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ADE85" w14:textId="77777777" w:rsidR="0025584B" w:rsidRPr="00352A1D" w:rsidRDefault="0025584B" w:rsidP="00B72620">
      <w:pPr>
        <w:jc w:val="both"/>
        <w:rPr>
          <w:rFonts w:cs="Arial"/>
          <w:b/>
          <w:color w:val="002776" w:themeColor="text2"/>
          <w:sz w:val="60"/>
          <w:lang w:val="sk-SK"/>
        </w:rPr>
      </w:pPr>
    </w:p>
    <w:p w14:paraId="19C7998B" w14:textId="77777777" w:rsidR="0047738E" w:rsidRPr="00352A1D" w:rsidRDefault="0047738E" w:rsidP="00B72620">
      <w:pPr>
        <w:jc w:val="both"/>
        <w:rPr>
          <w:rFonts w:cs="Arial"/>
          <w:b/>
          <w:color w:val="002776" w:themeColor="text2"/>
          <w:sz w:val="60"/>
          <w:lang w:val="sk-SK"/>
        </w:rPr>
      </w:pPr>
    </w:p>
    <w:p w14:paraId="195A1B7A" w14:textId="77777777" w:rsidR="00D31186" w:rsidRPr="00352A1D" w:rsidRDefault="00D31186" w:rsidP="00B72620">
      <w:pPr>
        <w:jc w:val="both"/>
        <w:rPr>
          <w:rFonts w:cs="Arial"/>
          <w:b/>
          <w:color w:val="002776" w:themeColor="text2"/>
          <w:sz w:val="60"/>
          <w:lang w:val="sk-SK"/>
        </w:rPr>
      </w:pPr>
    </w:p>
    <w:p w14:paraId="30DCD0B7" w14:textId="77777777" w:rsidR="0047738E" w:rsidRPr="00352A1D" w:rsidRDefault="0047738E" w:rsidP="00B72620">
      <w:pPr>
        <w:jc w:val="both"/>
        <w:rPr>
          <w:rFonts w:cs="Arial"/>
          <w:b/>
          <w:color w:val="002776" w:themeColor="text2"/>
          <w:sz w:val="60"/>
          <w:lang w:val="sk-SK"/>
        </w:rPr>
      </w:pPr>
    </w:p>
    <w:p w14:paraId="223FDB91" w14:textId="77777777" w:rsidR="0047738E" w:rsidRPr="00352A1D" w:rsidRDefault="0047738E" w:rsidP="00B72620">
      <w:pPr>
        <w:jc w:val="both"/>
        <w:rPr>
          <w:rFonts w:cs="Arial"/>
          <w:b/>
          <w:color w:val="002776" w:themeColor="text2"/>
          <w:sz w:val="60"/>
          <w:lang w:val="sk-SK"/>
        </w:rPr>
      </w:pPr>
    </w:p>
    <w:p w14:paraId="06D71069" w14:textId="77777777" w:rsidR="0047738E" w:rsidRPr="00E47A4B" w:rsidRDefault="0047738E" w:rsidP="00B72620">
      <w:pPr>
        <w:jc w:val="both"/>
        <w:rPr>
          <w:rFonts w:cs="Arial"/>
          <w:b/>
          <w:color w:val="002776" w:themeColor="text2"/>
          <w:sz w:val="60"/>
          <w:lang w:val="sk-SK"/>
        </w:rPr>
      </w:pPr>
    </w:p>
    <w:p w14:paraId="039D519B" w14:textId="77777777" w:rsidR="003959F6" w:rsidRPr="00E47A4B" w:rsidRDefault="0015128C" w:rsidP="004343DA">
      <w:pPr>
        <w:jc w:val="center"/>
        <w:rPr>
          <w:rFonts w:cs="Arial"/>
          <w:b/>
          <w:color w:val="002776" w:themeColor="text2"/>
          <w:sz w:val="60"/>
          <w:szCs w:val="60"/>
          <w:lang w:val="sk-SK"/>
        </w:rPr>
      </w:pPr>
      <w:r w:rsidRPr="00E47A4B">
        <w:rPr>
          <w:rFonts w:cs="Arial"/>
          <w:b/>
          <w:color w:val="002776" w:themeColor="text2"/>
          <w:sz w:val="60"/>
          <w:lang w:val="sk-SK"/>
        </w:rPr>
        <w:t>Pr</w:t>
      </w:r>
      <w:r w:rsidR="008F2C71" w:rsidRPr="00E47A4B">
        <w:rPr>
          <w:rFonts w:cs="Arial"/>
          <w:b/>
          <w:color w:val="002776" w:themeColor="text2"/>
          <w:sz w:val="60"/>
          <w:szCs w:val="60"/>
          <w:lang w:val="sk-SK"/>
        </w:rPr>
        <w:t xml:space="preserve">íručka </w:t>
      </w:r>
    </w:p>
    <w:p w14:paraId="45506965" w14:textId="77777777" w:rsidR="003959F6" w:rsidRDefault="008F2C71" w:rsidP="004343DA">
      <w:pPr>
        <w:jc w:val="center"/>
        <w:rPr>
          <w:rFonts w:cs="Arial"/>
          <w:b/>
          <w:color w:val="002776" w:themeColor="text2"/>
          <w:sz w:val="48"/>
          <w:szCs w:val="48"/>
          <w:lang w:val="sk-SK"/>
        </w:rPr>
      </w:pPr>
      <w:r w:rsidRPr="00E47A4B">
        <w:rPr>
          <w:rFonts w:cs="Arial"/>
          <w:b/>
          <w:color w:val="002776" w:themeColor="text2"/>
          <w:sz w:val="60"/>
          <w:szCs w:val="60"/>
          <w:lang w:val="sk-SK"/>
        </w:rPr>
        <w:t xml:space="preserve">pre odborných hodnotiteľov </w:t>
      </w:r>
    </w:p>
    <w:p w14:paraId="38E82979" w14:textId="2B7B9F5F" w:rsidR="0015128C" w:rsidRPr="00352A1D" w:rsidRDefault="008F2C71" w:rsidP="004343DA">
      <w:pPr>
        <w:jc w:val="center"/>
        <w:rPr>
          <w:rFonts w:cs="Arial"/>
          <w:b/>
          <w:color w:val="002776" w:themeColor="text2"/>
          <w:sz w:val="60"/>
          <w:szCs w:val="60"/>
          <w:lang w:val="sk-SK"/>
        </w:rPr>
      </w:pPr>
      <w:r w:rsidRPr="00E47A4B">
        <w:rPr>
          <w:rFonts w:cs="Arial"/>
          <w:b/>
          <w:color w:val="002776" w:themeColor="text2"/>
          <w:sz w:val="60"/>
          <w:szCs w:val="60"/>
          <w:lang w:val="sk-SK"/>
        </w:rPr>
        <w:t>I</w:t>
      </w:r>
      <w:r w:rsidR="00E47A4B">
        <w:rPr>
          <w:rFonts w:cs="Arial"/>
          <w:b/>
          <w:color w:val="002776" w:themeColor="text2"/>
          <w:sz w:val="60"/>
          <w:szCs w:val="60"/>
          <w:lang w:val="sk-SK"/>
        </w:rPr>
        <w:t>ntegrovaného regionálneho operačného programu</w:t>
      </w:r>
    </w:p>
    <w:p w14:paraId="3D8BE25F" w14:textId="77777777" w:rsidR="0047738E" w:rsidRPr="00352A1D" w:rsidRDefault="0047738E" w:rsidP="00B72620">
      <w:pPr>
        <w:spacing w:line="288" w:lineRule="auto"/>
        <w:jc w:val="both"/>
        <w:rPr>
          <w:rFonts w:cs="Arial"/>
          <w:b/>
          <w:color w:val="002776" w:themeColor="text2"/>
          <w:sz w:val="36"/>
          <w:szCs w:val="16"/>
          <w:lang w:val="sk-SK"/>
        </w:rPr>
      </w:pPr>
    </w:p>
    <w:p w14:paraId="3A782111" w14:textId="77777777" w:rsidR="0047738E" w:rsidRPr="00352A1D" w:rsidRDefault="0047738E" w:rsidP="00B72620">
      <w:pPr>
        <w:spacing w:line="288" w:lineRule="auto"/>
        <w:jc w:val="both"/>
        <w:rPr>
          <w:rFonts w:cs="Arial"/>
          <w:b/>
          <w:color w:val="002776" w:themeColor="text2"/>
          <w:sz w:val="36"/>
          <w:szCs w:val="16"/>
          <w:lang w:val="sk-SK"/>
        </w:rPr>
      </w:pPr>
    </w:p>
    <w:p w14:paraId="2D9958C0" w14:textId="77777777" w:rsidR="00637BB8" w:rsidRPr="00352A1D" w:rsidRDefault="00637BB8" w:rsidP="00B72620">
      <w:pPr>
        <w:spacing w:line="288" w:lineRule="auto"/>
        <w:jc w:val="both"/>
        <w:rPr>
          <w:rFonts w:cs="Arial"/>
          <w:b/>
          <w:color w:val="002776" w:themeColor="text2"/>
          <w:sz w:val="36"/>
          <w:szCs w:val="16"/>
          <w:lang w:val="sk-SK"/>
        </w:rPr>
      </w:pPr>
    </w:p>
    <w:p w14:paraId="6EEE93D7" w14:textId="77777777" w:rsidR="00637BB8" w:rsidRPr="00352A1D" w:rsidRDefault="00637BB8" w:rsidP="00B72620">
      <w:pPr>
        <w:spacing w:line="288" w:lineRule="auto"/>
        <w:jc w:val="both"/>
        <w:rPr>
          <w:rFonts w:cs="Arial"/>
          <w:b/>
          <w:color w:val="002776" w:themeColor="text2"/>
          <w:sz w:val="36"/>
          <w:szCs w:val="16"/>
          <w:lang w:val="sk-SK"/>
        </w:rPr>
      </w:pPr>
    </w:p>
    <w:p w14:paraId="51AA93FE" w14:textId="77777777" w:rsidR="00352FCB" w:rsidRPr="00352A1D" w:rsidRDefault="00352FCB" w:rsidP="00B72620">
      <w:pPr>
        <w:spacing w:line="288" w:lineRule="auto"/>
        <w:jc w:val="both"/>
        <w:rPr>
          <w:rFonts w:cs="Arial"/>
          <w:b/>
          <w:color w:val="002776" w:themeColor="text2"/>
          <w:sz w:val="36"/>
          <w:szCs w:val="16"/>
          <w:lang w:val="sk-SK"/>
        </w:rPr>
      </w:pPr>
    </w:p>
    <w:p w14:paraId="17FC5EE7" w14:textId="5A551465" w:rsidR="00B52CF0" w:rsidRPr="00352A1D" w:rsidRDefault="00B52CF0" w:rsidP="00637BB8">
      <w:pPr>
        <w:spacing w:before="240" w:after="240" w:line="288" w:lineRule="auto"/>
        <w:jc w:val="both"/>
        <w:rPr>
          <w:rFonts w:cs="Arial"/>
          <w:sz w:val="22"/>
          <w:lang w:val="sk-SK"/>
        </w:rPr>
      </w:pPr>
      <w:r w:rsidRPr="00352A1D">
        <w:rPr>
          <w:rFonts w:cs="Arial"/>
          <w:sz w:val="22"/>
          <w:lang w:val="sk-SK"/>
        </w:rPr>
        <w:t>Verzia:</w:t>
      </w:r>
      <w:r w:rsidR="00323AF7" w:rsidRPr="00352A1D">
        <w:rPr>
          <w:rFonts w:cs="Arial"/>
          <w:sz w:val="22"/>
          <w:lang w:val="sk-SK"/>
        </w:rPr>
        <w:t xml:space="preserve"> </w:t>
      </w:r>
      <w:del w:id="0" w:author="OM" w:date="2020-01-14T08:11:00Z">
        <w:r w:rsidR="007D08E2" w:rsidDel="002510AE">
          <w:rPr>
            <w:rFonts w:cs="Arial"/>
            <w:sz w:val="22"/>
            <w:lang w:val="sk-SK"/>
          </w:rPr>
          <w:delText>10</w:delText>
        </w:r>
      </w:del>
      <w:ins w:id="1" w:author="OM" w:date="2020-01-14T08:11:00Z">
        <w:r w:rsidR="002510AE">
          <w:rPr>
            <w:rFonts w:cs="Arial"/>
            <w:sz w:val="22"/>
            <w:lang w:val="sk-SK"/>
          </w:rPr>
          <w:t>10.1</w:t>
        </w:r>
      </w:ins>
    </w:p>
    <w:p w14:paraId="47D17F69" w14:textId="56388036" w:rsidR="00B52CF0" w:rsidRPr="00352A1D" w:rsidRDefault="00B52CF0" w:rsidP="00637BB8">
      <w:pPr>
        <w:spacing w:before="240" w:after="240" w:line="288" w:lineRule="auto"/>
        <w:rPr>
          <w:rFonts w:cs="Arial"/>
          <w:sz w:val="22"/>
          <w:lang w:val="sk-SK"/>
        </w:rPr>
      </w:pPr>
      <w:r w:rsidRPr="00352A1D">
        <w:rPr>
          <w:rFonts w:cs="Arial"/>
          <w:sz w:val="22"/>
          <w:lang w:val="sk-SK"/>
        </w:rPr>
        <w:t>Dátum platnosti:</w:t>
      </w:r>
      <w:r w:rsidR="00064C5B">
        <w:rPr>
          <w:rFonts w:cs="Arial"/>
          <w:sz w:val="22"/>
          <w:lang w:val="sk-SK"/>
        </w:rPr>
        <w:t xml:space="preserve"> </w:t>
      </w:r>
      <w:r w:rsidR="00101DFC" w:rsidRPr="00352A1D">
        <w:rPr>
          <w:rFonts w:cs="Arial"/>
          <w:sz w:val="22"/>
          <w:lang w:val="sk-SK"/>
        </w:rPr>
        <w:t xml:space="preserve"> </w:t>
      </w:r>
      <w:del w:id="2" w:author="OM" w:date="2020-01-14T08:11:00Z">
        <w:r w:rsidR="002510AE" w:rsidDel="002510AE">
          <w:rPr>
            <w:rFonts w:cs="Arial"/>
            <w:sz w:val="22"/>
            <w:lang w:val="sk-SK"/>
          </w:rPr>
          <w:delText>14.01</w:delText>
        </w:r>
      </w:del>
      <w:ins w:id="3" w:author="OM" w:date="2020-06-26T09:05:00Z">
        <w:r w:rsidR="009B39F9">
          <w:rPr>
            <w:rFonts w:cs="Arial"/>
            <w:sz w:val="22"/>
            <w:lang w:val="sk-SK"/>
          </w:rPr>
          <w:t>01</w:t>
        </w:r>
      </w:ins>
      <w:ins w:id="4" w:author="OM" w:date="2020-01-14T08:11:00Z">
        <w:r w:rsidR="002510AE">
          <w:rPr>
            <w:rFonts w:cs="Arial"/>
            <w:sz w:val="22"/>
            <w:lang w:val="sk-SK"/>
          </w:rPr>
          <w:t>.</w:t>
        </w:r>
      </w:ins>
      <w:ins w:id="5" w:author="OM" w:date="2020-06-26T09:05:00Z">
        <w:r w:rsidR="009B39F9">
          <w:rPr>
            <w:rFonts w:cs="Arial"/>
            <w:sz w:val="22"/>
            <w:lang w:val="sk-SK"/>
          </w:rPr>
          <w:t>07</w:t>
        </w:r>
      </w:ins>
      <w:bookmarkStart w:id="6" w:name="_GoBack"/>
      <w:bookmarkEnd w:id="6"/>
      <w:r w:rsidR="002510AE">
        <w:rPr>
          <w:rFonts w:cs="Arial"/>
          <w:sz w:val="22"/>
          <w:lang w:val="sk-SK"/>
        </w:rPr>
        <w:t>.2020</w:t>
      </w:r>
    </w:p>
    <w:p w14:paraId="4B11C186" w14:textId="77777777" w:rsidR="009A1C54" w:rsidRPr="00352A1D" w:rsidRDefault="00E43119" w:rsidP="00637BB8">
      <w:pPr>
        <w:spacing w:before="240" w:after="240" w:line="288" w:lineRule="auto"/>
        <w:rPr>
          <w:rFonts w:cs="Arial"/>
          <w:sz w:val="22"/>
          <w:lang w:val="sk-SK"/>
        </w:rPr>
      </w:pPr>
      <w:r w:rsidRPr="00352A1D">
        <w:rPr>
          <w:rFonts w:cs="Arial"/>
          <w:sz w:val="22"/>
          <w:lang w:val="sk-SK"/>
        </w:rPr>
        <w:t>Schválil:</w:t>
      </w:r>
    </w:p>
    <w:p w14:paraId="033A1E7B" w14:textId="77777777" w:rsidR="0047738E" w:rsidRPr="00352A1D" w:rsidRDefault="0047738E" w:rsidP="00434BF2">
      <w:pPr>
        <w:tabs>
          <w:tab w:val="left" w:pos="2224"/>
        </w:tabs>
        <w:spacing w:line="288" w:lineRule="auto"/>
        <w:jc w:val="both"/>
        <w:rPr>
          <w:rFonts w:cs="Arial"/>
          <w:lang w:val="sk-SK"/>
        </w:rPr>
      </w:pPr>
    </w:p>
    <w:p w14:paraId="67AFFE44" w14:textId="77777777" w:rsidR="00434BF2" w:rsidRPr="00352A1D" w:rsidRDefault="00434BF2" w:rsidP="00434BF2">
      <w:pPr>
        <w:tabs>
          <w:tab w:val="left" w:pos="2224"/>
        </w:tabs>
        <w:spacing w:line="288" w:lineRule="auto"/>
        <w:jc w:val="both"/>
        <w:rPr>
          <w:rFonts w:cs="Arial"/>
          <w:lang w:val="sk-SK"/>
        </w:rPr>
      </w:pPr>
    </w:p>
    <w:p w14:paraId="65BA6FA3" w14:textId="77777777" w:rsidR="00434BF2" w:rsidRPr="00352A1D" w:rsidRDefault="00434BF2" w:rsidP="00434BF2">
      <w:pPr>
        <w:tabs>
          <w:tab w:val="left" w:pos="2224"/>
        </w:tabs>
        <w:spacing w:line="288" w:lineRule="auto"/>
        <w:jc w:val="both"/>
        <w:rPr>
          <w:rFonts w:cs="Arial"/>
          <w:lang w:val="sk-SK"/>
        </w:rPr>
      </w:pPr>
    </w:p>
    <w:p w14:paraId="3C59B780" w14:textId="77777777" w:rsidR="00FC72C7" w:rsidRPr="00352A1D" w:rsidRDefault="00FC72C7" w:rsidP="00434BF2">
      <w:pPr>
        <w:tabs>
          <w:tab w:val="left" w:pos="2224"/>
        </w:tabs>
        <w:spacing w:line="288" w:lineRule="auto"/>
        <w:jc w:val="both"/>
        <w:rPr>
          <w:rFonts w:cs="Arial"/>
          <w:lang w:val="sk-SK"/>
        </w:rPr>
      </w:pPr>
    </w:p>
    <w:p w14:paraId="5E50CF4B" w14:textId="62A42E50" w:rsidR="00230DA3" w:rsidRDefault="00434BF2" w:rsidP="00323AF7">
      <w:pPr>
        <w:tabs>
          <w:tab w:val="left" w:pos="2224"/>
        </w:tabs>
        <w:spacing w:line="288" w:lineRule="auto"/>
        <w:jc w:val="both"/>
        <w:rPr>
          <w:rFonts w:cs="Arial"/>
          <w:lang w:val="sk-SK"/>
        </w:rPr>
      </w:pPr>
      <w:r w:rsidRPr="00352A1D">
        <w:rPr>
          <w:rFonts w:cs="Arial"/>
          <w:lang w:val="sk-SK"/>
        </w:rPr>
        <w:tab/>
      </w:r>
      <w:r w:rsidRPr="00352A1D">
        <w:rPr>
          <w:rFonts w:cs="Arial"/>
          <w:lang w:val="sk-SK"/>
        </w:rPr>
        <w:tab/>
      </w:r>
      <w:r w:rsidRPr="00352A1D">
        <w:rPr>
          <w:rFonts w:cs="Arial"/>
          <w:lang w:val="sk-SK"/>
        </w:rPr>
        <w:tab/>
      </w:r>
      <w:r w:rsidRPr="00352A1D">
        <w:rPr>
          <w:rFonts w:cs="Arial"/>
          <w:lang w:val="sk-SK"/>
        </w:rPr>
        <w:tab/>
      </w:r>
      <w:r w:rsidRPr="00352A1D">
        <w:rPr>
          <w:rFonts w:cs="Arial"/>
          <w:lang w:val="sk-SK"/>
        </w:rPr>
        <w:tab/>
      </w:r>
      <w:r w:rsidRPr="00352A1D">
        <w:rPr>
          <w:rFonts w:cs="Arial"/>
          <w:lang w:val="sk-SK"/>
        </w:rPr>
        <w:tab/>
      </w:r>
      <w:r w:rsidR="00230DA3">
        <w:rPr>
          <w:rFonts w:cs="Arial"/>
          <w:lang w:val="sk-SK"/>
        </w:rPr>
        <w:t xml:space="preserve">        </w:t>
      </w:r>
      <w:r w:rsidR="00230DA3" w:rsidRPr="00230DA3">
        <w:rPr>
          <w:rFonts w:cs="Arial"/>
          <w:lang w:val="sk-SK"/>
        </w:rPr>
        <w:t>Emil Pícha</w:t>
      </w:r>
    </w:p>
    <w:p w14:paraId="5F7566E5" w14:textId="5D2D4EBB" w:rsidR="00434BF2" w:rsidRPr="00352A1D" w:rsidRDefault="00230DA3" w:rsidP="00323AF7">
      <w:pPr>
        <w:tabs>
          <w:tab w:val="left" w:pos="2224"/>
        </w:tabs>
        <w:spacing w:line="288" w:lineRule="auto"/>
        <w:jc w:val="both"/>
        <w:rPr>
          <w:rFonts w:cs="Arial"/>
          <w:lang w:val="sk-SK"/>
        </w:rPr>
      </w:pPr>
      <w:r>
        <w:rPr>
          <w:rFonts w:cs="Arial"/>
          <w:lang w:val="sk-SK"/>
        </w:rPr>
        <w:t xml:space="preserve">      </w:t>
      </w:r>
      <w:r>
        <w:rPr>
          <w:rFonts w:cs="Arial"/>
          <w:lang w:val="sk-SK"/>
        </w:rPr>
        <w:tab/>
      </w:r>
      <w:r>
        <w:rPr>
          <w:rFonts w:cs="Arial"/>
          <w:lang w:val="sk-SK"/>
        </w:rPr>
        <w:tab/>
      </w:r>
      <w:r>
        <w:rPr>
          <w:rFonts w:cs="Arial"/>
          <w:lang w:val="sk-SK"/>
        </w:rPr>
        <w:tab/>
      </w:r>
      <w:r>
        <w:rPr>
          <w:rFonts w:cs="Arial"/>
          <w:lang w:val="sk-SK"/>
        </w:rPr>
        <w:tab/>
      </w:r>
      <w:r>
        <w:rPr>
          <w:rFonts w:cs="Arial"/>
          <w:lang w:val="sk-SK"/>
        </w:rPr>
        <w:tab/>
      </w:r>
      <w:r w:rsidR="0041687C" w:rsidRPr="00352A1D">
        <w:rPr>
          <w:rFonts w:cs="Arial"/>
          <w:lang w:val="sk-SK"/>
        </w:rPr>
        <w:t xml:space="preserve">        </w:t>
      </w:r>
      <w:r w:rsidR="00560129" w:rsidRPr="00352A1D">
        <w:rPr>
          <w:rFonts w:cs="Arial"/>
          <w:lang w:val="sk-SK"/>
        </w:rPr>
        <w:t xml:space="preserve">         </w:t>
      </w:r>
      <w:r w:rsidR="00434BF2" w:rsidRPr="00352A1D">
        <w:rPr>
          <w:rFonts w:cs="Arial"/>
          <w:lang w:val="sk-SK"/>
        </w:rPr>
        <w:t xml:space="preserve">generálny riaditeľ </w:t>
      </w:r>
    </w:p>
    <w:p w14:paraId="35F94D90" w14:textId="77777777" w:rsidR="00434BF2" w:rsidRPr="00352A1D" w:rsidRDefault="00434BF2" w:rsidP="00323AF7">
      <w:pPr>
        <w:tabs>
          <w:tab w:val="left" w:pos="2224"/>
        </w:tabs>
        <w:spacing w:line="288" w:lineRule="auto"/>
        <w:jc w:val="both"/>
        <w:rPr>
          <w:rFonts w:cs="Arial"/>
          <w:lang w:val="sk-SK"/>
        </w:rPr>
      </w:pPr>
      <w:r w:rsidRPr="00352A1D">
        <w:rPr>
          <w:rFonts w:cs="Arial"/>
          <w:lang w:val="sk-SK"/>
        </w:rPr>
        <w:tab/>
      </w:r>
      <w:r w:rsidRPr="00352A1D">
        <w:rPr>
          <w:rFonts w:cs="Arial"/>
          <w:lang w:val="sk-SK"/>
        </w:rPr>
        <w:tab/>
      </w:r>
      <w:r w:rsidRPr="00352A1D">
        <w:rPr>
          <w:rFonts w:cs="Arial"/>
          <w:lang w:val="sk-SK"/>
        </w:rPr>
        <w:tab/>
      </w:r>
      <w:r w:rsidRPr="00352A1D">
        <w:rPr>
          <w:rFonts w:cs="Arial"/>
          <w:lang w:val="sk-SK"/>
        </w:rPr>
        <w:tab/>
      </w:r>
      <w:r w:rsidR="00FC72C7" w:rsidRPr="00352A1D">
        <w:rPr>
          <w:rFonts w:cs="Arial"/>
          <w:lang w:val="sk-SK"/>
        </w:rPr>
        <w:t xml:space="preserve">    </w:t>
      </w:r>
      <w:r w:rsidRPr="00352A1D">
        <w:rPr>
          <w:rFonts w:cs="Arial"/>
          <w:lang w:val="sk-SK"/>
        </w:rPr>
        <w:t xml:space="preserve"> </w:t>
      </w:r>
      <w:r w:rsidR="0041687C" w:rsidRPr="00352A1D">
        <w:rPr>
          <w:rFonts w:cs="Arial"/>
          <w:lang w:val="sk-SK"/>
        </w:rPr>
        <w:t xml:space="preserve">    </w:t>
      </w:r>
      <w:r w:rsidRPr="00352A1D">
        <w:rPr>
          <w:rFonts w:cs="Arial"/>
          <w:lang w:val="sk-SK"/>
        </w:rPr>
        <w:t xml:space="preserve">    sekcie programov regionálneho rozvoja</w:t>
      </w:r>
    </w:p>
    <w:p w14:paraId="38215625" w14:textId="77777777" w:rsidR="00F13B33" w:rsidRPr="00352A1D" w:rsidRDefault="00F13B33" w:rsidP="00345ED6">
      <w:pPr>
        <w:pStyle w:val="Nadpis1"/>
        <w:numPr>
          <w:ilvl w:val="0"/>
          <w:numId w:val="0"/>
        </w:numPr>
        <w:spacing w:after="0"/>
        <w:jc w:val="both"/>
        <w:rPr>
          <w:rFonts w:ascii="Arial" w:hAnsi="Arial"/>
          <w:sz w:val="56"/>
          <w:szCs w:val="56"/>
          <w:lang w:val="sk-SK"/>
        </w:rPr>
      </w:pPr>
      <w:bookmarkStart w:id="7" w:name="_Toc534277586"/>
      <w:r w:rsidRPr="00352A1D">
        <w:rPr>
          <w:rFonts w:ascii="Arial" w:hAnsi="Arial"/>
          <w:sz w:val="56"/>
          <w:szCs w:val="56"/>
          <w:lang w:val="sk-SK"/>
        </w:rPr>
        <w:lastRenderedPageBreak/>
        <w:t>Obsah</w:t>
      </w:r>
      <w:bookmarkEnd w:id="7"/>
    </w:p>
    <w:p w14:paraId="43161804" w14:textId="432815DB" w:rsidR="0014438E" w:rsidRDefault="00F46807">
      <w:pPr>
        <w:pStyle w:val="Obsah1"/>
        <w:rPr>
          <w:rFonts w:asciiTheme="minorHAnsi" w:eastAsiaTheme="minorEastAsia" w:hAnsiTheme="minorHAnsi" w:cstheme="minorBidi"/>
          <w:noProof/>
          <w:sz w:val="22"/>
          <w:szCs w:val="22"/>
          <w:lang w:val="sk-SK" w:eastAsia="sk-SK"/>
        </w:rPr>
      </w:pPr>
      <w:r w:rsidRPr="000945C1">
        <w:rPr>
          <w:rFonts w:cs="Arial"/>
          <w:sz w:val="19"/>
          <w:szCs w:val="19"/>
          <w:lang w:val="sk-SK"/>
        </w:rPr>
        <w:fldChar w:fldCharType="begin"/>
      </w:r>
      <w:r w:rsidR="00B04E83" w:rsidRPr="008A492A">
        <w:rPr>
          <w:rFonts w:cs="Arial"/>
          <w:sz w:val="19"/>
          <w:szCs w:val="19"/>
          <w:lang w:val="sk-SK"/>
        </w:rPr>
        <w:instrText xml:space="preserve"> TOC \o "1-3" \h \z \u </w:instrText>
      </w:r>
      <w:r w:rsidRPr="000945C1">
        <w:rPr>
          <w:rFonts w:cs="Arial"/>
          <w:sz w:val="19"/>
          <w:szCs w:val="19"/>
          <w:lang w:val="sk-SK"/>
        </w:rPr>
        <w:fldChar w:fldCharType="separate"/>
      </w:r>
      <w:hyperlink w:anchor="_Toc534277586" w:history="1">
        <w:r w:rsidR="0014438E" w:rsidRPr="001F0E14">
          <w:rPr>
            <w:rStyle w:val="Hypertextovprepojenie"/>
            <w:noProof/>
            <w:lang w:val="sk-SK"/>
          </w:rPr>
          <w:t>Obsah</w:t>
        </w:r>
        <w:r w:rsidR="0014438E">
          <w:rPr>
            <w:noProof/>
            <w:webHidden/>
          </w:rPr>
          <w:tab/>
        </w:r>
        <w:r w:rsidR="0014438E">
          <w:rPr>
            <w:noProof/>
            <w:webHidden/>
          </w:rPr>
          <w:fldChar w:fldCharType="begin"/>
        </w:r>
        <w:r w:rsidR="0014438E">
          <w:rPr>
            <w:noProof/>
            <w:webHidden/>
          </w:rPr>
          <w:instrText xml:space="preserve"> PAGEREF _Toc534277586 \h </w:instrText>
        </w:r>
        <w:r w:rsidR="0014438E">
          <w:rPr>
            <w:noProof/>
            <w:webHidden/>
          </w:rPr>
        </w:r>
        <w:r w:rsidR="0014438E">
          <w:rPr>
            <w:noProof/>
            <w:webHidden/>
          </w:rPr>
          <w:fldChar w:fldCharType="separate"/>
        </w:r>
        <w:r w:rsidR="00B57F97">
          <w:rPr>
            <w:noProof/>
            <w:webHidden/>
          </w:rPr>
          <w:t>2</w:t>
        </w:r>
        <w:r w:rsidR="0014438E">
          <w:rPr>
            <w:noProof/>
            <w:webHidden/>
          </w:rPr>
          <w:fldChar w:fldCharType="end"/>
        </w:r>
      </w:hyperlink>
    </w:p>
    <w:p w14:paraId="41A41723" w14:textId="61DDCFFD" w:rsidR="0014438E" w:rsidRDefault="009B39F9">
      <w:pPr>
        <w:pStyle w:val="Obsah1"/>
        <w:rPr>
          <w:rFonts w:asciiTheme="minorHAnsi" w:eastAsiaTheme="minorEastAsia" w:hAnsiTheme="minorHAnsi" w:cstheme="minorBidi"/>
          <w:noProof/>
          <w:sz w:val="22"/>
          <w:szCs w:val="22"/>
          <w:lang w:val="sk-SK" w:eastAsia="sk-SK"/>
        </w:rPr>
      </w:pPr>
      <w:hyperlink w:anchor="_Toc534277587" w:history="1">
        <w:r w:rsidR="0014438E" w:rsidRPr="001F0E14">
          <w:rPr>
            <w:rStyle w:val="Hypertextovprepojenie"/>
            <w:noProof/>
            <w:lang w:val="sk-SK"/>
          </w:rPr>
          <w:t>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Úvod</w:t>
        </w:r>
        <w:r w:rsidR="0014438E">
          <w:rPr>
            <w:noProof/>
            <w:webHidden/>
          </w:rPr>
          <w:tab/>
        </w:r>
        <w:r w:rsidR="0014438E">
          <w:rPr>
            <w:noProof/>
            <w:webHidden/>
          </w:rPr>
          <w:fldChar w:fldCharType="begin"/>
        </w:r>
        <w:r w:rsidR="0014438E">
          <w:rPr>
            <w:noProof/>
            <w:webHidden/>
          </w:rPr>
          <w:instrText xml:space="preserve"> PAGEREF _Toc534277587 \h </w:instrText>
        </w:r>
        <w:r w:rsidR="0014438E">
          <w:rPr>
            <w:noProof/>
            <w:webHidden/>
          </w:rPr>
        </w:r>
        <w:r w:rsidR="0014438E">
          <w:rPr>
            <w:noProof/>
            <w:webHidden/>
          </w:rPr>
          <w:fldChar w:fldCharType="separate"/>
        </w:r>
        <w:r w:rsidR="00B57F97">
          <w:rPr>
            <w:noProof/>
            <w:webHidden/>
          </w:rPr>
          <w:t>3</w:t>
        </w:r>
        <w:r w:rsidR="0014438E">
          <w:rPr>
            <w:noProof/>
            <w:webHidden/>
          </w:rPr>
          <w:fldChar w:fldCharType="end"/>
        </w:r>
      </w:hyperlink>
    </w:p>
    <w:p w14:paraId="4F1870B5" w14:textId="7C7091BC" w:rsidR="0014438E" w:rsidRDefault="009B39F9">
      <w:pPr>
        <w:pStyle w:val="Obsah2"/>
        <w:rPr>
          <w:rFonts w:asciiTheme="minorHAnsi" w:eastAsiaTheme="minorEastAsia" w:hAnsiTheme="minorHAnsi" w:cstheme="minorBidi"/>
          <w:noProof/>
          <w:sz w:val="22"/>
          <w:szCs w:val="22"/>
          <w:lang w:val="sk-SK" w:eastAsia="sk-SK"/>
        </w:rPr>
      </w:pPr>
      <w:hyperlink w:anchor="_Toc534277588" w:history="1">
        <w:r w:rsidR="0014438E" w:rsidRPr="001F0E14">
          <w:rPr>
            <w:rStyle w:val="Hypertextovprepojenie"/>
            <w:noProof/>
            <w:lang w:val="sk-SK"/>
          </w:rPr>
          <w:t>1.1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Cieľ príručky</w:t>
        </w:r>
        <w:r w:rsidR="0014438E">
          <w:rPr>
            <w:noProof/>
            <w:webHidden/>
          </w:rPr>
          <w:tab/>
        </w:r>
        <w:r w:rsidR="0014438E">
          <w:rPr>
            <w:noProof/>
            <w:webHidden/>
          </w:rPr>
          <w:fldChar w:fldCharType="begin"/>
        </w:r>
        <w:r w:rsidR="0014438E">
          <w:rPr>
            <w:noProof/>
            <w:webHidden/>
          </w:rPr>
          <w:instrText xml:space="preserve"> PAGEREF _Toc534277588 \h </w:instrText>
        </w:r>
        <w:r w:rsidR="0014438E">
          <w:rPr>
            <w:noProof/>
            <w:webHidden/>
          </w:rPr>
        </w:r>
        <w:r w:rsidR="0014438E">
          <w:rPr>
            <w:noProof/>
            <w:webHidden/>
          </w:rPr>
          <w:fldChar w:fldCharType="separate"/>
        </w:r>
        <w:r w:rsidR="00B57F97">
          <w:rPr>
            <w:noProof/>
            <w:webHidden/>
          </w:rPr>
          <w:t>3</w:t>
        </w:r>
        <w:r w:rsidR="0014438E">
          <w:rPr>
            <w:noProof/>
            <w:webHidden/>
          </w:rPr>
          <w:fldChar w:fldCharType="end"/>
        </w:r>
      </w:hyperlink>
    </w:p>
    <w:p w14:paraId="77A8A52B" w14:textId="5C3375BE" w:rsidR="0014438E" w:rsidRDefault="009B39F9">
      <w:pPr>
        <w:pStyle w:val="Obsah3"/>
        <w:rPr>
          <w:rFonts w:asciiTheme="minorHAnsi" w:eastAsiaTheme="minorEastAsia" w:hAnsiTheme="minorHAnsi" w:cstheme="minorBidi"/>
          <w:noProof/>
          <w:sz w:val="22"/>
          <w:szCs w:val="22"/>
          <w:lang w:val="sk-SK" w:eastAsia="sk-SK"/>
        </w:rPr>
      </w:pPr>
      <w:hyperlink w:anchor="_Toc534277589" w:history="1">
        <w:r w:rsidR="0014438E" w:rsidRPr="001F0E14">
          <w:rPr>
            <w:rStyle w:val="Hypertextovprepojenie"/>
            <w:noProof/>
            <w:lang w:val="sk-SK"/>
          </w:rPr>
          <w:t>1.1.1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Platnosť príručky</w:t>
        </w:r>
        <w:r w:rsidR="0014438E">
          <w:rPr>
            <w:noProof/>
            <w:webHidden/>
          </w:rPr>
          <w:tab/>
        </w:r>
        <w:r w:rsidR="0014438E">
          <w:rPr>
            <w:noProof/>
            <w:webHidden/>
          </w:rPr>
          <w:fldChar w:fldCharType="begin"/>
        </w:r>
        <w:r w:rsidR="0014438E">
          <w:rPr>
            <w:noProof/>
            <w:webHidden/>
          </w:rPr>
          <w:instrText xml:space="preserve"> PAGEREF _Toc534277589 \h </w:instrText>
        </w:r>
        <w:r w:rsidR="0014438E">
          <w:rPr>
            <w:noProof/>
            <w:webHidden/>
          </w:rPr>
        </w:r>
        <w:r w:rsidR="0014438E">
          <w:rPr>
            <w:noProof/>
            <w:webHidden/>
          </w:rPr>
          <w:fldChar w:fldCharType="separate"/>
        </w:r>
        <w:r w:rsidR="00B57F97">
          <w:rPr>
            <w:noProof/>
            <w:webHidden/>
          </w:rPr>
          <w:t>3</w:t>
        </w:r>
        <w:r w:rsidR="0014438E">
          <w:rPr>
            <w:noProof/>
            <w:webHidden/>
          </w:rPr>
          <w:fldChar w:fldCharType="end"/>
        </w:r>
      </w:hyperlink>
    </w:p>
    <w:p w14:paraId="1BD56586" w14:textId="69CECADE" w:rsidR="0014438E" w:rsidRDefault="009B39F9">
      <w:pPr>
        <w:pStyle w:val="Obsah2"/>
        <w:rPr>
          <w:rFonts w:asciiTheme="minorHAnsi" w:eastAsiaTheme="minorEastAsia" w:hAnsiTheme="minorHAnsi" w:cstheme="minorBidi"/>
          <w:noProof/>
          <w:sz w:val="22"/>
          <w:szCs w:val="22"/>
          <w:lang w:val="sk-SK" w:eastAsia="sk-SK"/>
        </w:rPr>
      </w:pPr>
      <w:hyperlink w:anchor="_Toc534277590" w:history="1">
        <w:r w:rsidR="0014438E" w:rsidRPr="001F0E14">
          <w:rPr>
            <w:rStyle w:val="Hypertextovprepojenie"/>
            <w:noProof/>
            <w:lang w:val="sk-SK"/>
          </w:rPr>
          <w:t>1.2</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Zoznam použitých skratiek</w:t>
        </w:r>
        <w:r w:rsidR="0014438E">
          <w:rPr>
            <w:noProof/>
            <w:webHidden/>
          </w:rPr>
          <w:tab/>
        </w:r>
        <w:r w:rsidR="0014438E">
          <w:rPr>
            <w:noProof/>
            <w:webHidden/>
          </w:rPr>
          <w:fldChar w:fldCharType="begin"/>
        </w:r>
        <w:r w:rsidR="0014438E">
          <w:rPr>
            <w:noProof/>
            <w:webHidden/>
          </w:rPr>
          <w:instrText xml:space="preserve"> PAGEREF _Toc534277590 \h </w:instrText>
        </w:r>
        <w:r w:rsidR="0014438E">
          <w:rPr>
            <w:noProof/>
            <w:webHidden/>
          </w:rPr>
        </w:r>
        <w:r w:rsidR="0014438E">
          <w:rPr>
            <w:noProof/>
            <w:webHidden/>
          </w:rPr>
          <w:fldChar w:fldCharType="separate"/>
        </w:r>
        <w:r w:rsidR="00B57F97">
          <w:rPr>
            <w:noProof/>
            <w:webHidden/>
          </w:rPr>
          <w:t>5</w:t>
        </w:r>
        <w:r w:rsidR="0014438E">
          <w:rPr>
            <w:noProof/>
            <w:webHidden/>
          </w:rPr>
          <w:fldChar w:fldCharType="end"/>
        </w:r>
      </w:hyperlink>
    </w:p>
    <w:p w14:paraId="64A485BE" w14:textId="0C7D8152" w:rsidR="0014438E" w:rsidRDefault="009B39F9">
      <w:pPr>
        <w:pStyle w:val="Obsah2"/>
        <w:rPr>
          <w:rFonts w:asciiTheme="minorHAnsi" w:eastAsiaTheme="minorEastAsia" w:hAnsiTheme="minorHAnsi" w:cstheme="minorBidi"/>
          <w:noProof/>
          <w:sz w:val="22"/>
          <w:szCs w:val="22"/>
          <w:lang w:val="sk-SK" w:eastAsia="sk-SK"/>
        </w:rPr>
      </w:pPr>
      <w:hyperlink w:anchor="_Toc534277591" w:history="1">
        <w:r w:rsidR="0014438E" w:rsidRPr="001F0E14">
          <w:rPr>
            <w:rStyle w:val="Hypertextovprepojenie"/>
            <w:noProof/>
            <w:lang w:val="sk-SK"/>
          </w:rPr>
          <w:t>1.3</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Definícia pojmov</w:t>
        </w:r>
        <w:r w:rsidR="0014438E">
          <w:rPr>
            <w:noProof/>
            <w:webHidden/>
          </w:rPr>
          <w:tab/>
        </w:r>
        <w:r w:rsidR="0014438E">
          <w:rPr>
            <w:noProof/>
            <w:webHidden/>
          </w:rPr>
          <w:fldChar w:fldCharType="begin"/>
        </w:r>
        <w:r w:rsidR="0014438E">
          <w:rPr>
            <w:noProof/>
            <w:webHidden/>
          </w:rPr>
          <w:instrText xml:space="preserve"> PAGEREF _Toc534277591 \h </w:instrText>
        </w:r>
        <w:r w:rsidR="0014438E">
          <w:rPr>
            <w:noProof/>
            <w:webHidden/>
          </w:rPr>
        </w:r>
        <w:r w:rsidR="0014438E">
          <w:rPr>
            <w:noProof/>
            <w:webHidden/>
          </w:rPr>
          <w:fldChar w:fldCharType="separate"/>
        </w:r>
        <w:r w:rsidR="00B57F97">
          <w:rPr>
            <w:noProof/>
            <w:webHidden/>
          </w:rPr>
          <w:t>7</w:t>
        </w:r>
        <w:r w:rsidR="0014438E">
          <w:rPr>
            <w:noProof/>
            <w:webHidden/>
          </w:rPr>
          <w:fldChar w:fldCharType="end"/>
        </w:r>
      </w:hyperlink>
    </w:p>
    <w:p w14:paraId="16ABAF7B" w14:textId="4FE6F1B4" w:rsidR="0014438E" w:rsidRDefault="009B39F9">
      <w:pPr>
        <w:pStyle w:val="Obsah1"/>
        <w:rPr>
          <w:rFonts w:asciiTheme="minorHAnsi" w:eastAsiaTheme="minorEastAsia" w:hAnsiTheme="minorHAnsi" w:cstheme="minorBidi"/>
          <w:noProof/>
          <w:sz w:val="22"/>
          <w:szCs w:val="22"/>
          <w:lang w:val="sk-SK" w:eastAsia="sk-SK"/>
        </w:rPr>
      </w:pPr>
      <w:hyperlink w:anchor="_Toc534277592" w:history="1">
        <w:r w:rsidR="0014438E" w:rsidRPr="001F0E14">
          <w:rPr>
            <w:rStyle w:val="Hypertextovprepojenie"/>
            <w:noProof/>
            <w:lang w:val="sk-SK"/>
          </w:rPr>
          <w:t>2</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Schvaľovanie žiadostí o NFP</w:t>
        </w:r>
        <w:r w:rsidR="0014438E">
          <w:rPr>
            <w:noProof/>
            <w:webHidden/>
          </w:rPr>
          <w:tab/>
        </w:r>
        <w:r w:rsidR="0014438E">
          <w:rPr>
            <w:noProof/>
            <w:webHidden/>
          </w:rPr>
          <w:fldChar w:fldCharType="begin"/>
        </w:r>
        <w:r w:rsidR="0014438E">
          <w:rPr>
            <w:noProof/>
            <w:webHidden/>
          </w:rPr>
          <w:instrText xml:space="preserve"> PAGEREF _Toc534277592 \h </w:instrText>
        </w:r>
        <w:r w:rsidR="0014438E">
          <w:rPr>
            <w:noProof/>
            <w:webHidden/>
          </w:rPr>
        </w:r>
        <w:r w:rsidR="0014438E">
          <w:rPr>
            <w:noProof/>
            <w:webHidden/>
          </w:rPr>
          <w:fldChar w:fldCharType="separate"/>
        </w:r>
        <w:r w:rsidR="00B57F97">
          <w:rPr>
            <w:noProof/>
            <w:webHidden/>
          </w:rPr>
          <w:t>11</w:t>
        </w:r>
        <w:r w:rsidR="0014438E">
          <w:rPr>
            <w:noProof/>
            <w:webHidden/>
          </w:rPr>
          <w:fldChar w:fldCharType="end"/>
        </w:r>
      </w:hyperlink>
    </w:p>
    <w:p w14:paraId="5377B2E9" w14:textId="63BDA458" w:rsidR="0014438E" w:rsidRDefault="009B39F9">
      <w:pPr>
        <w:pStyle w:val="Obsah1"/>
        <w:rPr>
          <w:rFonts w:asciiTheme="minorHAnsi" w:eastAsiaTheme="minorEastAsia" w:hAnsiTheme="minorHAnsi" w:cstheme="minorBidi"/>
          <w:noProof/>
          <w:sz w:val="22"/>
          <w:szCs w:val="22"/>
          <w:lang w:val="sk-SK" w:eastAsia="sk-SK"/>
        </w:rPr>
      </w:pPr>
      <w:hyperlink w:anchor="_Toc534277593" w:history="1">
        <w:r w:rsidR="0014438E" w:rsidRPr="001F0E14">
          <w:rPr>
            <w:rStyle w:val="Hypertextovprepojenie"/>
            <w:noProof/>
            <w:lang w:val="sk-SK"/>
          </w:rPr>
          <w:t>3</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Popis procesov odborného hodnotenia</w:t>
        </w:r>
        <w:r w:rsidR="0014438E">
          <w:rPr>
            <w:noProof/>
            <w:webHidden/>
          </w:rPr>
          <w:tab/>
        </w:r>
        <w:r w:rsidR="0014438E">
          <w:rPr>
            <w:noProof/>
            <w:webHidden/>
          </w:rPr>
          <w:fldChar w:fldCharType="begin"/>
        </w:r>
        <w:r w:rsidR="0014438E">
          <w:rPr>
            <w:noProof/>
            <w:webHidden/>
          </w:rPr>
          <w:instrText xml:space="preserve"> PAGEREF _Toc534277593 \h </w:instrText>
        </w:r>
        <w:r w:rsidR="0014438E">
          <w:rPr>
            <w:noProof/>
            <w:webHidden/>
          </w:rPr>
        </w:r>
        <w:r w:rsidR="0014438E">
          <w:rPr>
            <w:noProof/>
            <w:webHidden/>
          </w:rPr>
          <w:fldChar w:fldCharType="separate"/>
        </w:r>
        <w:r w:rsidR="00B57F97">
          <w:rPr>
            <w:noProof/>
            <w:webHidden/>
          </w:rPr>
          <w:t>13</w:t>
        </w:r>
        <w:r w:rsidR="0014438E">
          <w:rPr>
            <w:noProof/>
            <w:webHidden/>
          </w:rPr>
          <w:fldChar w:fldCharType="end"/>
        </w:r>
      </w:hyperlink>
    </w:p>
    <w:p w14:paraId="32177B73" w14:textId="524A18FD" w:rsidR="0014438E" w:rsidRDefault="009B39F9">
      <w:pPr>
        <w:pStyle w:val="Obsah2"/>
        <w:rPr>
          <w:rFonts w:asciiTheme="minorHAnsi" w:eastAsiaTheme="minorEastAsia" w:hAnsiTheme="minorHAnsi" w:cstheme="minorBidi"/>
          <w:noProof/>
          <w:sz w:val="22"/>
          <w:szCs w:val="22"/>
          <w:lang w:val="sk-SK" w:eastAsia="sk-SK"/>
        </w:rPr>
      </w:pPr>
      <w:hyperlink w:anchor="_Toc534277594" w:history="1">
        <w:r w:rsidR="0014438E" w:rsidRPr="001F0E14">
          <w:rPr>
            <w:rStyle w:val="Hypertextovprepojenie"/>
            <w:noProof/>
            <w:lang w:val="sk-SK"/>
          </w:rPr>
          <w:t>3.1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Výber odborných hodnotiteľov</w:t>
        </w:r>
        <w:r w:rsidR="0014438E">
          <w:rPr>
            <w:noProof/>
            <w:webHidden/>
          </w:rPr>
          <w:tab/>
        </w:r>
        <w:r w:rsidR="0014438E">
          <w:rPr>
            <w:noProof/>
            <w:webHidden/>
          </w:rPr>
          <w:fldChar w:fldCharType="begin"/>
        </w:r>
        <w:r w:rsidR="0014438E">
          <w:rPr>
            <w:noProof/>
            <w:webHidden/>
          </w:rPr>
          <w:instrText xml:space="preserve"> PAGEREF _Toc534277594 \h </w:instrText>
        </w:r>
        <w:r w:rsidR="0014438E">
          <w:rPr>
            <w:noProof/>
            <w:webHidden/>
          </w:rPr>
        </w:r>
        <w:r w:rsidR="0014438E">
          <w:rPr>
            <w:noProof/>
            <w:webHidden/>
          </w:rPr>
          <w:fldChar w:fldCharType="separate"/>
        </w:r>
        <w:r w:rsidR="00B57F97">
          <w:rPr>
            <w:noProof/>
            <w:webHidden/>
          </w:rPr>
          <w:t>13</w:t>
        </w:r>
        <w:r w:rsidR="0014438E">
          <w:rPr>
            <w:noProof/>
            <w:webHidden/>
          </w:rPr>
          <w:fldChar w:fldCharType="end"/>
        </w:r>
      </w:hyperlink>
    </w:p>
    <w:p w14:paraId="49E7A658" w14:textId="40F8CA79" w:rsidR="0014438E" w:rsidRDefault="009B39F9">
      <w:pPr>
        <w:pStyle w:val="Obsah3"/>
        <w:rPr>
          <w:rFonts w:asciiTheme="minorHAnsi" w:eastAsiaTheme="minorEastAsia" w:hAnsiTheme="minorHAnsi" w:cstheme="minorBidi"/>
          <w:noProof/>
          <w:sz w:val="22"/>
          <w:szCs w:val="22"/>
          <w:lang w:val="sk-SK" w:eastAsia="sk-SK"/>
        </w:rPr>
      </w:pPr>
      <w:hyperlink w:anchor="_Toc534277595" w:history="1">
        <w:r w:rsidR="0014438E" w:rsidRPr="001F0E14">
          <w:rPr>
            <w:rStyle w:val="Hypertextovprepojenie"/>
            <w:noProof/>
            <w:lang w:val="sk-SK"/>
          </w:rPr>
          <w:t>3.1.1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Prideľovanie ŽoNFP odborným hodnotiteľom</w:t>
        </w:r>
        <w:r w:rsidR="0014438E">
          <w:rPr>
            <w:noProof/>
            <w:webHidden/>
          </w:rPr>
          <w:tab/>
        </w:r>
        <w:r w:rsidR="0014438E">
          <w:rPr>
            <w:noProof/>
            <w:webHidden/>
          </w:rPr>
          <w:fldChar w:fldCharType="begin"/>
        </w:r>
        <w:r w:rsidR="0014438E">
          <w:rPr>
            <w:noProof/>
            <w:webHidden/>
          </w:rPr>
          <w:instrText xml:space="preserve"> PAGEREF _Toc534277595 \h </w:instrText>
        </w:r>
        <w:r w:rsidR="0014438E">
          <w:rPr>
            <w:noProof/>
            <w:webHidden/>
          </w:rPr>
        </w:r>
        <w:r w:rsidR="0014438E">
          <w:rPr>
            <w:noProof/>
            <w:webHidden/>
          </w:rPr>
          <w:fldChar w:fldCharType="separate"/>
        </w:r>
        <w:r w:rsidR="00B57F97">
          <w:rPr>
            <w:noProof/>
            <w:webHidden/>
          </w:rPr>
          <w:t>15</w:t>
        </w:r>
        <w:r w:rsidR="0014438E">
          <w:rPr>
            <w:noProof/>
            <w:webHidden/>
          </w:rPr>
          <w:fldChar w:fldCharType="end"/>
        </w:r>
      </w:hyperlink>
    </w:p>
    <w:p w14:paraId="56E56751" w14:textId="3F8FEB19" w:rsidR="0014438E" w:rsidRDefault="009B39F9">
      <w:pPr>
        <w:pStyle w:val="Obsah2"/>
        <w:rPr>
          <w:rFonts w:asciiTheme="minorHAnsi" w:eastAsiaTheme="minorEastAsia" w:hAnsiTheme="minorHAnsi" w:cstheme="minorBidi"/>
          <w:noProof/>
          <w:sz w:val="22"/>
          <w:szCs w:val="22"/>
          <w:lang w:val="sk-SK" w:eastAsia="sk-SK"/>
        </w:rPr>
      </w:pPr>
      <w:hyperlink w:anchor="_Toc534277596" w:history="1">
        <w:r w:rsidR="0014438E" w:rsidRPr="001F0E14">
          <w:rPr>
            <w:rStyle w:val="Hypertextovprepojenie"/>
            <w:noProof/>
            <w:lang w:val="sk-SK"/>
          </w:rPr>
          <w:t>3.2</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Organizačné a technické zabezpečenie priebehu odborného hodnotenia</w:t>
        </w:r>
        <w:r w:rsidR="0014438E">
          <w:rPr>
            <w:noProof/>
            <w:webHidden/>
          </w:rPr>
          <w:tab/>
        </w:r>
        <w:r w:rsidR="0014438E">
          <w:rPr>
            <w:noProof/>
            <w:webHidden/>
          </w:rPr>
          <w:fldChar w:fldCharType="begin"/>
        </w:r>
        <w:r w:rsidR="0014438E">
          <w:rPr>
            <w:noProof/>
            <w:webHidden/>
          </w:rPr>
          <w:instrText xml:space="preserve"> PAGEREF _Toc534277596 \h </w:instrText>
        </w:r>
        <w:r w:rsidR="0014438E">
          <w:rPr>
            <w:noProof/>
            <w:webHidden/>
          </w:rPr>
        </w:r>
        <w:r w:rsidR="0014438E">
          <w:rPr>
            <w:noProof/>
            <w:webHidden/>
          </w:rPr>
          <w:fldChar w:fldCharType="separate"/>
        </w:r>
        <w:r w:rsidR="00B57F97">
          <w:rPr>
            <w:noProof/>
            <w:webHidden/>
          </w:rPr>
          <w:t>15</w:t>
        </w:r>
        <w:r w:rsidR="0014438E">
          <w:rPr>
            <w:noProof/>
            <w:webHidden/>
          </w:rPr>
          <w:fldChar w:fldCharType="end"/>
        </w:r>
      </w:hyperlink>
    </w:p>
    <w:p w14:paraId="39B9771A" w14:textId="6EF31D5C" w:rsidR="0014438E" w:rsidRDefault="009B39F9">
      <w:pPr>
        <w:pStyle w:val="Obsah3"/>
        <w:rPr>
          <w:rFonts w:asciiTheme="minorHAnsi" w:eastAsiaTheme="minorEastAsia" w:hAnsiTheme="minorHAnsi" w:cstheme="minorBidi"/>
          <w:noProof/>
          <w:sz w:val="22"/>
          <w:szCs w:val="22"/>
          <w:lang w:val="sk-SK" w:eastAsia="sk-SK"/>
        </w:rPr>
      </w:pPr>
      <w:hyperlink w:anchor="_Toc534277597" w:history="1">
        <w:r w:rsidR="0014438E" w:rsidRPr="001F0E14">
          <w:rPr>
            <w:rStyle w:val="Hypertextovprepojenie"/>
            <w:noProof/>
            <w:lang w:val="sk-SK"/>
          </w:rPr>
          <w:t>3.2.1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Školenie odborných hodnotiteľov</w:t>
        </w:r>
        <w:r w:rsidR="0014438E">
          <w:rPr>
            <w:noProof/>
            <w:webHidden/>
          </w:rPr>
          <w:tab/>
        </w:r>
        <w:r w:rsidR="0014438E">
          <w:rPr>
            <w:noProof/>
            <w:webHidden/>
          </w:rPr>
          <w:fldChar w:fldCharType="begin"/>
        </w:r>
        <w:r w:rsidR="0014438E">
          <w:rPr>
            <w:noProof/>
            <w:webHidden/>
          </w:rPr>
          <w:instrText xml:space="preserve"> PAGEREF _Toc534277597 \h </w:instrText>
        </w:r>
        <w:r w:rsidR="0014438E">
          <w:rPr>
            <w:noProof/>
            <w:webHidden/>
          </w:rPr>
        </w:r>
        <w:r w:rsidR="0014438E">
          <w:rPr>
            <w:noProof/>
            <w:webHidden/>
          </w:rPr>
          <w:fldChar w:fldCharType="separate"/>
        </w:r>
        <w:r w:rsidR="00B57F97">
          <w:rPr>
            <w:noProof/>
            <w:webHidden/>
          </w:rPr>
          <w:t>18</w:t>
        </w:r>
        <w:r w:rsidR="0014438E">
          <w:rPr>
            <w:noProof/>
            <w:webHidden/>
          </w:rPr>
          <w:fldChar w:fldCharType="end"/>
        </w:r>
      </w:hyperlink>
    </w:p>
    <w:p w14:paraId="1B1AF0C5" w14:textId="3E910476" w:rsidR="0014438E" w:rsidRDefault="009B39F9">
      <w:pPr>
        <w:pStyle w:val="Obsah2"/>
        <w:rPr>
          <w:rFonts w:asciiTheme="minorHAnsi" w:eastAsiaTheme="minorEastAsia" w:hAnsiTheme="minorHAnsi" w:cstheme="minorBidi"/>
          <w:noProof/>
          <w:sz w:val="22"/>
          <w:szCs w:val="22"/>
          <w:lang w:val="sk-SK" w:eastAsia="sk-SK"/>
        </w:rPr>
      </w:pPr>
      <w:hyperlink w:anchor="_Toc534277598" w:history="1">
        <w:r w:rsidR="0014438E" w:rsidRPr="001F0E14">
          <w:rPr>
            <w:rStyle w:val="Hypertextovprepojenie"/>
            <w:noProof/>
            <w:lang w:val="sk-SK"/>
          </w:rPr>
          <w:t>3.3</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Spôsob vypracovania, odovzdávania a zadávania výstupov z odborného hodnotenia zo strany odborného hodnotiteľa</w:t>
        </w:r>
        <w:r w:rsidR="0014438E">
          <w:rPr>
            <w:noProof/>
            <w:webHidden/>
          </w:rPr>
          <w:tab/>
        </w:r>
        <w:r w:rsidR="0014438E">
          <w:rPr>
            <w:noProof/>
            <w:webHidden/>
          </w:rPr>
          <w:fldChar w:fldCharType="begin"/>
        </w:r>
        <w:r w:rsidR="0014438E">
          <w:rPr>
            <w:noProof/>
            <w:webHidden/>
          </w:rPr>
          <w:instrText xml:space="preserve"> PAGEREF _Toc534277598 \h </w:instrText>
        </w:r>
        <w:r w:rsidR="0014438E">
          <w:rPr>
            <w:noProof/>
            <w:webHidden/>
          </w:rPr>
        </w:r>
        <w:r w:rsidR="0014438E">
          <w:rPr>
            <w:noProof/>
            <w:webHidden/>
          </w:rPr>
          <w:fldChar w:fldCharType="separate"/>
        </w:r>
        <w:r w:rsidR="00B57F97">
          <w:rPr>
            <w:noProof/>
            <w:webHidden/>
          </w:rPr>
          <w:t>18</w:t>
        </w:r>
        <w:r w:rsidR="0014438E">
          <w:rPr>
            <w:noProof/>
            <w:webHidden/>
          </w:rPr>
          <w:fldChar w:fldCharType="end"/>
        </w:r>
      </w:hyperlink>
    </w:p>
    <w:p w14:paraId="7393849D" w14:textId="52D91237" w:rsidR="0014438E" w:rsidRDefault="009B39F9">
      <w:pPr>
        <w:pStyle w:val="Obsah3"/>
        <w:rPr>
          <w:rFonts w:asciiTheme="minorHAnsi" w:eastAsiaTheme="minorEastAsia" w:hAnsiTheme="minorHAnsi" w:cstheme="minorBidi"/>
          <w:noProof/>
          <w:sz w:val="22"/>
          <w:szCs w:val="22"/>
          <w:lang w:val="sk-SK" w:eastAsia="sk-SK"/>
        </w:rPr>
      </w:pPr>
      <w:hyperlink w:anchor="_Toc534277599" w:history="1">
        <w:r w:rsidR="0014438E" w:rsidRPr="001F0E14">
          <w:rPr>
            <w:rStyle w:val="Hypertextovprepojenie"/>
            <w:noProof/>
            <w:lang w:val="sk-SK"/>
          </w:rPr>
          <w:t>3.3.1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Spoločné zásady pre výkon odborného hodnotenia</w:t>
        </w:r>
        <w:r w:rsidR="0014438E">
          <w:rPr>
            <w:noProof/>
            <w:webHidden/>
          </w:rPr>
          <w:tab/>
        </w:r>
        <w:r w:rsidR="0014438E">
          <w:rPr>
            <w:noProof/>
            <w:webHidden/>
          </w:rPr>
          <w:fldChar w:fldCharType="begin"/>
        </w:r>
        <w:r w:rsidR="0014438E">
          <w:rPr>
            <w:noProof/>
            <w:webHidden/>
          </w:rPr>
          <w:instrText xml:space="preserve"> PAGEREF _Toc534277599 \h </w:instrText>
        </w:r>
        <w:r w:rsidR="0014438E">
          <w:rPr>
            <w:noProof/>
            <w:webHidden/>
          </w:rPr>
        </w:r>
        <w:r w:rsidR="0014438E">
          <w:rPr>
            <w:noProof/>
            <w:webHidden/>
          </w:rPr>
          <w:fldChar w:fldCharType="separate"/>
        </w:r>
        <w:r w:rsidR="00B57F97">
          <w:rPr>
            <w:noProof/>
            <w:webHidden/>
          </w:rPr>
          <w:t>18</w:t>
        </w:r>
        <w:r w:rsidR="0014438E">
          <w:rPr>
            <w:noProof/>
            <w:webHidden/>
          </w:rPr>
          <w:fldChar w:fldCharType="end"/>
        </w:r>
      </w:hyperlink>
    </w:p>
    <w:p w14:paraId="7D536D13" w14:textId="768E7B07" w:rsidR="0014438E" w:rsidRDefault="009B39F9">
      <w:pPr>
        <w:pStyle w:val="Obsah3"/>
        <w:rPr>
          <w:rFonts w:asciiTheme="minorHAnsi" w:eastAsiaTheme="minorEastAsia" w:hAnsiTheme="minorHAnsi" w:cstheme="minorBidi"/>
          <w:noProof/>
          <w:sz w:val="22"/>
          <w:szCs w:val="22"/>
          <w:lang w:val="sk-SK" w:eastAsia="sk-SK"/>
        </w:rPr>
      </w:pPr>
      <w:hyperlink w:anchor="_Toc534277600" w:history="1">
        <w:r w:rsidR="0014438E" w:rsidRPr="001F0E14">
          <w:rPr>
            <w:rStyle w:val="Hypertextovprepojenie"/>
            <w:noProof/>
            <w:lang w:val="sk-SK"/>
          </w:rPr>
          <w:t>3.3.2</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Odborné hodnotenie v rámci RIUS (RO a SO VÚC)</w:t>
        </w:r>
        <w:r w:rsidR="0014438E">
          <w:rPr>
            <w:noProof/>
            <w:webHidden/>
          </w:rPr>
          <w:tab/>
        </w:r>
        <w:r w:rsidR="0014438E">
          <w:rPr>
            <w:noProof/>
            <w:webHidden/>
          </w:rPr>
          <w:fldChar w:fldCharType="begin"/>
        </w:r>
        <w:r w:rsidR="0014438E">
          <w:rPr>
            <w:noProof/>
            <w:webHidden/>
          </w:rPr>
          <w:instrText xml:space="preserve"> PAGEREF _Toc534277600 \h </w:instrText>
        </w:r>
        <w:r w:rsidR="0014438E">
          <w:rPr>
            <w:noProof/>
            <w:webHidden/>
          </w:rPr>
        </w:r>
        <w:r w:rsidR="0014438E">
          <w:rPr>
            <w:noProof/>
            <w:webHidden/>
          </w:rPr>
          <w:fldChar w:fldCharType="separate"/>
        </w:r>
        <w:r w:rsidR="00B57F97">
          <w:rPr>
            <w:noProof/>
            <w:webHidden/>
          </w:rPr>
          <w:t>20</w:t>
        </w:r>
        <w:r w:rsidR="0014438E">
          <w:rPr>
            <w:noProof/>
            <w:webHidden/>
          </w:rPr>
          <w:fldChar w:fldCharType="end"/>
        </w:r>
      </w:hyperlink>
    </w:p>
    <w:p w14:paraId="048C5D47" w14:textId="702FB9CD" w:rsidR="0014438E" w:rsidRDefault="009B39F9">
      <w:pPr>
        <w:pStyle w:val="Obsah3"/>
        <w:rPr>
          <w:rFonts w:asciiTheme="minorHAnsi" w:eastAsiaTheme="minorEastAsia" w:hAnsiTheme="minorHAnsi" w:cstheme="minorBidi"/>
          <w:noProof/>
          <w:sz w:val="22"/>
          <w:szCs w:val="22"/>
          <w:lang w:val="sk-SK" w:eastAsia="sk-SK"/>
        </w:rPr>
      </w:pPr>
      <w:hyperlink w:anchor="_Toc534277601" w:history="1">
        <w:r w:rsidR="0014438E" w:rsidRPr="001F0E14">
          <w:rPr>
            <w:rStyle w:val="Hypertextovprepojenie"/>
            <w:noProof/>
            <w:lang w:val="sk-SK"/>
          </w:rPr>
          <w:t>3.3.3</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Odborné hodnotenie v rámci UMR (RO a SO KM)</w:t>
        </w:r>
        <w:r w:rsidR="0014438E">
          <w:rPr>
            <w:noProof/>
            <w:webHidden/>
          </w:rPr>
          <w:tab/>
        </w:r>
        <w:r w:rsidR="0014438E">
          <w:rPr>
            <w:noProof/>
            <w:webHidden/>
          </w:rPr>
          <w:fldChar w:fldCharType="begin"/>
        </w:r>
        <w:r w:rsidR="0014438E">
          <w:rPr>
            <w:noProof/>
            <w:webHidden/>
          </w:rPr>
          <w:instrText xml:space="preserve"> PAGEREF _Toc534277601 \h </w:instrText>
        </w:r>
        <w:r w:rsidR="0014438E">
          <w:rPr>
            <w:noProof/>
            <w:webHidden/>
          </w:rPr>
        </w:r>
        <w:r w:rsidR="0014438E">
          <w:rPr>
            <w:noProof/>
            <w:webHidden/>
          </w:rPr>
          <w:fldChar w:fldCharType="separate"/>
        </w:r>
        <w:r w:rsidR="00B57F97">
          <w:rPr>
            <w:noProof/>
            <w:webHidden/>
          </w:rPr>
          <w:t>21</w:t>
        </w:r>
        <w:r w:rsidR="0014438E">
          <w:rPr>
            <w:noProof/>
            <w:webHidden/>
          </w:rPr>
          <w:fldChar w:fldCharType="end"/>
        </w:r>
      </w:hyperlink>
    </w:p>
    <w:p w14:paraId="17E32B83" w14:textId="443383CF" w:rsidR="0014438E" w:rsidRDefault="009B39F9">
      <w:pPr>
        <w:pStyle w:val="Obsah2"/>
        <w:rPr>
          <w:rFonts w:asciiTheme="minorHAnsi" w:eastAsiaTheme="minorEastAsia" w:hAnsiTheme="minorHAnsi" w:cstheme="minorBidi"/>
          <w:noProof/>
          <w:sz w:val="22"/>
          <w:szCs w:val="22"/>
          <w:lang w:val="sk-SK" w:eastAsia="sk-SK"/>
        </w:rPr>
      </w:pPr>
      <w:hyperlink w:anchor="_Toc534277602" w:history="1">
        <w:r w:rsidR="0014438E" w:rsidRPr="001F0E14">
          <w:rPr>
            <w:rStyle w:val="Hypertextovprepojenie"/>
            <w:noProof/>
            <w:lang w:val="sk-SK"/>
          </w:rPr>
          <w:t>3.4</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Postupy uplatňované v prípadoch nezhody odborných hodnotiteľov</w:t>
        </w:r>
        <w:r w:rsidR="0014438E">
          <w:rPr>
            <w:noProof/>
            <w:webHidden/>
          </w:rPr>
          <w:tab/>
        </w:r>
        <w:r w:rsidR="0014438E">
          <w:rPr>
            <w:noProof/>
            <w:webHidden/>
          </w:rPr>
          <w:fldChar w:fldCharType="begin"/>
        </w:r>
        <w:r w:rsidR="0014438E">
          <w:rPr>
            <w:noProof/>
            <w:webHidden/>
          </w:rPr>
          <w:instrText xml:space="preserve"> PAGEREF _Toc534277602 \h </w:instrText>
        </w:r>
        <w:r w:rsidR="0014438E">
          <w:rPr>
            <w:noProof/>
            <w:webHidden/>
          </w:rPr>
        </w:r>
        <w:r w:rsidR="0014438E">
          <w:rPr>
            <w:noProof/>
            <w:webHidden/>
          </w:rPr>
          <w:fldChar w:fldCharType="separate"/>
        </w:r>
        <w:r w:rsidR="00B57F97">
          <w:rPr>
            <w:noProof/>
            <w:webHidden/>
          </w:rPr>
          <w:t>21</w:t>
        </w:r>
        <w:r w:rsidR="0014438E">
          <w:rPr>
            <w:noProof/>
            <w:webHidden/>
          </w:rPr>
          <w:fldChar w:fldCharType="end"/>
        </w:r>
      </w:hyperlink>
    </w:p>
    <w:p w14:paraId="0108F558" w14:textId="4F53FD4E" w:rsidR="0014438E" w:rsidRDefault="009B39F9">
      <w:pPr>
        <w:pStyle w:val="Obsah2"/>
        <w:rPr>
          <w:rFonts w:asciiTheme="minorHAnsi" w:eastAsiaTheme="minorEastAsia" w:hAnsiTheme="minorHAnsi" w:cstheme="minorBidi"/>
          <w:noProof/>
          <w:sz w:val="22"/>
          <w:szCs w:val="22"/>
          <w:lang w:val="sk-SK" w:eastAsia="sk-SK"/>
        </w:rPr>
      </w:pPr>
      <w:hyperlink w:anchor="_Toc534277603" w:history="1">
        <w:r w:rsidR="0014438E" w:rsidRPr="001F0E14">
          <w:rPr>
            <w:rStyle w:val="Hypertextovprepojenie"/>
            <w:noProof/>
            <w:lang w:val="sk-SK"/>
          </w:rPr>
          <w:t>3.5</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Vyžiadanie dodatočných informácií</w:t>
        </w:r>
        <w:r w:rsidR="0014438E">
          <w:rPr>
            <w:noProof/>
            <w:webHidden/>
          </w:rPr>
          <w:tab/>
        </w:r>
        <w:r w:rsidR="0014438E">
          <w:rPr>
            <w:noProof/>
            <w:webHidden/>
          </w:rPr>
          <w:fldChar w:fldCharType="begin"/>
        </w:r>
        <w:r w:rsidR="0014438E">
          <w:rPr>
            <w:noProof/>
            <w:webHidden/>
          </w:rPr>
          <w:instrText xml:space="preserve"> PAGEREF _Toc534277603 \h </w:instrText>
        </w:r>
        <w:r w:rsidR="0014438E">
          <w:rPr>
            <w:noProof/>
            <w:webHidden/>
          </w:rPr>
        </w:r>
        <w:r w:rsidR="0014438E">
          <w:rPr>
            <w:noProof/>
            <w:webHidden/>
          </w:rPr>
          <w:fldChar w:fldCharType="separate"/>
        </w:r>
        <w:r w:rsidR="00B57F97">
          <w:rPr>
            <w:noProof/>
            <w:webHidden/>
          </w:rPr>
          <w:t>22</w:t>
        </w:r>
        <w:r w:rsidR="0014438E">
          <w:rPr>
            <w:noProof/>
            <w:webHidden/>
          </w:rPr>
          <w:fldChar w:fldCharType="end"/>
        </w:r>
      </w:hyperlink>
    </w:p>
    <w:p w14:paraId="4FB8DFA6" w14:textId="1F39FA0C" w:rsidR="0014438E" w:rsidRDefault="009B39F9">
      <w:pPr>
        <w:pStyle w:val="Obsah2"/>
        <w:rPr>
          <w:rFonts w:asciiTheme="minorHAnsi" w:eastAsiaTheme="minorEastAsia" w:hAnsiTheme="minorHAnsi" w:cstheme="minorBidi"/>
          <w:noProof/>
          <w:sz w:val="22"/>
          <w:szCs w:val="22"/>
          <w:lang w:val="sk-SK" w:eastAsia="sk-SK"/>
        </w:rPr>
      </w:pPr>
      <w:hyperlink w:anchor="_Toc534277604" w:history="1">
        <w:r w:rsidR="0014438E" w:rsidRPr="001F0E14">
          <w:rPr>
            <w:rStyle w:val="Hypertextovprepojenie"/>
            <w:noProof/>
            <w:lang w:val="sk-SK"/>
          </w:rPr>
          <w:t>3.6</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Overenie činnosti hodnotiteľov</w:t>
        </w:r>
        <w:r w:rsidR="0014438E">
          <w:rPr>
            <w:noProof/>
            <w:webHidden/>
          </w:rPr>
          <w:tab/>
        </w:r>
        <w:r w:rsidR="0014438E">
          <w:rPr>
            <w:noProof/>
            <w:webHidden/>
          </w:rPr>
          <w:fldChar w:fldCharType="begin"/>
        </w:r>
        <w:r w:rsidR="0014438E">
          <w:rPr>
            <w:noProof/>
            <w:webHidden/>
          </w:rPr>
          <w:instrText xml:space="preserve"> PAGEREF _Toc534277604 \h </w:instrText>
        </w:r>
        <w:r w:rsidR="0014438E">
          <w:rPr>
            <w:noProof/>
            <w:webHidden/>
          </w:rPr>
        </w:r>
        <w:r w:rsidR="0014438E">
          <w:rPr>
            <w:noProof/>
            <w:webHidden/>
          </w:rPr>
          <w:fldChar w:fldCharType="separate"/>
        </w:r>
        <w:r w:rsidR="00B57F97">
          <w:rPr>
            <w:noProof/>
            <w:webHidden/>
          </w:rPr>
          <w:t>22</w:t>
        </w:r>
        <w:r w:rsidR="0014438E">
          <w:rPr>
            <w:noProof/>
            <w:webHidden/>
          </w:rPr>
          <w:fldChar w:fldCharType="end"/>
        </w:r>
      </w:hyperlink>
    </w:p>
    <w:p w14:paraId="0268C35E" w14:textId="49F31C16" w:rsidR="0014438E" w:rsidRDefault="009B39F9">
      <w:pPr>
        <w:pStyle w:val="Obsah2"/>
        <w:rPr>
          <w:rFonts w:asciiTheme="minorHAnsi" w:eastAsiaTheme="minorEastAsia" w:hAnsiTheme="minorHAnsi" w:cstheme="minorBidi"/>
          <w:noProof/>
          <w:sz w:val="22"/>
          <w:szCs w:val="22"/>
          <w:lang w:val="sk-SK" w:eastAsia="sk-SK"/>
        </w:rPr>
      </w:pPr>
      <w:hyperlink w:anchor="_Toc534277605" w:history="1">
        <w:r w:rsidR="0014438E" w:rsidRPr="001F0E14">
          <w:rPr>
            <w:rStyle w:val="Hypertextovprepojenie"/>
            <w:noProof/>
            <w:lang w:val="sk-SK"/>
          </w:rPr>
          <w:t>3.7</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Účasť partnerov na odbornom hodnotení</w:t>
        </w:r>
        <w:r w:rsidR="0014438E">
          <w:rPr>
            <w:noProof/>
            <w:webHidden/>
          </w:rPr>
          <w:tab/>
        </w:r>
        <w:r w:rsidR="0014438E">
          <w:rPr>
            <w:noProof/>
            <w:webHidden/>
          </w:rPr>
          <w:fldChar w:fldCharType="begin"/>
        </w:r>
        <w:r w:rsidR="0014438E">
          <w:rPr>
            <w:noProof/>
            <w:webHidden/>
          </w:rPr>
          <w:instrText xml:space="preserve"> PAGEREF _Toc534277605 \h </w:instrText>
        </w:r>
        <w:r w:rsidR="0014438E">
          <w:rPr>
            <w:noProof/>
            <w:webHidden/>
          </w:rPr>
        </w:r>
        <w:r w:rsidR="0014438E">
          <w:rPr>
            <w:noProof/>
            <w:webHidden/>
          </w:rPr>
          <w:fldChar w:fldCharType="separate"/>
        </w:r>
        <w:r w:rsidR="00B57F97">
          <w:rPr>
            <w:noProof/>
            <w:webHidden/>
          </w:rPr>
          <w:t>25</w:t>
        </w:r>
        <w:r w:rsidR="0014438E">
          <w:rPr>
            <w:noProof/>
            <w:webHidden/>
          </w:rPr>
          <w:fldChar w:fldCharType="end"/>
        </w:r>
      </w:hyperlink>
    </w:p>
    <w:p w14:paraId="081BA6D9" w14:textId="524661EB" w:rsidR="0014438E" w:rsidRDefault="009B39F9">
      <w:pPr>
        <w:pStyle w:val="Obsah2"/>
        <w:rPr>
          <w:rFonts w:asciiTheme="minorHAnsi" w:eastAsiaTheme="minorEastAsia" w:hAnsiTheme="minorHAnsi" w:cstheme="minorBidi"/>
          <w:noProof/>
          <w:sz w:val="22"/>
          <w:szCs w:val="22"/>
          <w:lang w:val="sk-SK" w:eastAsia="sk-SK"/>
        </w:rPr>
      </w:pPr>
      <w:hyperlink w:anchor="_Toc534277606" w:history="1">
        <w:r w:rsidR="0014438E" w:rsidRPr="001F0E14">
          <w:rPr>
            <w:rStyle w:val="Hypertextovprepojenie"/>
            <w:noProof/>
            <w:lang w:val="sk-SK"/>
          </w:rPr>
          <w:t>3.8</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Zverejňovanie</w:t>
        </w:r>
        <w:r w:rsidR="0014438E">
          <w:rPr>
            <w:noProof/>
            <w:webHidden/>
          </w:rPr>
          <w:tab/>
        </w:r>
        <w:r w:rsidR="0014438E">
          <w:rPr>
            <w:noProof/>
            <w:webHidden/>
          </w:rPr>
          <w:fldChar w:fldCharType="begin"/>
        </w:r>
        <w:r w:rsidR="0014438E">
          <w:rPr>
            <w:noProof/>
            <w:webHidden/>
          </w:rPr>
          <w:instrText xml:space="preserve"> PAGEREF _Toc534277606 \h </w:instrText>
        </w:r>
        <w:r w:rsidR="0014438E">
          <w:rPr>
            <w:noProof/>
            <w:webHidden/>
          </w:rPr>
        </w:r>
        <w:r w:rsidR="0014438E">
          <w:rPr>
            <w:noProof/>
            <w:webHidden/>
          </w:rPr>
          <w:fldChar w:fldCharType="separate"/>
        </w:r>
        <w:r w:rsidR="00B57F97">
          <w:rPr>
            <w:noProof/>
            <w:webHidden/>
          </w:rPr>
          <w:t>26</w:t>
        </w:r>
        <w:r w:rsidR="0014438E">
          <w:rPr>
            <w:noProof/>
            <w:webHidden/>
          </w:rPr>
          <w:fldChar w:fldCharType="end"/>
        </w:r>
      </w:hyperlink>
    </w:p>
    <w:p w14:paraId="27DC8111" w14:textId="5336E960" w:rsidR="0014438E" w:rsidRDefault="009B39F9">
      <w:pPr>
        <w:pStyle w:val="Obsah1"/>
        <w:rPr>
          <w:rFonts w:asciiTheme="minorHAnsi" w:eastAsiaTheme="minorEastAsia" w:hAnsiTheme="minorHAnsi" w:cstheme="minorBidi"/>
          <w:noProof/>
          <w:sz w:val="22"/>
          <w:szCs w:val="22"/>
          <w:lang w:val="sk-SK" w:eastAsia="sk-SK"/>
        </w:rPr>
      </w:pPr>
      <w:hyperlink w:anchor="_Toc534277607" w:history="1">
        <w:r w:rsidR="0014438E" w:rsidRPr="001F0E14">
          <w:rPr>
            <w:rStyle w:val="Hypertextovprepojenie"/>
            <w:noProof/>
            <w:lang w:val="sk-SK"/>
          </w:rPr>
          <w:t>4</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Spôsob vyhodnotenia jednotlivých kritérií pre výber projektov</w:t>
        </w:r>
        <w:r w:rsidR="0014438E">
          <w:rPr>
            <w:noProof/>
            <w:webHidden/>
          </w:rPr>
          <w:tab/>
        </w:r>
        <w:r w:rsidR="0014438E">
          <w:rPr>
            <w:noProof/>
            <w:webHidden/>
          </w:rPr>
          <w:fldChar w:fldCharType="begin"/>
        </w:r>
        <w:r w:rsidR="0014438E">
          <w:rPr>
            <w:noProof/>
            <w:webHidden/>
          </w:rPr>
          <w:instrText xml:space="preserve"> PAGEREF _Toc534277607 \h </w:instrText>
        </w:r>
        <w:r w:rsidR="0014438E">
          <w:rPr>
            <w:noProof/>
            <w:webHidden/>
          </w:rPr>
        </w:r>
        <w:r w:rsidR="0014438E">
          <w:rPr>
            <w:noProof/>
            <w:webHidden/>
          </w:rPr>
          <w:fldChar w:fldCharType="separate"/>
        </w:r>
        <w:r w:rsidR="00B57F97">
          <w:rPr>
            <w:noProof/>
            <w:webHidden/>
          </w:rPr>
          <w:t>27</w:t>
        </w:r>
        <w:r w:rsidR="0014438E">
          <w:rPr>
            <w:noProof/>
            <w:webHidden/>
          </w:rPr>
          <w:fldChar w:fldCharType="end"/>
        </w:r>
      </w:hyperlink>
    </w:p>
    <w:p w14:paraId="5150366B" w14:textId="699B517E" w:rsidR="0014438E" w:rsidRDefault="009B39F9">
      <w:pPr>
        <w:pStyle w:val="Obsah2"/>
        <w:rPr>
          <w:rFonts w:asciiTheme="minorHAnsi" w:eastAsiaTheme="minorEastAsia" w:hAnsiTheme="minorHAnsi" w:cstheme="minorBidi"/>
          <w:noProof/>
          <w:sz w:val="22"/>
          <w:szCs w:val="22"/>
          <w:lang w:val="sk-SK" w:eastAsia="sk-SK"/>
        </w:rPr>
      </w:pPr>
      <w:hyperlink w:anchor="_Toc534277608" w:history="1">
        <w:r w:rsidR="0014438E" w:rsidRPr="001F0E14">
          <w:rPr>
            <w:rStyle w:val="Hypertextovprepojenie"/>
            <w:noProof/>
            <w:lang w:val="sk-SK"/>
          </w:rPr>
          <w:t>4.1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Hodnotiace kritériá žiadosti o nenávratný finančný príspevok</w:t>
        </w:r>
        <w:r w:rsidR="0014438E">
          <w:rPr>
            <w:noProof/>
            <w:webHidden/>
          </w:rPr>
          <w:tab/>
        </w:r>
        <w:r w:rsidR="0014438E">
          <w:rPr>
            <w:noProof/>
            <w:webHidden/>
          </w:rPr>
          <w:fldChar w:fldCharType="begin"/>
        </w:r>
        <w:r w:rsidR="0014438E">
          <w:rPr>
            <w:noProof/>
            <w:webHidden/>
          </w:rPr>
          <w:instrText xml:space="preserve"> PAGEREF _Toc534277608 \h </w:instrText>
        </w:r>
        <w:r w:rsidR="0014438E">
          <w:rPr>
            <w:noProof/>
            <w:webHidden/>
          </w:rPr>
        </w:r>
        <w:r w:rsidR="0014438E">
          <w:rPr>
            <w:noProof/>
            <w:webHidden/>
          </w:rPr>
          <w:fldChar w:fldCharType="separate"/>
        </w:r>
        <w:r w:rsidR="00B57F97">
          <w:rPr>
            <w:noProof/>
            <w:webHidden/>
          </w:rPr>
          <w:t>27</w:t>
        </w:r>
        <w:r w:rsidR="0014438E">
          <w:rPr>
            <w:noProof/>
            <w:webHidden/>
          </w:rPr>
          <w:fldChar w:fldCharType="end"/>
        </w:r>
      </w:hyperlink>
    </w:p>
    <w:p w14:paraId="0D447BE1" w14:textId="4A4AE83A" w:rsidR="0014438E" w:rsidRDefault="009B39F9">
      <w:pPr>
        <w:pStyle w:val="Obsah3"/>
        <w:rPr>
          <w:rFonts w:asciiTheme="minorHAnsi" w:eastAsiaTheme="minorEastAsia" w:hAnsiTheme="minorHAnsi" w:cstheme="minorBidi"/>
          <w:noProof/>
          <w:sz w:val="22"/>
          <w:szCs w:val="22"/>
          <w:lang w:val="sk-SK" w:eastAsia="sk-SK"/>
        </w:rPr>
      </w:pPr>
      <w:hyperlink w:anchor="_Toc534277609" w:history="1">
        <w:r w:rsidR="0014438E" w:rsidRPr="001F0E14">
          <w:rPr>
            <w:rStyle w:val="Hypertextovprepojenie"/>
            <w:noProof/>
            <w:lang w:val="sk-SK"/>
          </w:rPr>
          <w:t>4.1.1</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Spôsob vyhodnotenia jednotlivých kritérií pre výber projektov</w:t>
        </w:r>
        <w:r w:rsidR="0014438E">
          <w:rPr>
            <w:noProof/>
            <w:webHidden/>
          </w:rPr>
          <w:tab/>
        </w:r>
        <w:r w:rsidR="0014438E">
          <w:rPr>
            <w:noProof/>
            <w:webHidden/>
          </w:rPr>
          <w:fldChar w:fldCharType="begin"/>
        </w:r>
        <w:r w:rsidR="0014438E">
          <w:rPr>
            <w:noProof/>
            <w:webHidden/>
          </w:rPr>
          <w:instrText xml:space="preserve"> PAGEREF _Toc534277609 \h </w:instrText>
        </w:r>
        <w:r w:rsidR="0014438E">
          <w:rPr>
            <w:noProof/>
            <w:webHidden/>
          </w:rPr>
        </w:r>
        <w:r w:rsidR="0014438E">
          <w:rPr>
            <w:noProof/>
            <w:webHidden/>
          </w:rPr>
          <w:fldChar w:fldCharType="separate"/>
        </w:r>
        <w:r w:rsidR="00B57F97">
          <w:rPr>
            <w:noProof/>
            <w:webHidden/>
          </w:rPr>
          <w:t>28</w:t>
        </w:r>
        <w:r w:rsidR="0014438E">
          <w:rPr>
            <w:noProof/>
            <w:webHidden/>
          </w:rPr>
          <w:fldChar w:fldCharType="end"/>
        </w:r>
      </w:hyperlink>
    </w:p>
    <w:p w14:paraId="1751302C" w14:textId="2D50112B" w:rsidR="0014438E" w:rsidRDefault="009B39F9">
      <w:pPr>
        <w:pStyle w:val="Obsah2"/>
        <w:rPr>
          <w:rFonts w:asciiTheme="minorHAnsi" w:eastAsiaTheme="minorEastAsia" w:hAnsiTheme="minorHAnsi" w:cstheme="minorBidi"/>
          <w:noProof/>
          <w:sz w:val="22"/>
          <w:szCs w:val="22"/>
          <w:lang w:val="sk-SK" w:eastAsia="sk-SK"/>
        </w:rPr>
      </w:pPr>
      <w:hyperlink w:anchor="_Toc534277610" w:history="1">
        <w:r w:rsidR="0014438E" w:rsidRPr="001F0E14">
          <w:rPr>
            <w:rStyle w:val="Hypertextovprepojenie"/>
            <w:noProof/>
            <w:lang w:val="sk-SK"/>
          </w:rPr>
          <w:t>4.2</w:t>
        </w:r>
        <w:r w:rsidR="0014438E">
          <w:rPr>
            <w:rFonts w:asciiTheme="minorHAnsi" w:eastAsiaTheme="minorEastAsia" w:hAnsiTheme="minorHAnsi" w:cstheme="minorBidi"/>
            <w:noProof/>
            <w:sz w:val="22"/>
            <w:szCs w:val="22"/>
            <w:lang w:val="sk-SK" w:eastAsia="sk-SK"/>
          </w:rPr>
          <w:tab/>
        </w:r>
        <w:r w:rsidR="0014438E" w:rsidRPr="001F0E14">
          <w:rPr>
            <w:rStyle w:val="Hypertextovprepojenie"/>
            <w:noProof/>
            <w:lang w:val="sk-SK"/>
          </w:rPr>
          <w:t>Rozlišovacie kritériá žiadosti o nenávratný finančný príspevok</w:t>
        </w:r>
        <w:r w:rsidR="0014438E">
          <w:rPr>
            <w:noProof/>
            <w:webHidden/>
          </w:rPr>
          <w:tab/>
        </w:r>
        <w:r w:rsidR="0014438E">
          <w:rPr>
            <w:noProof/>
            <w:webHidden/>
          </w:rPr>
          <w:fldChar w:fldCharType="begin"/>
        </w:r>
        <w:r w:rsidR="0014438E">
          <w:rPr>
            <w:noProof/>
            <w:webHidden/>
          </w:rPr>
          <w:instrText xml:space="preserve"> PAGEREF _Toc534277610 \h </w:instrText>
        </w:r>
        <w:r w:rsidR="0014438E">
          <w:rPr>
            <w:noProof/>
            <w:webHidden/>
          </w:rPr>
        </w:r>
        <w:r w:rsidR="0014438E">
          <w:rPr>
            <w:noProof/>
            <w:webHidden/>
          </w:rPr>
          <w:fldChar w:fldCharType="separate"/>
        </w:r>
        <w:r w:rsidR="00B57F97">
          <w:rPr>
            <w:noProof/>
            <w:webHidden/>
          </w:rPr>
          <w:t>29</w:t>
        </w:r>
        <w:r w:rsidR="0014438E">
          <w:rPr>
            <w:noProof/>
            <w:webHidden/>
          </w:rPr>
          <w:fldChar w:fldCharType="end"/>
        </w:r>
      </w:hyperlink>
    </w:p>
    <w:p w14:paraId="20B1BBC3" w14:textId="4487E91E" w:rsidR="0014438E" w:rsidRDefault="009B39F9">
      <w:pPr>
        <w:pStyle w:val="Obsah3"/>
        <w:rPr>
          <w:rFonts w:asciiTheme="minorHAnsi" w:eastAsiaTheme="minorEastAsia" w:hAnsiTheme="minorHAnsi" w:cstheme="minorBidi"/>
          <w:noProof/>
          <w:sz w:val="22"/>
          <w:szCs w:val="22"/>
          <w:lang w:val="sk-SK" w:eastAsia="sk-SK"/>
        </w:rPr>
      </w:pPr>
      <w:hyperlink w:anchor="_Toc534277611" w:history="1">
        <w:r w:rsidR="0014438E" w:rsidRPr="001F0E14">
          <w:rPr>
            <w:rStyle w:val="Hypertextovprepojenie"/>
            <w:noProof/>
            <w:lang w:val="sk-SK"/>
          </w:rPr>
          <w:t>Prílohy</w:t>
        </w:r>
        <w:r w:rsidR="0014438E">
          <w:rPr>
            <w:noProof/>
            <w:webHidden/>
          </w:rPr>
          <w:tab/>
        </w:r>
        <w:r w:rsidR="00B57F97">
          <w:rPr>
            <w:noProof/>
            <w:webHidden/>
          </w:rPr>
          <w:t>………………………………………………………………………………….</w:t>
        </w:r>
        <w:r w:rsidR="0014438E">
          <w:rPr>
            <w:noProof/>
            <w:webHidden/>
          </w:rPr>
          <w:fldChar w:fldCharType="begin"/>
        </w:r>
        <w:r w:rsidR="0014438E">
          <w:rPr>
            <w:noProof/>
            <w:webHidden/>
          </w:rPr>
          <w:instrText xml:space="preserve"> PAGEREF _Toc534277611 \h </w:instrText>
        </w:r>
        <w:r w:rsidR="0014438E">
          <w:rPr>
            <w:noProof/>
            <w:webHidden/>
          </w:rPr>
        </w:r>
        <w:r w:rsidR="0014438E">
          <w:rPr>
            <w:noProof/>
            <w:webHidden/>
          </w:rPr>
          <w:fldChar w:fldCharType="separate"/>
        </w:r>
        <w:r w:rsidR="00B57F97">
          <w:rPr>
            <w:noProof/>
            <w:webHidden/>
          </w:rPr>
          <w:t>31</w:t>
        </w:r>
        <w:r w:rsidR="0014438E">
          <w:rPr>
            <w:noProof/>
            <w:webHidden/>
          </w:rPr>
          <w:fldChar w:fldCharType="end"/>
        </w:r>
      </w:hyperlink>
    </w:p>
    <w:p w14:paraId="7C4DAA9E" w14:textId="77777777" w:rsidR="006F71E5" w:rsidRPr="00352A1D" w:rsidRDefault="00F46807" w:rsidP="00AE3C1E">
      <w:pPr>
        <w:pStyle w:val="Nadpis1"/>
        <w:spacing w:after="60"/>
        <w:jc w:val="both"/>
        <w:rPr>
          <w:rFonts w:ascii="Arial" w:hAnsi="Arial"/>
          <w:lang w:val="sk-SK"/>
        </w:rPr>
      </w:pPr>
      <w:r w:rsidRPr="000945C1">
        <w:rPr>
          <w:rFonts w:ascii="Arial" w:hAnsi="Arial"/>
          <w:sz w:val="19"/>
          <w:szCs w:val="19"/>
          <w:lang w:val="sk-SK"/>
        </w:rPr>
        <w:lastRenderedPageBreak/>
        <w:fldChar w:fldCharType="end"/>
      </w:r>
      <w:bookmarkStart w:id="8" w:name="_Toc534277587"/>
      <w:r w:rsidR="0015128C" w:rsidRPr="00352A1D">
        <w:rPr>
          <w:rFonts w:ascii="Arial" w:hAnsi="Arial"/>
          <w:lang w:val="sk-SK"/>
        </w:rPr>
        <w:t>Úvod</w:t>
      </w:r>
      <w:bookmarkEnd w:id="8"/>
    </w:p>
    <w:p w14:paraId="4A977718" w14:textId="77777777" w:rsidR="0015128C" w:rsidRPr="00352A1D" w:rsidRDefault="00425889" w:rsidP="00B72620">
      <w:pPr>
        <w:pStyle w:val="Nadpis2"/>
        <w:jc w:val="both"/>
        <w:rPr>
          <w:lang w:val="sk-SK"/>
        </w:rPr>
      </w:pPr>
      <w:bookmarkStart w:id="9" w:name="_Toc534277588"/>
      <w:r w:rsidRPr="00352A1D">
        <w:rPr>
          <w:lang w:val="sk-SK"/>
        </w:rPr>
        <w:t>Cieľ prí</w:t>
      </w:r>
      <w:r w:rsidR="0015128C" w:rsidRPr="00352A1D">
        <w:rPr>
          <w:lang w:val="sk-SK"/>
        </w:rPr>
        <w:t>ručky</w:t>
      </w:r>
      <w:bookmarkEnd w:id="9"/>
    </w:p>
    <w:p w14:paraId="2FC0ABC3" w14:textId="63E965BB" w:rsidR="00D56E05" w:rsidRPr="00352A1D" w:rsidRDefault="008F2C71" w:rsidP="00972589">
      <w:pPr>
        <w:autoSpaceDE w:val="0"/>
        <w:autoSpaceDN w:val="0"/>
        <w:adjustRightInd w:val="0"/>
        <w:spacing w:before="120" w:after="120" w:line="288" w:lineRule="auto"/>
        <w:jc w:val="both"/>
        <w:rPr>
          <w:rFonts w:cs="Arial"/>
          <w:lang w:val="sk-SK"/>
        </w:rPr>
      </w:pPr>
      <w:r w:rsidRPr="00352A1D">
        <w:rPr>
          <w:rFonts w:cs="Arial"/>
          <w:lang w:val="sk-SK"/>
        </w:rPr>
        <w:t>Príručka pre odborných</w:t>
      </w:r>
      <w:r w:rsidR="007E4B60" w:rsidRPr="00352A1D">
        <w:rPr>
          <w:rFonts w:cs="Arial"/>
          <w:lang w:val="sk-SK"/>
        </w:rPr>
        <w:t xml:space="preserve"> hodnotiteľov </w:t>
      </w:r>
      <w:r w:rsidR="008A492A">
        <w:rPr>
          <w:rFonts w:cs="Arial"/>
          <w:lang w:val="sk-SK"/>
        </w:rPr>
        <w:t>Int</w:t>
      </w:r>
      <w:r w:rsidR="00F206FB">
        <w:rPr>
          <w:rFonts w:cs="Arial"/>
          <w:lang w:val="sk-SK"/>
        </w:rPr>
        <w:t>e</w:t>
      </w:r>
      <w:r w:rsidR="008A492A">
        <w:rPr>
          <w:rFonts w:cs="Arial"/>
          <w:lang w:val="sk-SK"/>
        </w:rPr>
        <w:t xml:space="preserve">grovaného regionálneho operačného programu </w:t>
      </w:r>
      <w:r w:rsidR="007E4B60" w:rsidRPr="00352A1D">
        <w:rPr>
          <w:rFonts w:cs="Arial"/>
          <w:lang w:val="sk-SK"/>
        </w:rPr>
        <w:t xml:space="preserve">(ďalej </w:t>
      </w:r>
      <w:r w:rsidR="00D946DD" w:rsidRPr="00352A1D">
        <w:rPr>
          <w:rFonts w:cs="Arial"/>
          <w:lang w:val="sk-SK"/>
        </w:rPr>
        <w:t>aj</w:t>
      </w:r>
      <w:r w:rsidR="007E4B60" w:rsidRPr="00352A1D">
        <w:rPr>
          <w:rFonts w:cs="Arial"/>
          <w:lang w:val="sk-SK"/>
        </w:rPr>
        <w:t xml:space="preserve"> „</w:t>
      </w:r>
      <w:r w:rsidR="00D946DD" w:rsidRPr="00352A1D">
        <w:rPr>
          <w:rFonts w:cs="Arial"/>
          <w:lang w:val="sk-SK"/>
        </w:rPr>
        <w:t>P</w:t>
      </w:r>
      <w:r w:rsidR="007E4B60" w:rsidRPr="00352A1D">
        <w:rPr>
          <w:rFonts w:cs="Arial"/>
          <w:lang w:val="sk-SK"/>
        </w:rPr>
        <w:t>ríručka“)</w:t>
      </w:r>
      <w:r w:rsidR="008F0C96" w:rsidRPr="00352A1D">
        <w:rPr>
          <w:rFonts w:cs="Arial"/>
          <w:lang w:val="sk-SK"/>
        </w:rPr>
        <w:t xml:space="preserve"> </w:t>
      </w:r>
      <w:r w:rsidR="00C10B16" w:rsidRPr="00352A1D">
        <w:rPr>
          <w:rFonts w:cs="Arial"/>
          <w:lang w:val="sk-SK"/>
        </w:rPr>
        <w:t xml:space="preserve">tvorí metodický základ vypracovaný </w:t>
      </w:r>
      <w:r w:rsidR="00844076" w:rsidRPr="00352A1D">
        <w:rPr>
          <w:rFonts w:cs="Arial"/>
          <w:lang w:val="sk-SK"/>
        </w:rPr>
        <w:t xml:space="preserve">Riadiacim orgánom pre </w:t>
      </w:r>
      <w:r w:rsidR="008F0C96" w:rsidRPr="00352A1D">
        <w:rPr>
          <w:rFonts w:cs="Arial"/>
          <w:lang w:val="sk-SK"/>
        </w:rPr>
        <w:t>Integrovaný regionálny operačný program</w:t>
      </w:r>
      <w:r w:rsidR="00844076" w:rsidRPr="00352A1D">
        <w:rPr>
          <w:rFonts w:cs="Arial"/>
          <w:lang w:val="sk-SK"/>
        </w:rPr>
        <w:t xml:space="preserve"> (ďalej aj „</w:t>
      </w:r>
      <w:r w:rsidR="00C10B16" w:rsidRPr="00352A1D">
        <w:rPr>
          <w:rFonts w:cs="Arial"/>
          <w:lang w:val="sk-SK"/>
        </w:rPr>
        <w:t>RO</w:t>
      </w:r>
      <w:r w:rsidR="00844076" w:rsidRPr="00352A1D">
        <w:rPr>
          <w:rFonts w:cs="Arial"/>
          <w:lang w:val="sk-SK"/>
        </w:rPr>
        <w:t>“)</w:t>
      </w:r>
      <w:r w:rsidR="00C10B16" w:rsidRPr="00352A1D">
        <w:rPr>
          <w:rFonts w:cs="Arial"/>
          <w:lang w:val="sk-SK"/>
        </w:rPr>
        <w:t>, ktorý popisuje spôsob</w:t>
      </w:r>
      <w:r w:rsidR="00D56E05" w:rsidRPr="00352A1D">
        <w:rPr>
          <w:rFonts w:cs="Arial"/>
          <w:lang w:val="sk-SK"/>
        </w:rPr>
        <w:t>y</w:t>
      </w:r>
      <w:r w:rsidR="00C10B16" w:rsidRPr="00352A1D">
        <w:rPr>
          <w:rFonts w:cs="Arial"/>
          <w:lang w:val="sk-SK"/>
        </w:rPr>
        <w:t xml:space="preserve"> a postupy odborného hodnotenia</w:t>
      </w:r>
      <w:r w:rsidR="00C277DD" w:rsidRPr="00352A1D">
        <w:rPr>
          <w:rFonts w:cs="Arial"/>
          <w:lang w:val="sk-SK"/>
        </w:rPr>
        <w:t xml:space="preserve"> žiadosti o</w:t>
      </w:r>
      <w:r w:rsidR="00F56C40">
        <w:rPr>
          <w:rFonts w:cs="Arial"/>
          <w:lang w:val="sk-SK"/>
        </w:rPr>
        <w:t xml:space="preserve"> poskytnutie </w:t>
      </w:r>
      <w:r w:rsidR="00C277DD" w:rsidRPr="00352A1D">
        <w:rPr>
          <w:rFonts w:cs="Arial"/>
          <w:lang w:val="sk-SK"/>
        </w:rPr>
        <w:t>nenávratn</w:t>
      </w:r>
      <w:r w:rsidR="00F56C40">
        <w:rPr>
          <w:rFonts w:cs="Arial"/>
          <w:lang w:val="sk-SK"/>
        </w:rPr>
        <w:t>ého</w:t>
      </w:r>
      <w:r w:rsidR="00C277DD" w:rsidRPr="00352A1D">
        <w:rPr>
          <w:rFonts w:cs="Arial"/>
          <w:lang w:val="sk-SK"/>
        </w:rPr>
        <w:t xml:space="preserve"> finančn</w:t>
      </w:r>
      <w:r w:rsidR="00F56C40">
        <w:rPr>
          <w:rFonts w:cs="Arial"/>
          <w:lang w:val="sk-SK"/>
        </w:rPr>
        <w:t>ého</w:t>
      </w:r>
      <w:r w:rsidR="00C277DD" w:rsidRPr="00352A1D">
        <w:rPr>
          <w:rFonts w:cs="Arial"/>
          <w:lang w:val="sk-SK"/>
        </w:rPr>
        <w:t xml:space="preserve"> príspev</w:t>
      </w:r>
      <w:r w:rsidR="00F56C40">
        <w:rPr>
          <w:rFonts w:cs="Arial"/>
          <w:lang w:val="sk-SK"/>
        </w:rPr>
        <w:t>ku</w:t>
      </w:r>
      <w:r w:rsidR="00C277DD" w:rsidRPr="00352A1D">
        <w:rPr>
          <w:rFonts w:cs="Arial"/>
          <w:lang w:val="sk-SK"/>
        </w:rPr>
        <w:t xml:space="preserve"> (ďalej aj „ŽoNFP“)</w:t>
      </w:r>
      <w:r w:rsidR="00D56E05" w:rsidRPr="00352A1D">
        <w:rPr>
          <w:rFonts w:cs="Arial"/>
          <w:lang w:val="sk-SK"/>
        </w:rPr>
        <w:t>, ktoré sú</w:t>
      </w:r>
      <w:r w:rsidR="00C10B16" w:rsidRPr="00352A1D">
        <w:rPr>
          <w:rFonts w:cs="Arial"/>
          <w:lang w:val="sk-SK"/>
        </w:rPr>
        <w:t xml:space="preserve"> záväzné pre </w:t>
      </w:r>
      <w:r w:rsidR="00323419" w:rsidRPr="00352A1D">
        <w:rPr>
          <w:rFonts w:cs="Arial"/>
          <w:lang w:val="sk-SK"/>
        </w:rPr>
        <w:t>zamestnancov RO</w:t>
      </w:r>
      <w:r w:rsidR="00C277DD" w:rsidRPr="00352A1D">
        <w:rPr>
          <w:rFonts w:cs="Arial"/>
          <w:lang w:val="sk-SK"/>
        </w:rPr>
        <w:t>/SO</w:t>
      </w:r>
      <w:r w:rsidR="00323419" w:rsidRPr="00352A1D">
        <w:rPr>
          <w:rFonts w:cs="Arial"/>
          <w:lang w:val="sk-SK"/>
        </w:rPr>
        <w:t xml:space="preserve"> a </w:t>
      </w:r>
      <w:r w:rsidR="00C10B16" w:rsidRPr="00352A1D">
        <w:rPr>
          <w:rFonts w:cs="Arial"/>
          <w:lang w:val="sk-SK"/>
        </w:rPr>
        <w:t xml:space="preserve">všetkých odborných hodnotiteľov podieľajúcich sa na </w:t>
      </w:r>
      <w:r w:rsidR="000D1A1B" w:rsidRPr="00352A1D">
        <w:rPr>
          <w:rFonts w:cs="Arial"/>
          <w:lang w:val="sk-SK"/>
        </w:rPr>
        <w:t>konaní o</w:t>
      </w:r>
      <w:r w:rsidR="00C277DD" w:rsidRPr="00352A1D">
        <w:rPr>
          <w:rFonts w:cs="Arial"/>
          <w:lang w:val="sk-SK"/>
        </w:rPr>
        <w:t xml:space="preserve"> ŽoNFP</w:t>
      </w:r>
      <w:r w:rsidR="00CE50B2" w:rsidRPr="00352A1D">
        <w:rPr>
          <w:rFonts w:cs="Arial"/>
          <w:lang w:val="sk-SK"/>
        </w:rPr>
        <w:t>.</w:t>
      </w:r>
      <w:r w:rsidR="00C10B16" w:rsidRPr="00352A1D">
        <w:rPr>
          <w:rFonts w:cs="Arial"/>
          <w:lang w:val="sk-SK"/>
        </w:rPr>
        <w:t xml:space="preserve"> </w:t>
      </w:r>
    </w:p>
    <w:p w14:paraId="0D8A1BBA" w14:textId="707588C8" w:rsidR="002B1F7E" w:rsidRPr="00352A1D" w:rsidRDefault="00D56E05" w:rsidP="00972589">
      <w:pPr>
        <w:autoSpaceDE w:val="0"/>
        <w:autoSpaceDN w:val="0"/>
        <w:adjustRightInd w:val="0"/>
        <w:spacing w:before="120" w:after="120" w:line="288" w:lineRule="auto"/>
        <w:jc w:val="both"/>
        <w:rPr>
          <w:rFonts w:cs="Arial"/>
          <w:lang w:val="sk-SK"/>
        </w:rPr>
      </w:pPr>
      <w:r w:rsidRPr="00352A1D">
        <w:rPr>
          <w:rFonts w:cs="Arial"/>
          <w:lang w:val="sk-SK"/>
        </w:rPr>
        <w:t>Príručka s</w:t>
      </w:r>
      <w:r w:rsidR="002B1F7E" w:rsidRPr="00352A1D">
        <w:rPr>
          <w:rFonts w:cs="Arial"/>
          <w:lang w:val="sk-SK"/>
        </w:rPr>
        <w:t>lúži ako pomôcka pri vykonávan</w:t>
      </w:r>
      <w:r w:rsidR="0040378E" w:rsidRPr="00352A1D">
        <w:rPr>
          <w:rFonts w:cs="Arial"/>
          <w:lang w:val="sk-SK"/>
        </w:rPr>
        <w:t xml:space="preserve">í odborného </w:t>
      </w:r>
      <w:r w:rsidR="00CA3720" w:rsidRPr="00352A1D">
        <w:rPr>
          <w:rFonts w:cs="Arial"/>
          <w:lang w:val="sk-SK"/>
        </w:rPr>
        <w:t>vyhodnotenia</w:t>
      </w:r>
      <w:r w:rsidR="0040378E" w:rsidRPr="00352A1D">
        <w:rPr>
          <w:rFonts w:cs="Arial"/>
          <w:lang w:val="sk-SK"/>
        </w:rPr>
        <w:t xml:space="preserve"> súladu Žo</w:t>
      </w:r>
      <w:r w:rsidR="002B1F7E" w:rsidRPr="00352A1D">
        <w:rPr>
          <w:rFonts w:cs="Arial"/>
          <w:lang w:val="sk-SK"/>
        </w:rPr>
        <w:t xml:space="preserve">NFP so stanovenými kritériami pre výber </w:t>
      </w:r>
      <w:r w:rsidR="00CA3720" w:rsidRPr="00352A1D">
        <w:rPr>
          <w:rFonts w:cs="Arial"/>
          <w:lang w:val="sk-SK"/>
        </w:rPr>
        <w:t>projektov</w:t>
      </w:r>
      <w:r w:rsidRPr="00352A1D">
        <w:rPr>
          <w:rFonts w:cs="Arial"/>
          <w:lang w:val="sk-SK"/>
        </w:rPr>
        <w:t>, ktoré boli</w:t>
      </w:r>
      <w:r w:rsidR="00CA3720" w:rsidRPr="00352A1D">
        <w:rPr>
          <w:rFonts w:cs="Arial"/>
          <w:lang w:val="sk-SK"/>
        </w:rPr>
        <w:t xml:space="preserve"> schválen</w:t>
      </w:r>
      <w:r w:rsidRPr="00352A1D">
        <w:rPr>
          <w:rFonts w:cs="Arial"/>
          <w:lang w:val="sk-SK"/>
        </w:rPr>
        <w:t>é</w:t>
      </w:r>
      <w:r w:rsidR="00CA3720" w:rsidRPr="00352A1D">
        <w:rPr>
          <w:rFonts w:cs="Arial"/>
          <w:lang w:val="sk-SK"/>
        </w:rPr>
        <w:t xml:space="preserve"> </w:t>
      </w:r>
      <w:r w:rsidR="00BB446D" w:rsidRPr="00352A1D">
        <w:rPr>
          <w:rFonts w:cs="Arial"/>
          <w:lang w:val="sk-SK"/>
        </w:rPr>
        <w:t>Monitorovacím výborom</w:t>
      </w:r>
      <w:r w:rsidR="00C277DD" w:rsidRPr="00352A1D">
        <w:rPr>
          <w:rFonts w:cs="Arial"/>
          <w:lang w:val="sk-SK"/>
        </w:rPr>
        <w:t xml:space="preserve"> IROP</w:t>
      </w:r>
      <w:r w:rsidR="002B1F7E" w:rsidRPr="00352A1D">
        <w:rPr>
          <w:rFonts w:cs="Arial"/>
          <w:lang w:val="sk-SK"/>
        </w:rPr>
        <w:t xml:space="preserve">. </w:t>
      </w:r>
      <w:r w:rsidR="00CA682F" w:rsidRPr="00352A1D">
        <w:rPr>
          <w:rFonts w:cs="Arial"/>
          <w:lang w:val="sk-SK"/>
        </w:rPr>
        <w:t>Príručka je aplikovaná v proces</w:t>
      </w:r>
      <w:r w:rsidR="000D1A1B" w:rsidRPr="00352A1D">
        <w:rPr>
          <w:rFonts w:cs="Arial"/>
          <w:lang w:val="sk-SK"/>
        </w:rPr>
        <w:t>e</w:t>
      </w:r>
      <w:r w:rsidR="00CA682F" w:rsidRPr="00352A1D">
        <w:rPr>
          <w:rFonts w:cs="Arial"/>
          <w:lang w:val="sk-SK"/>
        </w:rPr>
        <w:t xml:space="preserve"> odborného hodnotenia ŽoNFP prioritných osi 1, 2</w:t>
      </w:r>
      <w:r w:rsidR="00941A8C">
        <w:rPr>
          <w:rStyle w:val="Odkaznapoznmkupodiarou"/>
          <w:rFonts w:cs="Arial"/>
          <w:lang w:val="sk-SK"/>
        </w:rPr>
        <w:footnoteReference w:id="2"/>
      </w:r>
      <w:r w:rsidR="00077FA6">
        <w:rPr>
          <w:rFonts w:cs="Arial"/>
          <w:lang w:val="sk-SK"/>
        </w:rPr>
        <w:t xml:space="preserve">, </w:t>
      </w:r>
      <w:r w:rsidR="00CA682F" w:rsidRPr="00352A1D">
        <w:rPr>
          <w:rFonts w:cs="Arial"/>
          <w:lang w:val="sk-SK"/>
        </w:rPr>
        <w:t>4</w:t>
      </w:r>
      <w:r w:rsidR="00B42398">
        <w:rPr>
          <w:rFonts w:cs="Arial"/>
          <w:lang w:val="sk-SK"/>
        </w:rPr>
        <w:t xml:space="preserve"> </w:t>
      </w:r>
      <w:r w:rsidR="00077FA6">
        <w:rPr>
          <w:rFonts w:cs="Arial"/>
          <w:lang w:val="sk-SK"/>
        </w:rPr>
        <w:t>a</w:t>
      </w:r>
      <w:r w:rsidR="00A477F6">
        <w:rPr>
          <w:rFonts w:cs="Arial"/>
          <w:lang w:val="sk-SK"/>
        </w:rPr>
        <w:t> </w:t>
      </w:r>
      <w:r w:rsidR="00077FA6">
        <w:rPr>
          <w:rFonts w:cs="Arial"/>
          <w:lang w:val="sk-SK"/>
        </w:rPr>
        <w:t>5</w:t>
      </w:r>
      <w:r w:rsidR="00CA682F" w:rsidRPr="00352A1D">
        <w:rPr>
          <w:rFonts w:cs="Arial"/>
          <w:lang w:val="sk-SK"/>
        </w:rPr>
        <w:t xml:space="preserve">. </w:t>
      </w:r>
    </w:p>
    <w:p w14:paraId="065677C7" w14:textId="77777777" w:rsidR="00C10B16" w:rsidRPr="00352A1D" w:rsidRDefault="00914815" w:rsidP="00512842">
      <w:pPr>
        <w:autoSpaceDE w:val="0"/>
        <w:autoSpaceDN w:val="0"/>
        <w:adjustRightInd w:val="0"/>
        <w:spacing w:before="120" w:after="120" w:line="288" w:lineRule="auto"/>
        <w:jc w:val="both"/>
        <w:rPr>
          <w:rFonts w:cs="Arial"/>
          <w:color w:val="000000"/>
          <w:szCs w:val="48"/>
          <w:lang w:val="sk-SK"/>
        </w:rPr>
      </w:pPr>
      <w:r w:rsidRPr="00352A1D">
        <w:rPr>
          <w:rFonts w:cs="Arial"/>
          <w:lang w:val="sk-SK"/>
        </w:rPr>
        <w:t xml:space="preserve">Príručka </w:t>
      </w:r>
      <w:r w:rsidR="002D780A" w:rsidRPr="00352A1D">
        <w:rPr>
          <w:rFonts w:cs="Arial"/>
          <w:lang w:val="sk-SK"/>
        </w:rPr>
        <w:t>presnejšie definuje</w:t>
      </w:r>
      <w:r w:rsidR="005A5469" w:rsidRPr="00352A1D">
        <w:rPr>
          <w:rFonts w:cs="Arial"/>
          <w:lang w:val="sk-SK"/>
        </w:rPr>
        <w:t xml:space="preserve"> </w:t>
      </w:r>
      <w:r w:rsidR="00323419" w:rsidRPr="00352A1D">
        <w:rPr>
          <w:rFonts w:cs="Arial"/>
          <w:lang w:val="sk-SK"/>
        </w:rPr>
        <w:t>postup</w:t>
      </w:r>
      <w:r w:rsidR="005A5469" w:rsidRPr="00352A1D">
        <w:rPr>
          <w:rFonts w:cs="Arial"/>
          <w:lang w:val="sk-SK"/>
        </w:rPr>
        <w:t xml:space="preserve"> hodnotenia </w:t>
      </w:r>
      <w:r w:rsidR="00960D9C" w:rsidRPr="00352A1D">
        <w:rPr>
          <w:rFonts w:cs="Arial"/>
          <w:lang w:val="sk-SK"/>
        </w:rPr>
        <w:t>Ž</w:t>
      </w:r>
      <w:r w:rsidR="005A5469" w:rsidRPr="00352A1D">
        <w:rPr>
          <w:rFonts w:cs="Arial"/>
          <w:lang w:val="sk-SK"/>
        </w:rPr>
        <w:t>oNFP, ako aj spôsob</w:t>
      </w:r>
      <w:r w:rsidR="002B1F7E" w:rsidRPr="00352A1D">
        <w:rPr>
          <w:rFonts w:cs="Arial"/>
          <w:lang w:val="sk-SK"/>
        </w:rPr>
        <w:t xml:space="preserve"> uplatňovani</w:t>
      </w:r>
      <w:r w:rsidR="005A5469" w:rsidRPr="00352A1D">
        <w:rPr>
          <w:rFonts w:cs="Arial"/>
          <w:lang w:val="sk-SK"/>
        </w:rPr>
        <w:t>a</w:t>
      </w:r>
      <w:r w:rsidR="002B1F7E" w:rsidRPr="00352A1D">
        <w:rPr>
          <w:rFonts w:cs="Arial"/>
          <w:lang w:val="sk-SK"/>
        </w:rPr>
        <w:t xml:space="preserve"> </w:t>
      </w:r>
      <w:r w:rsidR="002D780A" w:rsidRPr="00352A1D">
        <w:rPr>
          <w:rFonts w:cs="Arial"/>
          <w:lang w:val="sk-SK"/>
        </w:rPr>
        <w:t xml:space="preserve">kritérií </w:t>
      </w:r>
      <w:r w:rsidR="00323419" w:rsidRPr="00352A1D">
        <w:rPr>
          <w:rFonts w:cs="Arial"/>
          <w:lang w:val="sk-SK"/>
        </w:rPr>
        <w:t>pre hodnotenie</w:t>
      </w:r>
      <w:r w:rsidR="005A5469" w:rsidRPr="00352A1D">
        <w:rPr>
          <w:rFonts w:cs="Arial"/>
          <w:lang w:val="sk-SK"/>
        </w:rPr>
        <w:t xml:space="preserve"> ŽoNFP t</w:t>
      </w:r>
      <w:r w:rsidR="00C857E5" w:rsidRPr="00352A1D">
        <w:rPr>
          <w:rFonts w:cs="Arial"/>
          <w:lang w:val="sk-SK"/>
        </w:rPr>
        <w:t xml:space="preserve">ak, aby </w:t>
      </w:r>
      <w:r w:rsidR="00D56E05" w:rsidRPr="00352A1D">
        <w:rPr>
          <w:rFonts w:cs="Arial"/>
          <w:lang w:val="sk-SK"/>
        </w:rPr>
        <w:t>bol</w:t>
      </w:r>
      <w:r w:rsidR="00C857E5" w:rsidRPr="00352A1D">
        <w:rPr>
          <w:rFonts w:cs="Arial"/>
          <w:lang w:val="sk-SK"/>
        </w:rPr>
        <w:t xml:space="preserve"> zabezpeč</w:t>
      </w:r>
      <w:r w:rsidR="00D56E05" w:rsidRPr="00352A1D">
        <w:rPr>
          <w:rFonts w:cs="Arial"/>
          <w:lang w:val="sk-SK"/>
        </w:rPr>
        <w:t>ený</w:t>
      </w:r>
      <w:r w:rsidR="00C857E5" w:rsidRPr="00352A1D">
        <w:rPr>
          <w:rFonts w:cs="Arial"/>
          <w:lang w:val="sk-SK"/>
        </w:rPr>
        <w:t xml:space="preserve"> výber takých</w:t>
      </w:r>
      <w:r w:rsidR="005A5469" w:rsidRPr="00352A1D">
        <w:rPr>
          <w:rFonts w:cs="Arial"/>
          <w:lang w:val="sk-SK"/>
        </w:rPr>
        <w:t xml:space="preserve"> projektov, ktoré v</w:t>
      </w:r>
      <w:r w:rsidR="00323419" w:rsidRPr="00352A1D">
        <w:rPr>
          <w:rFonts w:cs="Arial"/>
          <w:lang w:val="sk-SK"/>
        </w:rPr>
        <w:t> </w:t>
      </w:r>
      <w:r w:rsidR="005A5469" w:rsidRPr="00352A1D">
        <w:rPr>
          <w:rFonts w:cs="Arial"/>
          <w:lang w:val="sk-SK"/>
        </w:rPr>
        <w:t xml:space="preserve">najväčšej miere </w:t>
      </w:r>
      <w:r w:rsidR="006C0B67" w:rsidRPr="00352A1D">
        <w:rPr>
          <w:rFonts w:cs="Arial"/>
          <w:lang w:val="sk-SK"/>
        </w:rPr>
        <w:t>prispievajú</w:t>
      </w:r>
      <w:r w:rsidR="002B1F7E" w:rsidRPr="00352A1D">
        <w:rPr>
          <w:rFonts w:cs="Arial"/>
          <w:lang w:val="sk-SK"/>
        </w:rPr>
        <w:t xml:space="preserve"> k</w:t>
      </w:r>
      <w:r w:rsidR="00323419" w:rsidRPr="00352A1D">
        <w:rPr>
          <w:rFonts w:cs="Arial"/>
          <w:lang w:val="sk-SK"/>
        </w:rPr>
        <w:t> </w:t>
      </w:r>
      <w:r w:rsidR="002B1F7E" w:rsidRPr="00352A1D">
        <w:rPr>
          <w:rFonts w:cs="Arial"/>
          <w:lang w:val="sk-SK"/>
        </w:rPr>
        <w:t xml:space="preserve">dosiahnutiu </w:t>
      </w:r>
      <w:r w:rsidR="005A5469" w:rsidRPr="00352A1D">
        <w:rPr>
          <w:rFonts w:cs="Arial"/>
          <w:lang w:val="sk-SK"/>
        </w:rPr>
        <w:t xml:space="preserve">konkrétnych </w:t>
      </w:r>
      <w:r w:rsidR="002B1F7E" w:rsidRPr="00352A1D">
        <w:rPr>
          <w:rFonts w:cs="Arial"/>
          <w:lang w:val="sk-SK"/>
        </w:rPr>
        <w:t>cieľov a</w:t>
      </w:r>
      <w:r w:rsidR="00323419" w:rsidRPr="00352A1D">
        <w:rPr>
          <w:rFonts w:cs="Arial"/>
          <w:lang w:val="sk-SK"/>
        </w:rPr>
        <w:t> </w:t>
      </w:r>
      <w:r w:rsidR="005533A8" w:rsidRPr="00352A1D">
        <w:rPr>
          <w:rFonts w:cs="Arial"/>
          <w:lang w:val="sk-SK"/>
        </w:rPr>
        <w:t>výsledkov príslušného špecifického cieľa a</w:t>
      </w:r>
      <w:r w:rsidR="00323419" w:rsidRPr="00352A1D">
        <w:rPr>
          <w:rFonts w:cs="Arial"/>
          <w:lang w:val="sk-SK"/>
        </w:rPr>
        <w:t> </w:t>
      </w:r>
      <w:r w:rsidR="005533A8" w:rsidRPr="00352A1D">
        <w:rPr>
          <w:rFonts w:cs="Arial"/>
          <w:lang w:val="sk-SK"/>
        </w:rPr>
        <w:t>prioritnej osi</w:t>
      </w:r>
      <w:r w:rsidR="005A5469" w:rsidRPr="00352A1D">
        <w:rPr>
          <w:rFonts w:cs="Arial"/>
          <w:lang w:val="sk-SK"/>
        </w:rPr>
        <w:t xml:space="preserve"> IROP</w:t>
      </w:r>
      <w:r w:rsidR="00AF19DC" w:rsidRPr="00352A1D">
        <w:rPr>
          <w:rFonts w:cs="Arial"/>
          <w:lang w:val="sk-SK"/>
        </w:rPr>
        <w:t xml:space="preserve"> </w:t>
      </w:r>
      <w:r w:rsidR="006C0B67" w:rsidRPr="00352A1D">
        <w:rPr>
          <w:rFonts w:cs="Arial"/>
          <w:lang w:val="sk-SK"/>
        </w:rPr>
        <w:t>a</w:t>
      </w:r>
      <w:r w:rsidR="00323419" w:rsidRPr="00352A1D">
        <w:rPr>
          <w:rFonts w:cs="Arial"/>
          <w:lang w:val="sk-SK"/>
        </w:rPr>
        <w:t> </w:t>
      </w:r>
      <w:r w:rsidR="006C0B67" w:rsidRPr="00352A1D">
        <w:rPr>
          <w:rFonts w:cs="Arial"/>
          <w:lang w:val="sk-SK"/>
        </w:rPr>
        <w:t>zároveň</w:t>
      </w:r>
      <w:r w:rsidR="00323419" w:rsidRPr="00352A1D">
        <w:rPr>
          <w:rFonts w:cs="Arial"/>
          <w:lang w:val="sk-SK"/>
        </w:rPr>
        <w:t>, aby</w:t>
      </w:r>
      <w:r w:rsidR="006C0B67" w:rsidRPr="00352A1D">
        <w:rPr>
          <w:rFonts w:cs="Arial"/>
          <w:lang w:val="sk-SK"/>
        </w:rPr>
        <w:t xml:space="preserve"> sa zabezpečil súlad hodnotenej ŽoNFP</w:t>
      </w:r>
      <w:r w:rsidR="002B1F7E" w:rsidRPr="00352A1D">
        <w:rPr>
          <w:rFonts w:cs="Arial"/>
          <w:lang w:val="sk-SK"/>
        </w:rPr>
        <w:t xml:space="preserve"> s prísluš</w:t>
      </w:r>
      <w:r w:rsidR="006C0B67" w:rsidRPr="00352A1D">
        <w:rPr>
          <w:rFonts w:cs="Arial"/>
          <w:lang w:val="sk-SK"/>
        </w:rPr>
        <w:t>nými právnymi predpismi EÚ a SR.</w:t>
      </w:r>
    </w:p>
    <w:p w14:paraId="3E3DD287" w14:textId="77777777" w:rsidR="00D533BB" w:rsidRPr="00352A1D" w:rsidRDefault="000C5E61" w:rsidP="00512842">
      <w:pPr>
        <w:autoSpaceDE w:val="0"/>
        <w:autoSpaceDN w:val="0"/>
        <w:adjustRightInd w:val="0"/>
        <w:spacing w:before="120" w:after="120" w:line="288" w:lineRule="auto"/>
        <w:jc w:val="both"/>
        <w:rPr>
          <w:rFonts w:cs="Arial"/>
          <w:lang w:val="sk-SK"/>
        </w:rPr>
      </w:pPr>
      <w:r w:rsidRPr="00352A1D">
        <w:rPr>
          <w:rFonts w:cs="Arial"/>
          <w:lang w:val="sk-SK"/>
        </w:rPr>
        <w:t xml:space="preserve">Kritériá pre výber </w:t>
      </w:r>
      <w:r w:rsidRPr="00F206FB">
        <w:rPr>
          <w:rFonts w:cs="Arial"/>
          <w:lang w:val="sk-SK"/>
        </w:rPr>
        <w:t>projektov</w:t>
      </w:r>
      <w:r w:rsidRPr="00352A1D">
        <w:rPr>
          <w:rFonts w:cs="Arial"/>
          <w:lang w:val="sk-SK"/>
        </w:rPr>
        <w:t xml:space="preserve"> a každá ich zmena, vrátane metodiky ich aplikovania</w:t>
      </w:r>
      <w:r w:rsidR="00B52CF0" w:rsidRPr="00352A1D">
        <w:rPr>
          <w:rFonts w:cs="Arial"/>
          <w:lang w:val="sk-SK"/>
        </w:rPr>
        <w:t>,</w:t>
      </w:r>
      <w:r w:rsidRPr="00352A1D">
        <w:rPr>
          <w:rFonts w:cs="Arial"/>
          <w:lang w:val="sk-SK"/>
        </w:rPr>
        <w:t xml:space="preserve"> podliehajú schváleniu </w:t>
      </w:r>
      <w:r w:rsidR="005A5469" w:rsidRPr="00352A1D">
        <w:rPr>
          <w:rFonts w:cs="Arial"/>
          <w:lang w:val="sk-SK"/>
        </w:rPr>
        <w:t>M</w:t>
      </w:r>
      <w:r w:rsidR="00FE5461" w:rsidRPr="00352A1D">
        <w:rPr>
          <w:rFonts w:cs="Arial"/>
          <w:lang w:val="sk-SK"/>
        </w:rPr>
        <w:t>onitorovacieho výboru</w:t>
      </w:r>
      <w:r w:rsidR="00C277DD" w:rsidRPr="00352A1D">
        <w:rPr>
          <w:rFonts w:cs="Arial"/>
          <w:lang w:val="sk-SK"/>
        </w:rPr>
        <w:t xml:space="preserve"> IROP</w:t>
      </w:r>
      <w:r w:rsidR="00FE5461" w:rsidRPr="00352A1D">
        <w:rPr>
          <w:rFonts w:cs="Arial"/>
          <w:lang w:val="sk-SK"/>
        </w:rPr>
        <w:t xml:space="preserve"> (ďalej aj „</w:t>
      </w:r>
      <w:r w:rsidRPr="00352A1D">
        <w:rPr>
          <w:rFonts w:cs="Arial"/>
          <w:lang w:val="sk-SK"/>
        </w:rPr>
        <w:t>MV</w:t>
      </w:r>
      <w:r w:rsidR="00FE5461" w:rsidRPr="00352A1D">
        <w:rPr>
          <w:rFonts w:cs="Arial"/>
          <w:lang w:val="sk-SK"/>
        </w:rPr>
        <w:t>“)</w:t>
      </w:r>
      <w:r w:rsidRPr="00352A1D">
        <w:rPr>
          <w:rFonts w:cs="Arial"/>
          <w:lang w:val="sk-SK"/>
        </w:rPr>
        <w:t xml:space="preserve"> a sú stanovené vo výzve </w:t>
      </w:r>
      <w:r w:rsidR="005E4813" w:rsidRPr="00352A1D">
        <w:rPr>
          <w:rFonts w:cs="Arial"/>
          <w:lang w:val="sk-SK"/>
        </w:rPr>
        <w:t xml:space="preserve">na predkladanie </w:t>
      </w:r>
      <w:r w:rsidR="00C277DD" w:rsidRPr="00352A1D">
        <w:rPr>
          <w:rFonts w:cs="Arial"/>
          <w:lang w:val="sk-SK"/>
        </w:rPr>
        <w:t>Žo</w:t>
      </w:r>
      <w:r w:rsidR="005E4813" w:rsidRPr="00352A1D">
        <w:rPr>
          <w:rFonts w:cs="Arial"/>
          <w:lang w:val="sk-SK"/>
        </w:rPr>
        <w:t xml:space="preserve">NFP </w:t>
      </w:r>
      <w:r w:rsidRPr="00352A1D">
        <w:rPr>
          <w:rFonts w:cs="Arial"/>
          <w:lang w:val="sk-SK"/>
        </w:rPr>
        <w:t>ako podmienka poskytnutia príspevku.</w:t>
      </w:r>
      <w:r w:rsidR="00D533BB" w:rsidRPr="00352A1D">
        <w:rPr>
          <w:rFonts w:cs="Arial"/>
          <w:lang w:val="sk-SK"/>
        </w:rPr>
        <w:t xml:space="preserve"> </w:t>
      </w:r>
    </w:p>
    <w:p w14:paraId="64C25896" w14:textId="77777777" w:rsidR="00884863" w:rsidRPr="00F206FB" w:rsidRDefault="00D533BB" w:rsidP="00512842">
      <w:pPr>
        <w:pStyle w:val="Default"/>
        <w:spacing w:before="120" w:after="120" w:line="288" w:lineRule="auto"/>
        <w:jc w:val="both"/>
        <w:rPr>
          <w:color w:val="auto"/>
          <w:sz w:val="19"/>
          <w:lang w:val="sk-SK"/>
        </w:rPr>
      </w:pPr>
      <w:r w:rsidRPr="00F206FB">
        <w:rPr>
          <w:color w:val="auto"/>
          <w:sz w:val="19"/>
          <w:lang w:val="sk-SK"/>
        </w:rPr>
        <w:t>Príručka obsahuje</w:t>
      </w:r>
      <w:r w:rsidR="00D019A7" w:rsidRPr="00F206FB">
        <w:rPr>
          <w:sz w:val="19"/>
          <w:szCs w:val="48"/>
          <w:lang w:val="sk-SK"/>
        </w:rPr>
        <w:t xml:space="preserve"> popis schvaľovacieho procesu </w:t>
      </w:r>
      <w:r w:rsidR="003B58C1" w:rsidRPr="00F206FB">
        <w:rPr>
          <w:sz w:val="19"/>
          <w:szCs w:val="48"/>
          <w:lang w:val="sk-SK"/>
        </w:rPr>
        <w:t>ŽoNFP</w:t>
      </w:r>
      <w:r w:rsidR="00884863" w:rsidRPr="00F206FB">
        <w:rPr>
          <w:color w:val="auto"/>
          <w:sz w:val="19"/>
          <w:lang w:val="sk-SK"/>
        </w:rPr>
        <w:t xml:space="preserve"> v</w:t>
      </w:r>
      <w:r w:rsidR="006431A0" w:rsidRPr="00F206FB">
        <w:rPr>
          <w:color w:val="auto"/>
          <w:sz w:val="19"/>
          <w:lang w:val="sk-SK"/>
        </w:rPr>
        <w:t> </w:t>
      </w:r>
      <w:r w:rsidR="00884863" w:rsidRPr="00F206FB">
        <w:rPr>
          <w:color w:val="auto"/>
          <w:sz w:val="19"/>
          <w:lang w:val="sk-SK"/>
        </w:rPr>
        <w:t>nasledovných</w:t>
      </w:r>
      <w:r w:rsidR="006431A0" w:rsidRPr="00F206FB">
        <w:rPr>
          <w:color w:val="auto"/>
          <w:sz w:val="19"/>
          <w:lang w:val="sk-SK"/>
        </w:rPr>
        <w:t xml:space="preserve"> </w:t>
      </w:r>
      <w:r w:rsidR="00884863" w:rsidRPr="00F206FB">
        <w:rPr>
          <w:color w:val="auto"/>
          <w:sz w:val="19"/>
          <w:lang w:val="sk-SK"/>
        </w:rPr>
        <w:t xml:space="preserve">oblastiach: </w:t>
      </w:r>
    </w:p>
    <w:p w14:paraId="0ECD60A4" w14:textId="77777777" w:rsidR="00884863" w:rsidRPr="00F206FB" w:rsidRDefault="00884863" w:rsidP="00FD5F1C">
      <w:pPr>
        <w:numPr>
          <w:ilvl w:val="1"/>
          <w:numId w:val="15"/>
        </w:numPr>
        <w:spacing w:before="120" w:after="120" w:line="288" w:lineRule="auto"/>
        <w:ind w:left="850" w:hanging="425"/>
        <w:jc w:val="both"/>
        <w:rPr>
          <w:lang w:val="sk-SK"/>
        </w:rPr>
      </w:pPr>
      <w:r w:rsidRPr="00F206FB">
        <w:rPr>
          <w:b/>
          <w:lang w:val="sk-SK"/>
        </w:rPr>
        <w:t>Spôsob vyhodnotenia jednotlivých kritérií pre výber projektov</w:t>
      </w:r>
      <w:r w:rsidR="000A13BF" w:rsidRPr="00F206FB">
        <w:rPr>
          <w:lang w:val="sk-SK"/>
        </w:rPr>
        <w:t xml:space="preserve"> - Príručka obsahuje</w:t>
      </w:r>
      <w:r w:rsidRPr="00F206FB">
        <w:rPr>
          <w:lang w:val="sk-SK"/>
        </w:rPr>
        <w:t xml:space="preserve"> postup vyhodnotenia vy</w:t>
      </w:r>
      <w:r w:rsidR="00322F3D" w:rsidRPr="00F206FB">
        <w:rPr>
          <w:lang w:val="sk-SK"/>
        </w:rPr>
        <w:t>lučujúcich</w:t>
      </w:r>
      <w:r w:rsidRPr="00F206FB">
        <w:rPr>
          <w:lang w:val="sk-SK"/>
        </w:rPr>
        <w:t xml:space="preserve"> a </w:t>
      </w:r>
      <w:r w:rsidR="006E1653" w:rsidRPr="00F206FB">
        <w:rPr>
          <w:lang w:val="sk-SK"/>
        </w:rPr>
        <w:t>bodových</w:t>
      </w:r>
      <w:r w:rsidRPr="00F206FB">
        <w:rPr>
          <w:lang w:val="sk-SK"/>
        </w:rPr>
        <w:t xml:space="preserve"> kritérií. Súčasťou tejto časti je aj identifikácia relevantných častí ŽoNFP a jej príloh, ktoré obsahujú informácie relevantné vo vzťahu k vyhodnoteniu konkrétnych kritérií, vrátane kritérií pre hodnotenie príspevku k cieľom</w:t>
      </w:r>
      <w:r w:rsidR="000A13BF" w:rsidRPr="00F206FB">
        <w:rPr>
          <w:lang w:val="sk-SK"/>
        </w:rPr>
        <w:t xml:space="preserve"> horizontálnych politík;</w:t>
      </w:r>
    </w:p>
    <w:p w14:paraId="78012780" w14:textId="77777777" w:rsidR="00884863" w:rsidRPr="00F206FB" w:rsidRDefault="00884863" w:rsidP="00FD5F1C">
      <w:pPr>
        <w:numPr>
          <w:ilvl w:val="1"/>
          <w:numId w:val="15"/>
        </w:numPr>
        <w:spacing w:before="120" w:after="120" w:line="288" w:lineRule="auto"/>
        <w:ind w:left="850" w:hanging="425"/>
        <w:jc w:val="both"/>
        <w:rPr>
          <w:lang w:val="sk-SK"/>
        </w:rPr>
      </w:pPr>
      <w:r w:rsidRPr="00F206FB">
        <w:rPr>
          <w:b/>
          <w:lang w:val="sk-SK"/>
        </w:rPr>
        <w:t>Organizačné a technické zabezpečenie priebehu odborného hodnotenia</w:t>
      </w:r>
      <w:r w:rsidR="000A13BF" w:rsidRPr="00F206FB">
        <w:rPr>
          <w:b/>
          <w:lang w:val="sk-SK"/>
        </w:rPr>
        <w:t xml:space="preserve"> - </w:t>
      </w:r>
      <w:r w:rsidRPr="00F206FB">
        <w:rPr>
          <w:lang w:val="sk-SK"/>
        </w:rPr>
        <w:t>Príručka definuje spôsob vypracovania, odovzdávania a zadávania výstupov z odborného hodnotenia zo strany odborného hodnotiteľa;</w:t>
      </w:r>
    </w:p>
    <w:p w14:paraId="5F5554FB" w14:textId="77777777" w:rsidR="00884863" w:rsidRPr="00F206FB" w:rsidRDefault="00884863" w:rsidP="00FD5F1C">
      <w:pPr>
        <w:numPr>
          <w:ilvl w:val="1"/>
          <w:numId w:val="15"/>
        </w:numPr>
        <w:spacing w:before="120" w:after="120" w:line="288" w:lineRule="auto"/>
        <w:ind w:left="850" w:hanging="425"/>
        <w:jc w:val="both"/>
        <w:rPr>
          <w:b/>
          <w:lang w:val="sk-SK"/>
        </w:rPr>
      </w:pPr>
      <w:r w:rsidRPr="00F206FB">
        <w:rPr>
          <w:b/>
          <w:lang w:val="sk-SK"/>
        </w:rPr>
        <w:t>Postupy uplatňované v prípadoch nezhody odborných hodnotiteľov</w:t>
      </w:r>
      <w:r w:rsidRPr="00F206FB">
        <w:rPr>
          <w:lang w:val="sk-SK"/>
        </w:rPr>
        <w:t>;</w:t>
      </w:r>
    </w:p>
    <w:p w14:paraId="67AA0835" w14:textId="77777777" w:rsidR="00884863" w:rsidRPr="00F206FB" w:rsidRDefault="006431A0" w:rsidP="00FD5F1C">
      <w:pPr>
        <w:numPr>
          <w:ilvl w:val="1"/>
          <w:numId w:val="15"/>
        </w:numPr>
        <w:spacing w:before="120" w:after="120" w:line="288" w:lineRule="auto"/>
        <w:ind w:left="850" w:hanging="425"/>
        <w:jc w:val="both"/>
        <w:rPr>
          <w:lang w:val="sk-SK"/>
        </w:rPr>
      </w:pPr>
      <w:r w:rsidRPr="00F206FB">
        <w:rPr>
          <w:b/>
          <w:lang w:val="sk-SK"/>
        </w:rPr>
        <w:t>Informácie o postupe</w:t>
      </w:r>
      <w:r w:rsidR="00884863" w:rsidRPr="00F206FB">
        <w:rPr>
          <w:b/>
          <w:lang w:val="sk-SK"/>
        </w:rPr>
        <w:t xml:space="preserve"> pri identifikácii konfliktu záujmov</w:t>
      </w:r>
      <w:r w:rsidR="00884863" w:rsidRPr="00F206FB">
        <w:rPr>
          <w:lang w:val="sk-SK"/>
        </w:rPr>
        <w:t>;</w:t>
      </w:r>
    </w:p>
    <w:p w14:paraId="0109D018" w14:textId="77777777" w:rsidR="00CA682F" w:rsidRPr="00F206FB" w:rsidRDefault="00884863" w:rsidP="00FD5F1C">
      <w:pPr>
        <w:numPr>
          <w:ilvl w:val="1"/>
          <w:numId w:val="15"/>
        </w:numPr>
        <w:spacing w:before="120" w:after="120" w:line="288" w:lineRule="auto"/>
        <w:ind w:left="850" w:hanging="425"/>
        <w:jc w:val="both"/>
        <w:rPr>
          <w:lang w:val="sk-SK"/>
        </w:rPr>
      </w:pPr>
      <w:r w:rsidRPr="00F206FB">
        <w:rPr>
          <w:b/>
          <w:lang w:val="sk-SK"/>
        </w:rPr>
        <w:t xml:space="preserve">Organizačné a technické zabezpečenie účasti zástupcov partnerov </w:t>
      </w:r>
      <w:r w:rsidRPr="00F206FB">
        <w:rPr>
          <w:lang w:val="sk-SK"/>
        </w:rPr>
        <w:t>v procese odborného hodnotenia, vrátane postupov pri identifikovanom porušení postupov zo strany zástupcu partnerov.</w:t>
      </w:r>
    </w:p>
    <w:p w14:paraId="7080DF57" w14:textId="77777777" w:rsidR="00194E85" w:rsidRPr="00352A1D" w:rsidRDefault="00194E85" w:rsidP="00194E85">
      <w:pPr>
        <w:pStyle w:val="Nadpis3"/>
        <w:rPr>
          <w:b w:val="0"/>
          <w:iCs w:val="0"/>
          <w:lang w:val="sk-SK"/>
        </w:rPr>
      </w:pPr>
      <w:bookmarkStart w:id="10" w:name="_Toc466624497"/>
      <w:bookmarkStart w:id="11" w:name="_Toc534277589"/>
      <w:r w:rsidRPr="00352A1D">
        <w:rPr>
          <w:lang w:val="sk-SK"/>
        </w:rPr>
        <w:t>Platnosť príručky</w:t>
      </w:r>
      <w:bookmarkEnd w:id="10"/>
      <w:bookmarkEnd w:id="11"/>
    </w:p>
    <w:p w14:paraId="1B04F668" w14:textId="24BDE8E7" w:rsidR="00194E85" w:rsidRDefault="00194E85" w:rsidP="00194E85">
      <w:pPr>
        <w:spacing w:before="120" w:after="120" w:line="288" w:lineRule="auto"/>
        <w:jc w:val="both"/>
        <w:rPr>
          <w:rFonts w:asciiTheme="minorHAnsi" w:hAnsiTheme="minorHAnsi" w:cstheme="minorHAnsi"/>
          <w:lang w:val="sk-SK"/>
        </w:rPr>
      </w:pPr>
      <w:r w:rsidRPr="00352A1D">
        <w:rPr>
          <w:rFonts w:asciiTheme="minorHAnsi" w:hAnsiTheme="minorHAnsi" w:cstheme="minorHAnsi"/>
          <w:lang w:val="sk-SK"/>
        </w:rPr>
        <w:t xml:space="preserve">Platnosť tejto </w:t>
      </w:r>
      <w:r w:rsidR="00571587">
        <w:rPr>
          <w:rFonts w:asciiTheme="minorHAnsi" w:hAnsiTheme="minorHAnsi" w:cstheme="minorHAnsi"/>
          <w:lang w:val="sk-SK"/>
        </w:rPr>
        <w:t>P</w:t>
      </w:r>
      <w:r w:rsidRPr="00352A1D">
        <w:rPr>
          <w:rFonts w:asciiTheme="minorHAnsi" w:hAnsiTheme="minorHAnsi" w:cstheme="minorHAnsi"/>
          <w:lang w:val="sk-SK"/>
        </w:rPr>
        <w:t>ríručky a jej aktuálna verzia je uvedená na prvej strane tohto dokumentu. Príručka je účinná dňom jej podpisu generálnym riaditeľom sekcie programov regionálneho rozvoja.</w:t>
      </w:r>
    </w:p>
    <w:p w14:paraId="7879B21C" w14:textId="523E6D0D" w:rsidR="00EC516A" w:rsidRPr="00EC516A" w:rsidRDefault="00EC516A" w:rsidP="00EC516A">
      <w:pPr>
        <w:spacing w:before="120" w:after="120" w:line="288" w:lineRule="auto"/>
        <w:jc w:val="both"/>
        <w:rPr>
          <w:rFonts w:asciiTheme="minorHAnsi" w:hAnsiTheme="minorHAnsi" w:cstheme="minorHAnsi"/>
          <w:lang w:val="sk-SK"/>
        </w:rPr>
      </w:pPr>
      <w:r w:rsidRPr="00A30C45">
        <w:rPr>
          <w:rFonts w:asciiTheme="minorHAnsi" w:hAnsiTheme="minorHAnsi" w:cstheme="minorHAnsi"/>
          <w:lang w:val="sk-SK"/>
        </w:rPr>
        <w:t xml:space="preserve">Procesy odborného hodnotenia začaté pred </w:t>
      </w:r>
      <w:r w:rsidR="00E526AF" w:rsidRPr="00A30C45">
        <w:rPr>
          <w:rFonts w:asciiTheme="minorHAnsi" w:hAnsiTheme="minorHAnsi" w:cstheme="minorHAnsi"/>
          <w:lang w:val="sk-SK"/>
        </w:rPr>
        <w:t xml:space="preserve">dátumom platnosti </w:t>
      </w:r>
      <w:r w:rsidRPr="00A30C45">
        <w:rPr>
          <w:rFonts w:asciiTheme="minorHAnsi" w:hAnsiTheme="minorHAnsi" w:cstheme="minorHAnsi"/>
          <w:lang w:val="sk-SK"/>
        </w:rPr>
        <w:t xml:space="preserve">tejto Príručky sa dokončia podľa podmienok a pravidiel jednotlivých ustanovení, platných do </w:t>
      </w:r>
      <w:r w:rsidR="00E526AF" w:rsidRPr="00A30C45">
        <w:rPr>
          <w:rFonts w:asciiTheme="minorHAnsi" w:hAnsiTheme="minorHAnsi" w:cstheme="minorHAnsi"/>
          <w:lang w:val="sk-SK"/>
        </w:rPr>
        <w:t xml:space="preserve">dátumu platnosti </w:t>
      </w:r>
      <w:r w:rsidRPr="00A30C45">
        <w:rPr>
          <w:rFonts w:asciiTheme="minorHAnsi" w:hAnsiTheme="minorHAnsi" w:cstheme="minorHAnsi"/>
          <w:lang w:val="sk-SK"/>
        </w:rPr>
        <w:t>tejto Príručky, pri zachovaní podmienok vyhlásenej výzvy</w:t>
      </w:r>
      <w:r w:rsidRPr="00717D51">
        <w:rPr>
          <w:rFonts w:asciiTheme="minorHAnsi" w:hAnsiTheme="minorHAnsi" w:cstheme="minorHAnsi"/>
          <w:lang w:val="sk-SK"/>
        </w:rPr>
        <w:t>.</w:t>
      </w:r>
      <w:r w:rsidR="00717D51">
        <w:rPr>
          <w:rFonts w:asciiTheme="minorHAnsi" w:hAnsiTheme="minorHAnsi" w:cstheme="minorHAnsi"/>
          <w:lang w:val="sk-SK"/>
        </w:rPr>
        <w:t xml:space="preserve"> Zverejňovanie hodnotiacich hárkov, ako výstupov z odborného hodnotenia je platné od dátum účinnosti tejto Príručky. </w:t>
      </w:r>
    </w:p>
    <w:p w14:paraId="5F07C097" w14:textId="7473C74D" w:rsidR="008B1859" w:rsidRPr="00352A1D" w:rsidRDefault="00194E85" w:rsidP="00717D51">
      <w:pPr>
        <w:pStyle w:val="BodyText1"/>
        <w:spacing w:before="120" w:after="120" w:line="288" w:lineRule="auto"/>
        <w:jc w:val="both"/>
        <w:rPr>
          <w:rFonts w:cs="Arial"/>
          <w:b/>
          <w:iCs/>
          <w:color w:val="92D400"/>
          <w:kern w:val="32"/>
          <w:sz w:val="24"/>
          <w:lang w:val="sk-SK"/>
        </w:rPr>
      </w:pPr>
      <w:r w:rsidRPr="00352A1D">
        <w:rPr>
          <w:rFonts w:asciiTheme="minorHAnsi" w:hAnsiTheme="minorHAnsi" w:cstheme="minorHAnsi"/>
          <w:lang w:val="sk-SK"/>
        </w:rPr>
        <w:lastRenderedPageBreak/>
        <w:t xml:space="preserve">RO si vyhradzuje právo v prípade potreby informácie v tejto </w:t>
      </w:r>
      <w:r w:rsidR="00571587">
        <w:rPr>
          <w:rFonts w:asciiTheme="minorHAnsi" w:hAnsiTheme="minorHAnsi" w:cstheme="minorHAnsi"/>
          <w:lang w:val="sk-SK"/>
        </w:rPr>
        <w:t>P</w:t>
      </w:r>
      <w:r w:rsidRPr="00352A1D">
        <w:rPr>
          <w:rFonts w:asciiTheme="minorHAnsi" w:hAnsiTheme="minorHAnsi" w:cstheme="minorHAnsi"/>
          <w:lang w:val="sk-SK"/>
        </w:rPr>
        <w:t>ríručke upraviť, doplniť alebo aktualizovať, a to najmä z dôvodu aktualizácie riadiacej dokumentácie</w:t>
      </w:r>
      <w:r w:rsidR="00941A8C">
        <w:rPr>
          <w:rFonts w:asciiTheme="minorHAnsi" w:hAnsiTheme="minorHAnsi" w:cstheme="minorHAnsi"/>
          <w:lang w:val="sk-SK"/>
        </w:rPr>
        <w:t xml:space="preserve"> CKO,</w:t>
      </w:r>
      <w:r w:rsidR="00941A8C" w:rsidRPr="00352A1D">
        <w:rPr>
          <w:rFonts w:asciiTheme="minorHAnsi" w:hAnsiTheme="minorHAnsi" w:cstheme="minorHAnsi"/>
          <w:lang w:val="sk-SK"/>
        </w:rPr>
        <w:t xml:space="preserve"> </w:t>
      </w:r>
      <w:r w:rsidRPr="00352A1D">
        <w:rPr>
          <w:rFonts w:asciiTheme="minorHAnsi" w:hAnsiTheme="minorHAnsi" w:cstheme="minorHAnsi"/>
          <w:lang w:val="sk-SK"/>
        </w:rPr>
        <w:t>RO alebo v nadväznosti na auditné a kontrolné zistenia, alebo z dôvodov vyplývajúcich zo skúsenosti z implementácie pomoci.</w:t>
      </w:r>
      <w:r w:rsidR="008B1859" w:rsidRPr="00352A1D">
        <w:rPr>
          <w:lang w:val="sk-SK"/>
        </w:rPr>
        <w:br w:type="page"/>
      </w:r>
    </w:p>
    <w:p w14:paraId="47743E71" w14:textId="77777777" w:rsidR="00573B97" w:rsidRPr="00352A1D" w:rsidRDefault="00573B97" w:rsidP="00573B97">
      <w:pPr>
        <w:pStyle w:val="Nadpis2"/>
        <w:numPr>
          <w:ilvl w:val="0"/>
          <w:numId w:val="0"/>
        </w:numPr>
        <w:ind w:left="576"/>
        <w:jc w:val="both"/>
        <w:rPr>
          <w:lang w:val="sk-SK"/>
        </w:rPr>
      </w:pPr>
    </w:p>
    <w:p w14:paraId="518C49DE" w14:textId="77777777" w:rsidR="00B72620" w:rsidRPr="00352A1D" w:rsidRDefault="00B72620" w:rsidP="008979DA">
      <w:pPr>
        <w:pStyle w:val="Nadpis2"/>
        <w:jc w:val="both"/>
        <w:rPr>
          <w:lang w:val="sk-SK"/>
        </w:rPr>
      </w:pPr>
      <w:bookmarkStart w:id="12" w:name="_Toc534277590"/>
      <w:r w:rsidRPr="00352A1D">
        <w:rPr>
          <w:lang w:val="sk-SK"/>
        </w:rPr>
        <w:t>Zoznam použitých skratiek</w:t>
      </w:r>
      <w:bookmarkEnd w:id="12"/>
    </w:p>
    <w:tbl>
      <w:tblPr>
        <w:tblW w:w="0" w:type="auto"/>
        <w:tblCellMar>
          <w:top w:w="28" w:type="dxa"/>
          <w:left w:w="28" w:type="dxa"/>
          <w:bottom w:w="28" w:type="dxa"/>
          <w:right w:w="28" w:type="dxa"/>
        </w:tblCellMar>
        <w:tblLook w:val="04A0" w:firstRow="1" w:lastRow="0" w:firstColumn="1" w:lastColumn="0" w:noHBand="0" w:noVBand="1"/>
      </w:tblPr>
      <w:tblGrid>
        <w:gridCol w:w="1506"/>
        <w:gridCol w:w="7366"/>
      </w:tblGrid>
      <w:tr w:rsidR="000717E9" w:rsidRPr="00352A1D" w14:paraId="57197494" w14:textId="77777777" w:rsidTr="00981270">
        <w:trPr>
          <w:trHeight w:val="305"/>
        </w:trPr>
        <w:tc>
          <w:tcPr>
            <w:tcW w:w="1506" w:type="dxa"/>
            <w:shd w:val="clear" w:color="auto" w:fill="FFFFFF"/>
          </w:tcPr>
          <w:p w14:paraId="3A1D5602" w14:textId="4EB23210" w:rsidR="000717E9" w:rsidRPr="00352A1D" w:rsidRDefault="006E7060" w:rsidP="006E7060">
            <w:pPr>
              <w:autoSpaceDE w:val="0"/>
              <w:autoSpaceDN w:val="0"/>
              <w:adjustRightInd w:val="0"/>
              <w:jc w:val="both"/>
              <w:rPr>
                <w:rFonts w:asciiTheme="minorHAnsi" w:hAnsiTheme="minorHAnsi" w:cstheme="minorHAnsi"/>
                <w:color w:val="000000"/>
                <w:szCs w:val="48"/>
                <w:lang w:val="sk-SK"/>
              </w:rPr>
            </w:pPr>
            <w:r w:rsidRPr="006E7060">
              <w:rPr>
                <w:rFonts w:asciiTheme="minorHAnsi" w:hAnsiTheme="minorHAnsi" w:cstheme="minorHAnsi"/>
                <w:color w:val="000000"/>
                <w:szCs w:val="48"/>
                <w:lang w:val="sk-SK"/>
              </w:rPr>
              <w:t xml:space="preserve">AFK </w:t>
            </w:r>
          </w:p>
        </w:tc>
        <w:tc>
          <w:tcPr>
            <w:tcW w:w="7366" w:type="dxa"/>
            <w:shd w:val="clear" w:color="auto" w:fill="FFFFFF"/>
          </w:tcPr>
          <w:p w14:paraId="12796B63" w14:textId="7E3B9438" w:rsidR="000717E9" w:rsidRPr="00352A1D" w:rsidRDefault="006E7060"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Administratívna finančná kontrola</w:t>
            </w:r>
          </w:p>
        </w:tc>
      </w:tr>
      <w:tr w:rsidR="006E7060" w:rsidRPr="00352A1D" w14:paraId="294B25D0" w14:textId="77777777" w:rsidTr="00981270">
        <w:trPr>
          <w:trHeight w:val="305"/>
        </w:trPr>
        <w:tc>
          <w:tcPr>
            <w:tcW w:w="1506" w:type="dxa"/>
            <w:shd w:val="clear" w:color="auto" w:fill="FFFFFF"/>
          </w:tcPr>
          <w:p w14:paraId="1740E10E" w14:textId="2127D481" w:rsidR="006E7060" w:rsidRPr="006E7060" w:rsidRDefault="006E7060"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CLLD</w:t>
            </w:r>
          </w:p>
        </w:tc>
        <w:tc>
          <w:tcPr>
            <w:tcW w:w="7366" w:type="dxa"/>
            <w:shd w:val="clear" w:color="auto" w:fill="FFFFFF"/>
          </w:tcPr>
          <w:p w14:paraId="2F068C8F" w14:textId="436B1619" w:rsidR="006E7060" w:rsidRDefault="006E7060"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Miestny rozvoj vedený komunitou</w:t>
            </w:r>
          </w:p>
        </w:tc>
      </w:tr>
      <w:tr w:rsidR="008B1859" w:rsidRPr="00352A1D" w14:paraId="18A5B22A" w14:textId="77777777" w:rsidTr="00981270">
        <w:trPr>
          <w:trHeight w:val="305"/>
        </w:trPr>
        <w:tc>
          <w:tcPr>
            <w:tcW w:w="1506" w:type="dxa"/>
            <w:shd w:val="clear" w:color="auto" w:fill="FFFFFF"/>
          </w:tcPr>
          <w:p w14:paraId="1A06151E"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CKO</w:t>
            </w:r>
          </w:p>
        </w:tc>
        <w:tc>
          <w:tcPr>
            <w:tcW w:w="7366" w:type="dxa"/>
            <w:shd w:val="clear" w:color="auto" w:fill="FFFFFF"/>
          </w:tcPr>
          <w:p w14:paraId="7664EB5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Centrálny koordinačný orgán</w:t>
            </w:r>
          </w:p>
        </w:tc>
      </w:tr>
      <w:tr w:rsidR="008B1859" w:rsidRPr="00352A1D" w14:paraId="1B4A89EF" w14:textId="77777777" w:rsidTr="00981270">
        <w:trPr>
          <w:trHeight w:val="305"/>
        </w:trPr>
        <w:tc>
          <w:tcPr>
            <w:tcW w:w="1506" w:type="dxa"/>
            <w:shd w:val="clear" w:color="auto" w:fill="FFFFFF"/>
          </w:tcPr>
          <w:p w14:paraId="27B0C06A"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EK</w:t>
            </w:r>
          </w:p>
        </w:tc>
        <w:tc>
          <w:tcPr>
            <w:tcW w:w="7366" w:type="dxa"/>
            <w:shd w:val="clear" w:color="auto" w:fill="FFFFFF"/>
          </w:tcPr>
          <w:p w14:paraId="42D25D1A"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Európska komisia</w:t>
            </w:r>
          </w:p>
        </w:tc>
      </w:tr>
      <w:tr w:rsidR="008B1859" w:rsidRPr="00352A1D" w14:paraId="728B2AC5" w14:textId="77777777" w:rsidTr="00981270">
        <w:trPr>
          <w:trHeight w:val="305"/>
        </w:trPr>
        <w:tc>
          <w:tcPr>
            <w:tcW w:w="1506" w:type="dxa"/>
            <w:shd w:val="clear" w:color="auto" w:fill="FFFFFF"/>
          </w:tcPr>
          <w:p w14:paraId="7C75736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EŠIF</w:t>
            </w:r>
          </w:p>
        </w:tc>
        <w:tc>
          <w:tcPr>
            <w:tcW w:w="7366" w:type="dxa"/>
            <w:shd w:val="clear" w:color="auto" w:fill="FFFFFF"/>
          </w:tcPr>
          <w:p w14:paraId="40D97C87"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Európske štrukturálne a investičné fondy</w:t>
            </w:r>
          </w:p>
        </w:tc>
      </w:tr>
      <w:tr w:rsidR="008B1859" w:rsidRPr="00352A1D" w14:paraId="2A3A8A86" w14:textId="77777777" w:rsidTr="00981270">
        <w:trPr>
          <w:trHeight w:val="305"/>
        </w:trPr>
        <w:tc>
          <w:tcPr>
            <w:tcW w:w="1506" w:type="dxa"/>
            <w:shd w:val="clear" w:color="auto" w:fill="FFFFFF"/>
          </w:tcPr>
          <w:p w14:paraId="5FF4BEB3"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EÚ</w:t>
            </w:r>
          </w:p>
        </w:tc>
        <w:tc>
          <w:tcPr>
            <w:tcW w:w="7366" w:type="dxa"/>
            <w:shd w:val="clear" w:color="auto" w:fill="FFFFFF"/>
          </w:tcPr>
          <w:p w14:paraId="4B44D20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Európska únia</w:t>
            </w:r>
          </w:p>
        </w:tc>
      </w:tr>
      <w:tr w:rsidR="008A492A" w:rsidRPr="00D55830" w14:paraId="177FA172" w14:textId="77777777" w:rsidTr="00981270">
        <w:trPr>
          <w:trHeight w:val="305"/>
        </w:trPr>
        <w:tc>
          <w:tcPr>
            <w:tcW w:w="1506" w:type="dxa"/>
            <w:shd w:val="clear" w:color="auto" w:fill="FFFFFF"/>
          </w:tcPr>
          <w:p w14:paraId="25376442" w14:textId="5CFE9758" w:rsidR="006E7060" w:rsidRDefault="000D0A21" w:rsidP="000D0A21">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FKnM</w:t>
            </w:r>
          </w:p>
          <w:p w14:paraId="22E0F5B2" w14:textId="77777777" w:rsidR="008A492A" w:rsidRPr="00352A1D" w:rsidRDefault="008A492A" w:rsidP="00D55830">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HH</w:t>
            </w:r>
          </w:p>
        </w:tc>
        <w:tc>
          <w:tcPr>
            <w:tcW w:w="7366" w:type="dxa"/>
            <w:shd w:val="clear" w:color="auto" w:fill="FFFFFF"/>
          </w:tcPr>
          <w:p w14:paraId="2E00FE6F" w14:textId="77777777" w:rsidR="000D0A21" w:rsidRDefault="000D0A21" w:rsidP="000D0A21">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Finančná kontrola na mieste</w:t>
            </w:r>
          </w:p>
          <w:p w14:paraId="2B3E7E4A" w14:textId="77777777" w:rsidR="008A492A" w:rsidRPr="00352A1D" w:rsidRDefault="008A492A" w:rsidP="00D55830">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Hodnotiaci hárok</w:t>
            </w:r>
          </w:p>
        </w:tc>
      </w:tr>
      <w:tr w:rsidR="008B1859" w:rsidRPr="00D55830" w14:paraId="0ADA0473" w14:textId="77777777" w:rsidTr="00981270">
        <w:trPr>
          <w:trHeight w:val="305"/>
        </w:trPr>
        <w:tc>
          <w:tcPr>
            <w:tcW w:w="1506" w:type="dxa"/>
            <w:shd w:val="clear" w:color="auto" w:fill="FFFFFF"/>
          </w:tcPr>
          <w:p w14:paraId="634DFDF0" w14:textId="30F77D02"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HP</w:t>
            </w:r>
          </w:p>
        </w:tc>
        <w:tc>
          <w:tcPr>
            <w:tcW w:w="7366" w:type="dxa"/>
            <w:shd w:val="clear" w:color="auto" w:fill="FFFFFF"/>
          </w:tcPr>
          <w:p w14:paraId="4213C0D8"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Horizontálny princíp</w:t>
            </w:r>
          </w:p>
        </w:tc>
      </w:tr>
      <w:tr w:rsidR="008B1859" w:rsidRPr="00D55830" w14:paraId="49D48DFE" w14:textId="77777777" w:rsidTr="00981270">
        <w:trPr>
          <w:trHeight w:val="305"/>
        </w:trPr>
        <w:tc>
          <w:tcPr>
            <w:tcW w:w="1506" w:type="dxa"/>
            <w:shd w:val="clear" w:color="auto" w:fill="FFFFFF"/>
          </w:tcPr>
          <w:p w14:paraId="68E96B6B"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IIÚ</w:t>
            </w:r>
          </w:p>
        </w:tc>
        <w:tc>
          <w:tcPr>
            <w:tcW w:w="7366" w:type="dxa"/>
            <w:shd w:val="clear" w:color="auto" w:fill="FFFFFF"/>
          </w:tcPr>
          <w:p w14:paraId="5DCAD830"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Index investičnej účinnosti</w:t>
            </w:r>
          </w:p>
        </w:tc>
      </w:tr>
      <w:tr w:rsidR="008B1859" w:rsidRPr="00352A1D" w14:paraId="2D0910FC" w14:textId="77777777" w:rsidTr="00981270">
        <w:trPr>
          <w:trHeight w:val="305"/>
        </w:trPr>
        <w:tc>
          <w:tcPr>
            <w:tcW w:w="1506" w:type="dxa"/>
            <w:shd w:val="clear" w:color="auto" w:fill="FFFFFF"/>
          </w:tcPr>
          <w:p w14:paraId="7A5819F8"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ITMS2014+</w:t>
            </w:r>
          </w:p>
        </w:tc>
        <w:tc>
          <w:tcPr>
            <w:tcW w:w="7366" w:type="dxa"/>
            <w:shd w:val="clear" w:color="auto" w:fill="FFFFFF"/>
          </w:tcPr>
          <w:p w14:paraId="20E930FD"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Informačný technologický monitorovací systém</w:t>
            </w:r>
          </w:p>
        </w:tc>
      </w:tr>
      <w:tr w:rsidR="008B1859" w:rsidRPr="00352A1D" w14:paraId="58E8CE7A" w14:textId="77777777" w:rsidTr="00981270">
        <w:trPr>
          <w:trHeight w:val="305"/>
        </w:trPr>
        <w:tc>
          <w:tcPr>
            <w:tcW w:w="1506" w:type="dxa"/>
            <w:shd w:val="clear" w:color="auto" w:fill="FFFFFF"/>
          </w:tcPr>
          <w:p w14:paraId="6D23733B"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IÚI</w:t>
            </w:r>
          </w:p>
        </w:tc>
        <w:tc>
          <w:tcPr>
            <w:tcW w:w="7366" w:type="dxa"/>
            <w:shd w:val="clear" w:color="auto" w:fill="FFFFFF"/>
          </w:tcPr>
          <w:p w14:paraId="0408992C"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Integrovaná územná investícia</w:t>
            </w:r>
          </w:p>
        </w:tc>
      </w:tr>
      <w:tr w:rsidR="008B1859" w:rsidRPr="00352A1D" w14:paraId="73CC9D50" w14:textId="77777777" w:rsidTr="00981270">
        <w:trPr>
          <w:trHeight w:val="305"/>
        </w:trPr>
        <w:tc>
          <w:tcPr>
            <w:tcW w:w="1506" w:type="dxa"/>
            <w:shd w:val="clear" w:color="auto" w:fill="FFFFFF"/>
          </w:tcPr>
          <w:p w14:paraId="7645FF93"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KURS</w:t>
            </w:r>
          </w:p>
        </w:tc>
        <w:tc>
          <w:tcPr>
            <w:tcW w:w="7366" w:type="dxa"/>
            <w:shd w:val="clear" w:color="auto" w:fill="FFFFFF"/>
          </w:tcPr>
          <w:p w14:paraId="766AA1C3"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Koncepcia územného rozvoja Slovenska</w:t>
            </w:r>
          </w:p>
        </w:tc>
      </w:tr>
      <w:tr w:rsidR="0019689A" w:rsidRPr="00352A1D" w14:paraId="4CB826A0" w14:textId="77777777" w:rsidTr="00981270">
        <w:trPr>
          <w:trHeight w:val="305"/>
        </w:trPr>
        <w:tc>
          <w:tcPr>
            <w:tcW w:w="1506" w:type="dxa"/>
            <w:shd w:val="clear" w:color="auto" w:fill="FFFFFF"/>
          </w:tcPr>
          <w:p w14:paraId="3CD07501" w14:textId="77777777" w:rsidR="0019689A" w:rsidRPr="00352A1D" w:rsidRDefault="0019689A"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KM</w:t>
            </w:r>
          </w:p>
        </w:tc>
        <w:tc>
          <w:tcPr>
            <w:tcW w:w="7366" w:type="dxa"/>
            <w:shd w:val="clear" w:color="auto" w:fill="FFFFFF"/>
          </w:tcPr>
          <w:p w14:paraId="242579A3" w14:textId="77777777" w:rsidR="0019689A" w:rsidRPr="00352A1D" w:rsidRDefault="0019689A"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Krajské mesto</w:t>
            </w:r>
          </w:p>
        </w:tc>
      </w:tr>
      <w:tr w:rsidR="008B1859" w:rsidRPr="00352A1D" w14:paraId="3CF9BDE2" w14:textId="77777777" w:rsidTr="00981270">
        <w:trPr>
          <w:trHeight w:val="305"/>
        </w:trPr>
        <w:tc>
          <w:tcPr>
            <w:tcW w:w="1506" w:type="dxa"/>
            <w:shd w:val="clear" w:color="auto" w:fill="FFFFFF"/>
          </w:tcPr>
          <w:p w14:paraId="4FAE9BBF"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LAU</w:t>
            </w:r>
          </w:p>
        </w:tc>
        <w:tc>
          <w:tcPr>
            <w:tcW w:w="7366" w:type="dxa"/>
            <w:shd w:val="clear" w:color="auto" w:fill="FFFFFF"/>
          </w:tcPr>
          <w:p w14:paraId="7899BD22" w14:textId="3435E7AD" w:rsidR="008B1859" w:rsidRPr="00352A1D" w:rsidRDefault="008B1859" w:rsidP="00DF6C47">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z anglického jazyka </w:t>
            </w:r>
            <w:r w:rsidR="00322F3D" w:rsidRPr="00352A1D">
              <w:rPr>
                <w:rFonts w:asciiTheme="minorHAnsi" w:hAnsiTheme="minorHAnsi" w:cstheme="minorHAnsi"/>
                <w:color w:val="000000"/>
                <w:szCs w:val="48"/>
                <w:lang w:val="sk-SK"/>
              </w:rPr>
              <w:t xml:space="preserve">“Local authority unit” - </w:t>
            </w:r>
            <w:r w:rsidRPr="00352A1D">
              <w:rPr>
                <w:rFonts w:asciiTheme="minorHAnsi" w:hAnsiTheme="minorHAnsi" w:cstheme="minorHAnsi"/>
                <w:color w:val="000000"/>
                <w:szCs w:val="48"/>
                <w:lang w:val="sk-SK"/>
              </w:rPr>
              <w:t xml:space="preserve">skratka pre úroveň okresu a obce v Spoločnej </w:t>
            </w:r>
            <w:r w:rsidR="00DF6C47" w:rsidRPr="00352A1D">
              <w:rPr>
                <w:rFonts w:asciiTheme="minorHAnsi" w:hAnsiTheme="minorHAnsi" w:cstheme="minorHAnsi"/>
                <w:color w:val="000000"/>
                <w:szCs w:val="48"/>
                <w:lang w:val="sk-SK"/>
              </w:rPr>
              <w:t>nomen</w:t>
            </w:r>
            <w:r w:rsidR="00DF6C47">
              <w:rPr>
                <w:rFonts w:asciiTheme="minorHAnsi" w:hAnsiTheme="minorHAnsi" w:cstheme="minorHAnsi"/>
                <w:color w:val="000000"/>
                <w:szCs w:val="48"/>
                <w:lang w:val="sk-SK"/>
              </w:rPr>
              <w:t>k</w:t>
            </w:r>
            <w:r w:rsidR="00DF6C47" w:rsidRPr="00352A1D">
              <w:rPr>
                <w:rFonts w:asciiTheme="minorHAnsi" w:hAnsiTheme="minorHAnsi" w:cstheme="minorHAnsi"/>
                <w:color w:val="000000"/>
                <w:szCs w:val="48"/>
                <w:lang w:val="sk-SK"/>
              </w:rPr>
              <w:t>latúre</w:t>
            </w:r>
            <w:r w:rsidR="0081125F" w:rsidRPr="00352A1D">
              <w:rPr>
                <w:rFonts w:asciiTheme="minorHAnsi" w:hAnsiTheme="minorHAnsi" w:cstheme="minorHAnsi"/>
                <w:color w:val="000000"/>
                <w:szCs w:val="48"/>
                <w:lang w:val="sk-SK"/>
              </w:rPr>
              <w:t xml:space="preserve"> </w:t>
            </w:r>
            <w:r w:rsidRPr="00352A1D">
              <w:rPr>
                <w:rFonts w:asciiTheme="minorHAnsi" w:hAnsiTheme="minorHAnsi" w:cstheme="minorHAnsi"/>
                <w:color w:val="000000"/>
                <w:szCs w:val="48"/>
                <w:lang w:val="sk-SK"/>
              </w:rPr>
              <w:t>územných jednotiek pre štatistické účely, nadväzujúce na NUTS.</w:t>
            </w:r>
            <w:r w:rsidR="00842B34" w:rsidRPr="00352A1D">
              <w:rPr>
                <w:lang w:val="sk-SK"/>
              </w:rPr>
              <w:t xml:space="preserve"> </w:t>
            </w:r>
            <w:r w:rsidR="00842B34" w:rsidRPr="00352A1D">
              <w:rPr>
                <w:rFonts w:asciiTheme="minorHAnsi" w:hAnsiTheme="minorHAnsi" w:cstheme="minorHAnsi"/>
                <w:color w:val="000000"/>
                <w:szCs w:val="48"/>
                <w:lang w:val="sk-SK"/>
              </w:rPr>
              <w:t>Je zavedená vyhláškou Štatistického úradu Slovenskej republiky č. 438/2004 Z. z., ktorou sa vydáva klasifikácia štatistických územných jednotiek v súvislosti s potrebami regionálnej politiky EÚ.V SR sú určené úrovne: LAU 1 - okresy, LAU 2 – obce.</w:t>
            </w:r>
          </w:p>
        </w:tc>
      </w:tr>
      <w:tr w:rsidR="000717E9" w:rsidRPr="00352A1D" w14:paraId="20E3506B" w14:textId="77777777" w:rsidTr="00981270">
        <w:trPr>
          <w:trHeight w:val="305"/>
        </w:trPr>
        <w:tc>
          <w:tcPr>
            <w:tcW w:w="1506" w:type="dxa"/>
            <w:shd w:val="clear" w:color="auto" w:fill="FFFFFF"/>
          </w:tcPr>
          <w:p w14:paraId="7FB1C618" w14:textId="78129E96"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MAS</w:t>
            </w:r>
          </w:p>
        </w:tc>
        <w:tc>
          <w:tcPr>
            <w:tcW w:w="7366" w:type="dxa"/>
            <w:shd w:val="clear" w:color="auto" w:fill="FFFFFF"/>
          </w:tcPr>
          <w:p w14:paraId="62097BE8" w14:textId="7D5AC711"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Miestna akčná skupina</w:t>
            </w:r>
          </w:p>
        </w:tc>
      </w:tr>
      <w:tr w:rsidR="000717E9" w:rsidRPr="00352A1D" w14:paraId="46140D6F" w14:textId="77777777" w:rsidTr="00981270">
        <w:trPr>
          <w:trHeight w:val="305"/>
        </w:trPr>
        <w:tc>
          <w:tcPr>
            <w:tcW w:w="1506" w:type="dxa"/>
            <w:shd w:val="clear" w:color="auto" w:fill="FFFFFF"/>
          </w:tcPr>
          <w:p w14:paraId="6FAADCF3" w14:textId="6D14B7BF" w:rsidR="000717E9" w:rsidRPr="00352A1D" w:rsidRDefault="000717E9" w:rsidP="007629AA">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MDV SR</w:t>
            </w:r>
          </w:p>
        </w:tc>
        <w:tc>
          <w:tcPr>
            <w:tcW w:w="7366" w:type="dxa"/>
            <w:shd w:val="clear" w:color="auto" w:fill="FFFFFF"/>
          </w:tcPr>
          <w:p w14:paraId="08EB4DCB" w14:textId="55E59225" w:rsidR="000717E9" w:rsidRPr="00352A1D" w:rsidRDefault="000717E9" w:rsidP="00C95E3F">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Ministerstvo dopravy</w:t>
            </w:r>
            <w:r w:rsidR="00C95E3F">
              <w:rPr>
                <w:rFonts w:asciiTheme="minorHAnsi" w:hAnsiTheme="minorHAnsi" w:cstheme="minorHAnsi"/>
                <w:color w:val="000000"/>
                <w:szCs w:val="48"/>
                <w:lang w:val="sk-SK"/>
              </w:rPr>
              <w:t xml:space="preserve"> a </w:t>
            </w:r>
            <w:r w:rsidRPr="00352A1D">
              <w:rPr>
                <w:rFonts w:asciiTheme="minorHAnsi" w:hAnsiTheme="minorHAnsi" w:cstheme="minorHAnsi"/>
                <w:color w:val="000000"/>
                <w:szCs w:val="48"/>
                <w:lang w:val="sk-SK"/>
              </w:rPr>
              <w:t xml:space="preserve"> výstavby SR</w:t>
            </w:r>
          </w:p>
        </w:tc>
      </w:tr>
      <w:tr w:rsidR="000717E9" w:rsidRPr="00352A1D" w14:paraId="2F8C1F84" w14:textId="77777777" w:rsidTr="00981270">
        <w:trPr>
          <w:trHeight w:val="305"/>
        </w:trPr>
        <w:tc>
          <w:tcPr>
            <w:tcW w:w="1506" w:type="dxa"/>
            <w:shd w:val="clear" w:color="auto" w:fill="FFFFFF"/>
          </w:tcPr>
          <w:p w14:paraId="0A542701"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MPRV SR</w:t>
            </w:r>
          </w:p>
        </w:tc>
        <w:tc>
          <w:tcPr>
            <w:tcW w:w="7366" w:type="dxa"/>
            <w:shd w:val="clear" w:color="auto" w:fill="FFFFFF"/>
          </w:tcPr>
          <w:p w14:paraId="5969165F"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Ministerstvo pôdohospodárstva a rozvoja vidieka SR</w:t>
            </w:r>
          </w:p>
        </w:tc>
      </w:tr>
      <w:tr w:rsidR="000717E9" w:rsidRPr="00352A1D" w14:paraId="1D689F93" w14:textId="77777777" w:rsidTr="00981270">
        <w:trPr>
          <w:trHeight w:val="305"/>
        </w:trPr>
        <w:tc>
          <w:tcPr>
            <w:tcW w:w="1506" w:type="dxa"/>
            <w:shd w:val="clear" w:color="auto" w:fill="FFFFFF"/>
          </w:tcPr>
          <w:p w14:paraId="2DA1DF19"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MV</w:t>
            </w:r>
          </w:p>
        </w:tc>
        <w:tc>
          <w:tcPr>
            <w:tcW w:w="7366" w:type="dxa"/>
            <w:shd w:val="clear" w:color="auto" w:fill="FFFFFF"/>
          </w:tcPr>
          <w:p w14:paraId="35F89B3F"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Monitorovací výbor</w:t>
            </w:r>
          </w:p>
        </w:tc>
      </w:tr>
      <w:tr w:rsidR="000717E9" w:rsidRPr="00352A1D" w14:paraId="1DE5B776" w14:textId="77777777" w:rsidTr="00981270">
        <w:trPr>
          <w:trHeight w:val="305"/>
        </w:trPr>
        <w:tc>
          <w:tcPr>
            <w:tcW w:w="1506" w:type="dxa"/>
            <w:shd w:val="clear" w:color="auto" w:fill="FFFFFF"/>
          </w:tcPr>
          <w:p w14:paraId="41D54455"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NFP</w:t>
            </w:r>
          </w:p>
        </w:tc>
        <w:tc>
          <w:tcPr>
            <w:tcW w:w="7366" w:type="dxa"/>
            <w:shd w:val="clear" w:color="auto" w:fill="FFFFFF"/>
          </w:tcPr>
          <w:p w14:paraId="2DAB40E7"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Nenávratný finančný príspevok</w:t>
            </w:r>
          </w:p>
        </w:tc>
      </w:tr>
      <w:tr w:rsidR="000717E9" w:rsidRPr="00352A1D" w14:paraId="62EE2194" w14:textId="77777777" w:rsidTr="00981270">
        <w:trPr>
          <w:trHeight w:val="305"/>
        </w:trPr>
        <w:tc>
          <w:tcPr>
            <w:tcW w:w="1506" w:type="dxa"/>
            <w:shd w:val="clear" w:color="auto" w:fill="FFFFFF"/>
          </w:tcPr>
          <w:p w14:paraId="10BBDFAB"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NUTS</w:t>
            </w:r>
          </w:p>
        </w:tc>
        <w:tc>
          <w:tcPr>
            <w:tcW w:w="7366" w:type="dxa"/>
            <w:shd w:val="clear" w:color="auto" w:fill="FFFFFF"/>
          </w:tcPr>
          <w:p w14:paraId="128066A2" w14:textId="77777777" w:rsidR="000717E9" w:rsidRPr="00352A1D" w:rsidRDefault="000717E9" w:rsidP="00842B34">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z francúzskeho jazyka (Nomenclature des unités territoriales statistiques), skratka pre normalizovanú klasifikáciu územných celkov na Slovensku zavedená vyhláškou Štatistického úradu Slovenskej republiky (ŠÚ SR) č. 438/2004 Z. z., ktorou sa vydáva klasifikácia štatistických územných jednotiek v súvislosti s potrebami regionálnej politiky EÚ.V SR sú určené úrovne: NUTS 1 - Slovenská republika, NUTS 2 - Bratislavský kraj, Západné Slovensko, Stredné Slovensko, Východné Slovensko, NUTS 3 - VÚC (samosprávne kraje)</w:t>
            </w:r>
          </w:p>
        </w:tc>
      </w:tr>
      <w:tr w:rsidR="000717E9" w:rsidRPr="00352A1D" w14:paraId="60069992" w14:textId="77777777" w:rsidTr="00981270">
        <w:trPr>
          <w:trHeight w:val="305"/>
        </w:trPr>
        <w:tc>
          <w:tcPr>
            <w:tcW w:w="1506" w:type="dxa"/>
            <w:shd w:val="clear" w:color="auto" w:fill="FFFFFF"/>
          </w:tcPr>
          <w:p w14:paraId="648B049A"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IROP</w:t>
            </w:r>
          </w:p>
        </w:tc>
        <w:tc>
          <w:tcPr>
            <w:tcW w:w="7366" w:type="dxa"/>
            <w:shd w:val="clear" w:color="auto" w:fill="FFFFFF"/>
          </w:tcPr>
          <w:p w14:paraId="443C7FFB"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Integrovaný regionálny operačný program</w:t>
            </w:r>
          </w:p>
        </w:tc>
      </w:tr>
      <w:tr w:rsidR="00941A8C" w:rsidRPr="00352A1D" w14:paraId="69D835D3" w14:textId="77777777" w:rsidTr="00981270">
        <w:trPr>
          <w:trHeight w:val="305"/>
        </w:trPr>
        <w:tc>
          <w:tcPr>
            <w:tcW w:w="1506" w:type="dxa"/>
            <w:shd w:val="clear" w:color="auto" w:fill="FFFFFF"/>
          </w:tcPr>
          <w:p w14:paraId="4F6E3CF7" w14:textId="29113C73"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OH</w:t>
            </w:r>
          </w:p>
        </w:tc>
        <w:tc>
          <w:tcPr>
            <w:tcW w:w="7366" w:type="dxa"/>
            <w:shd w:val="clear" w:color="auto" w:fill="FFFFFF"/>
          </w:tcPr>
          <w:p w14:paraId="5325BD33" w14:textId="1548C1ED"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Odborný hodnotiteľ / Odborné hodnotenie</w:t>
            </w:r>
          </w:p>
        </w:tc>
      </w:tr>
      <w:tr w:rsidR="00941A8C" w:rsidRPr="00352A1D" w14:paraId="05CB0C94" w14:textId="65FA0578" w:rsidTr="00981270">
        <w:trPr>
          <w:trHeight w:val="305"/>
        </w:trPr>
        <w:tc>
          <w:tcPr>
            <w:tcW w:w="1506" w:type="dxa"/>
            <w:shd w:val="clear" w:color="auto" w:fill="FFFFFF"/>
          </w:tcPr>
          <w:p w14:paraId="783E6AA0" w14:textId="252A6FA2"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OPD</w:t>
            </w:r>
          </w:p>
        </w:tc>
        <w:tc>
          <w:tcPr>
            <w:tcW w:w="7366" w:type="dxa"/>
            <w:shd w:val="clear" w:color="auto" w:fill="FFFFFF"/>
          </w:tcPr>
          <w:p w14:paraId="0D8D6E3F" w14:textId="492D3293"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Doprava</w:t>
            </w:r>
          </w:p>
        </w:tc>
      </w:tr>
      <w:tr w:rsidR="00941A8C" w:rsidRPr="00352A1D" w14:paraId="578AC21B" w14:textId="694E451A" w:rsidTr="00981270">
        <w:trPr>
          <w:trHeight w:val="305"/>
        </w:trPr>
        <w:tc>
          <w:tcPr>
            <w:tcW w:w="1506" w:type="dxa"/>
            <w:shd w:val="clear" w:color="auto" w:fill="FFFFFF"/>
          </w:tcPr>
          <w:p w14:paraId="59AE4B40" w14:textId="1F2AB8FE"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OPII</w:t>
            </w:r>
          </w:p>
        </w:tc>
        <w:tc>
          <w:tcPr>
            <w:tcW w:w="7366" w:type="dxa"/>
            <w:shd w:val="clear" w:color="auto" w:fill="FFFFFF"/>
          </w:tcPr>
          <w:p w14:paraId="0E89CD04" w14:textId="52F70381"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Integrovaná infraštruktúra</w:t>
            </w:r>
          </w:p>
        </w:tc>
      </w:tr>
      <w:tr w:rsidR="00941A8C" w:rsidRPr="00352A1D" w14:paraId="197B0EE9" w14:textId="33450D48" w:rsidTr="00981270">
        <w:trPr>
          <w:trHeight w:val="305"/>
        </w:trPr>
        <w:tc>
          <w:tcPr>
            <w:tcW w:w="1506" w:type="dxa"/>
            <w:shd w:val="clear" w:color="auto" w:fill="FFFFFF"/>
          </w:tcPr>
          <w:p w14:paraId="014573BC" w14:textId="2C2E20BC"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 KŽP</w:t>
            </w:r>
          </w:p>
        </w:tc>
        <w:tc>
          <w:tcPr>
            <w:tcW w:w="7366" w:type="dxa"/>
            <w:shd w:val="clear" w:color="auto" w:fill="FFFFFF"/>
          </w:tcPr>
          <w:p w14:paraId="60759251" w14:textId="2A6D042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Kvalita životného prostredia</w:t>
            </w:r>
          </w:p>
        </w:tc>
      </w:tr>
      <w:tr w:rsidR="00941A8C" w:rsidRPr="00352A1D" w14:paraId="58CABDE1" w14:textId="24473FE8" w:rsidTr="00981270">
        <w:trPr>
          <w:trHeight w:val="305"/>
        </w:trPr>
        <w:tc>
          <w:tcPr>
            <w:tcW w:w="1506" w:type="dxa"/>
            <w:shd w:val="clear" w:color="auto" w:fill="FFFFFF"/>
          </w:tcPr>
          <w:p w14:paraId="20F7CBA6" w14:textId="3015C486"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 ĽZ</w:t>
            </w:r>
          </w:p>
        </w:tc>
        <w:tc>
          <w:tcPr>
            <w:tcW w:w="7366" w:type="dxa"/>
            <w:shd w:val="clear" w:color="auto" w:fill="FFFFFF"/>
          </w:tcPr>
          <w:p w14:paraId="5D4C7253" w14:textId="66674ECF" w:rsidR="00941A8C" w:rsidRPr="00352A1D" w:rsidRDefault="00941A8C" w:rsidP="008C2AFE">
            <w:pPr>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Ľudské zdroje</w:t>
            </w:r>
          </w:p>
        </w:tc>
      </w:tr>
      <w:tr w:rsidR="00941A8C" w:rsidRPr="00352A1D" w14:paraId="64748A66" w14:textId="77777777" w:rsidTr="00981270">
        <w:trPr>
          <w:trHeight w:val="273"/>
        </w:trPr>
        <w:tc>
          <w:tcPr>
            <w:tcW w:w="1506" w:type="dxa"/>
            <w:shd w:val="clear" w:color="auto" w:fill="FFFFFF"/>
          </w:tcPr>
          <w:p w14:paraId="74E357D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PO</w:t>
            </w:r>
          </w:p>
        </w:tc>
        <w:tc>
          <w:tcPr>
            <w:tcW w:w="7366" w:type="dxa"/>
            <w:shd w:val="clear" w:color="auto" w:fill="FFFFFF"/>
          </w:tcPr>
          <w:p w14:paraId="50AEFED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Prioritná os</w:t>
            </w:r>
          </w:p>
        </w:tc>
      </w:tr>
      <w:tr w:rsidR="00941A8C" w:rsidRPr="00352A1D" w14:paraId="24CE167B" w14:textId="77777777" w:rsidTr="00981270">
        <w:trPr>
          <w:trHeight w:val="259"/>
        </w:trPr>
        <w:tc>
          <w:tcPr>
            <w:tcW w:w="1506" w:type="dxa"/>
            <w:shd w:val="clear" w:color="auto" w:fill="FFFFFF"/>
          </w:tcPr>
          <w:p w14:paraId="17D25477"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lastRenderedPageBreak/>
              <w:t>RIUS</w:t>
            </w:r>
          </w:p>
        </w:tc>
        <w:tc>
          <w:tcPr>
            <w:tcW w:w="7366" w:type="dxa"/>
            <w:shd w:val="clear" w:color="auto" w:fill="FFFFFF"/>
          </w:tcPr>
          <w:p w14:paraId="7AFF077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Regionálna integrovaná územná stratégia</w:t>
            </w:r>
          </w:p>
        </w:tc>
      </w:tr>
      <w:tr w:rsidR="00941A8C" w:rsidRPr="00352A1D" w14:paraId="41CF9DA3" w14:textId="77777777" w:rsidTr="00981270">
        <w:trPr>
          <w:trHeight w:val="287"/>
        </w:trPr>
        <w:tc>
          <w:tcPr>
            <w:tcW w:w="1506" w:type="dxa"/>
            <w:shd w:val="clear" w:color="auto" w:fill="FFFFFF"/>
          </w:tcPr>
          <w:p w14:paraId="114133A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RO </w:t>
            </w:r>
          </w:p>
        </w:tc>
        <w:tc>
          <w:tcPr>
            <w:tcW w:w="7366" w:type="dxa"/>
            <w:shd w:val="clear" w:color="auto" w:fill="FFFFFF"/>
          </w:tcPr>
          <w:p w14:paraId="0D66F4F2"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Riadiaci orgán pre Integrovaný regionálny operačný program</w:t>
            </w:r>
          </w:p>
        </w:tc>
      </w:tr>
      <w:tr w:rsidR="00941A8C" w:rsidRPr="00352A1D" w14:paraId="76FECAA2" w14:textId="77777777" w:rsidTr="00981270">
        <w:trPr>
          <w:trHeight w:val="273"/>
        </w:trPr>
        <w:tc>
          <w:tcPr>
            <w:tcW w:w="1506" w:type="dxa"/>
            <w:shd w:val="clear" w:color="auto" w:fill="FFFFFF"/>
          </w:tcPr>
          <w:p w14:paraId="54DF591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 xml:space="preserve">ŠC </w:t>
            </w:r>
          </w:p>
        </w:tc>
        <w:tc>
          <w:tcPr>
            <w:tcW w:w="7366" w:type="dxa"/>
            <w:shd w:val="clear" w:color="auto" w:fill="FFFFFF"/>
          </w:tcPr>
          <w:p w14:paraId="176ACB1D" w14:textId="77777777" w:rsidR="00941A8C" w:rsidRPr="00352A1D" w:rsidRDefault="00941A8C" w:rsidP="008C2AFE">
            <w:pPr>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Špecifický cieľ IROP</w:t>
            </w:r>
          </w:p>
        </w:tc>
      </w:tr>
      <w:tr w:rsidR="00941A8C" w:rsidRPr="00352A1D" w14:paraId="1EBFD985" w14:textId="77777777" w:rsidTr="00981270">
        <w:trPr>
          <w:trHeight w:val="259"/>
        </w:trPr>
        <w:tc>
          <w:tcPr>
            <w:tcW w:w="1506" w:type="dxa"/>
            <w:shd w:val="clear" w:color="auto" w:fill="FFFFFF"/>
          </w:tcPr>
          <w:p w14:paraId="27B0A46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SO </w:t>
            </w:r>
          </w:p>
        </w:tc>
        <w:tc>
          <w:tcPr>
            <w:tcW w:w="7366" w:type="dxa"/>
            <w:shd w:val="clear" w:color="auto" w:fill="FFFFFF"/>
          </w:tcPr>
          <w:p w14:paraId="3EA017D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Sprostredkovateľský orgán pre Integrovaný regionálny operačný program</w:t>
            </w:r>
          </w:p>
        </w:tc>
      </w:tr>
      <w:tr w:rsidR="00941A8C" w:rsidRPr="00352A1D" w14:paraId="4B6F6223" w14:textId="77777777" w:rsidTr="00981270">
        <w:trPr>
          <w:trHeight w:val="272"/>
        </w:trPr>
        <w:tc>
          <w:tcPr>
            <w:tcW w:w="1506" w:type="dxa"/>
            <w:shd w:val="clear" w:color="auto" w:fill="FFFFFF"/>
          </w:tcPr>
          <w:p w14:paraId="41087631"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SR</w:t>
            </w:r>
          </w:p>
        </w:tc>
        <w:tc>
          <w:tcPr>
            <w:tcW w:w="7366" w:type="dxa"/>
            <w:shd w:val="clear" w:color="auto" w:fill="FFFFFF"/>
          </w:tcPr>
          <w:p w14:paraId="7CAB1C73"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Slovenská republika</w:t>
            </w:r>
          </w:p>
        </w:tc>
      </w:tr>
      <w:tr w:rsidR="00941A8C" w:rsidRPr="00352A1D" w14:paraId="3D7D5594" w14:textId="77777777" w:rsidTr="00981270">
        <w:trPr>
          <w:trHeight w:val="483"/>
        </w:trPr>
        <w:tc>
          <w:tcPr>
            <w:tcW w:w="1506" w:type="dxa"/>
            <w:shd w:val="clear" w:color="auto" w:fill="FFFFFF"/>
          </w:tcPr>
          <w:p w14:paraId="0B14A40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SR EŠIF</w:t>
            </w:r>
          </w:p>
        </w:tc>
        <w:tc>
          <w:tcPr>
            <w:tcW w:w="7366" w:type="dxa"/>
            <w:shd w:val="clear" w:color="auto" w:fill="FFFFFF"/>
          </w:tcPr>
          <w:p w14:paraId="31E51C5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Systém riadenia európskych štrukturálnych a investičných fondov na roky 2014 – 2020 (Systém riadenia)</w:t>
            </w:r>
          </w:p>
        </w:tc>
      </w:tr>
      <w:tr w:rsidR="00941A8C" w:rsidRPr="00352A1D" w14:paraId="5FAAD69D" w14:textId="77777777" w:rsidTr="00981270">
        <w:trPr>
          <w:trHeight w:val="305"/>
        </w:trPr>
        <w:tc>
          <w:tcPr>
            <w:tcW w:w="1506" w:type="dxa"/>
            <w:shd w:val="clear" w:color="auto" w:fill="FFFFFF"/>
          </w:tcPr>
          <w:p w14:paraId="0C48E10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ÚIJ</w:t>
            </w:r>
          </w:p>
        </w:tc>
        <w:tc>
          <w:tcPr>
            <w:tcW w:w="7366" w:type="dxa"/>
            <w:shd w:val="clear" w:color="auto" w:fill="FFFFFF"/>
          </w:tcPr>
          <w:p w14:paraId="62EE010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Územná investičná jednotka</w:t>
            </w:r>
          </w:p>
        </w:tc>
      </w:tr>
      <w:tr w:rsidR="00941A8C" w:rsidRPr="00352A1D" w14:paraId="2BAEBAF4" w14:textId="77777777" w:rsidTr="00981270">
        <w:trPr>
          <w:trHeight w:val="305"/>
        </w:trPr>
        <w:tc>
          <w:tcPr>
            <w:tcW w:w="1506" w:type="dxa"/>
            <w:shd w:val="clear" w:color="auto" w:fill="FFFFFF"/>
          </w:tcPr>
          <w:p w14:paraId="37F83A26"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UMR</w:t>
            </w:r>
          </w:p>
        </w:tc>
        <w:tc>
          <w:tcPr>
            <w:tcW w:w="7366" w:type="dxa"/>
            <w:shd w:val="clear" w:color="auto" w:fill="FFFFFF"/>
          </w:tcPr>
          <w:p w14:paraId="48DB99F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Udržateľný mestský rozvoj</w:t>
            </w:r>
          </w:p>
        </w:tc>
      </w:tr>
      <w:tr w:rsidR="00941A8C" w:rsidRPr="00352A1D" w14:paraId="48054458" w14:textId="77777777" w:rsidTr="00981270">
        <w:trPr>
          <w:trHeight w:val="1588"/>
        </w:trPr>
        <w:tc>
          <w:tcPr>
            <w:tcW w:w="1506" w:type="dxa"/>
            <w:shd w:val="clear" w:color="auto" w:fill="FFFFFF"/>
          </w:tcPr>
          <w:p w14:paraId="6946DFC8" w14:textId="77777777" w:rsidR="00941A8C" w:rsidRPr="00352A1D" w:rsidRDefault="00941A8C" w:rsidP="008C2AFE">
            <w:pPr>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Všeobecné nariadenie</w:t>
            </w:r>
          </w:p>
          <w:p w14:paraId="5F03DDE3" w14:textId="77777777" w:rsidR="00941A8C" w:rsidRPr="00352A1D" w:rsidRDefault="00941A8C" w:rsidP="008C2AFE">
            <w:pPr>
              <w:autoSpaceDE w:val="0"/>
              <w:autoSpaceDN w:val="0"/>
              <w:adjustRightInd w:val="0"/>
              <w:jc w:val="both"/>
              <w:rPr>
                <w:rFonts w:asciiTheme="minorHAnsi" w:hAnsiTheme="minorHAnsi" w:cstheme="minorHAnsi"/>
                <w:color w:val="000000"/>
                <w:szCs w:val="19"/>
                <w:lang w:val="sk-SK"/>
              </w:rPr>
            </w:pPr>
          </w:p>
        </w:tc>
        <w:tc>
          <w:tcPr>
            <w:tcW w:w="7366" w:type="dxa"/>
            <w:shd w:val="clear" w:color="auto" w:fill="FFFFFF"/>
          </w:tcPr>
          <w:p w14:paraId="32642C53" w14:textId="77777777" w:rsidR="00941A8C" w:rsidRPr="00352A1D" w:rsidRDefault="00941A8C" w:rsidP="00972589">
            <w:pPr>
              <w:autoSpaceDE w:val="0"/>
              <w:autoSpaceDN w:val="0"/>
              <w:adjustRightInd w:val="0"/>
              <w:spacing w:line="288" w:lineRule="auto"/>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tc>
      </w:tr>
      <w:tr w:rsidR="00941A8C" w:rsidRPr="00352A1D" w14:paraId="2CC1251A" w14:textId="77777777" w:rsidTr="00981270">
        <w:trPr>
          <w:trHeight w:val="305"/>
        </w:trPr>
        <w:tc>
          <w:tcPr>
            <w:tcW w:w="1506" w:type="dxa"/>
            <w:shd w:val="clear" w:color="auto" w:fill="FFFFFF"/>
          </w:tcPr>
          <w:p w14:paraId="0D1BB5CB"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ŽoNFP</w:t>
            </w:r>
          </w:p>
        </w:tc>
        <w:tc>
          <w:tcPr>
            <w:tcW w:w="7366" w:type="dxa"/>
            <w:shd w:val="clear" w:color="auto" w:fill="FFFFFF"/>
          </w:tcPr>
          <w:p w14:paraId="7B19EDB5" w14:textId="1C4EE3FE" w:rsidR="00941A8C" w:rsidRPr="00352A1D" w:rsidRDefault="00941A8C" w:rsidP="00F56C40">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Žiadosť o</w:t>
            </w:r>
            <w:r>
              <w:rPr>
                <w:rFonts w:asciiTheme="minorHAnsi" w:hAnsiTheme="minorHAnsi" w:cstheme="minorHAnsi"/>
                <w:color w:val="000000"/>
                <w:szCs w:val="48"/>
                <w:lang w:val="sk-SK"/>
              </w:rPr>
              <w:t xml:space="preserve"> poskytnutie </w:t>
            </w:r>
            <w:r w:rsidRPr="00352A1D">
              <w:rPr>
                <w:rFonts w:asciiTheme="minorHAnsi" w:hAnsiTheme="minorHAnsi" w:cstheme="minorHAnsi"/>
                <w:color w:val="000000"/>
                <w:szCs w:val="48"/>
                <w:lang w:val="sk-SK"/>
              </w:rPr>
              <w:t>nenávratn</w:t>
            </w:r>
            <w:r>
              <w:rPr>
                <w:rFonts w:asciiTheme="minorHAnsi" w:hAnsiTheme="minorHAnsi" w:cstheme="minorHAnsi"/>
                <w:color w:val="000000"/>
                <w:szCs w:val="48"/>
                <w:lang w:val="sk-SK"/>
              </w:rPr>
              <w:t xml:space="preserve">ého </w:t>
            </w:r>
            <w:r w:rsidRPr="00352A1D">
              <w:rPr>
                <w:rFonts w:asciiTheme="minorHAnsi" w:hAnsiTheme="minorHAnsi" w:cstheme="minorHAnsi"/>
                <w:color w:val="000000"/>
                <w:szCs w:val="48"/>
                <w:lang w:val="sk-SK"/>
              </w:rPr>
              <w:t>finančn</w:t>
            </w:r>
            <w:r>
              <w:rPr>
                <w:rFonts w:asciiTheme="minorHAnsi" w:hAnsiTheme="minorHAnsi" w:cstheme="minorHAnsi"/>
                <w:color w:val="000000"/>
                <w:szCs w:val="48"/>
                <w:lang w:val="sk-SK"/>
              </w:rPr>
              <w:t>ého</w:t>
            </w:r>
            <w:r w:rsidRPr="00352A1D">
              <w:rPr>
                <w:rFonts w:asciiTheme="minorHAnsi" w:hAnsiTheme="minorHAnsi" w:cstheme="minorHAnsi"/>
                <w:color w:val="000000"/>
                <w:szCs w:val="48"/>
                <w:lang w:val="sk-SK"/>
              </w:rPr>
              <w:t xml:space="preserve"> príspev</w:t>
            </w:r>
            <w:r>
              <w:rPr>
                <w:rFonts w:asciiTheme="minorHAnsi" w:hAnsiTheme="minorHAnsi" w:cstheme="minorHAnsi"/>
                <w:color w:val="000000"/>
                <w:szCs w:val="48"/>
                <w:lang w:val="sk-SK"/>
              </w:rPr>
              <w:t>ku</w:t>
            </w:r>
          </w:p>
        </w:tc>
      </w:tr>
    </w:tbl>
    <w:p w14:paraId="08B9231A" w14:textId="77777777" w:rsidR="00F54937" w:rsidRPr="00352A1D" w:rsidRDefault="00F54937" w:rsidP="00F54937">
      <w:pPr>
        <w:rPr>
          <w:lang w:val="sk-SK"/>
        </w:rPr>
      </w:pPr>
    </w:p>
    <w:p w14:paraId="418448F4" w14:textId="77777777" w:rsidR="00CA682F" w:rsidRPr="00352A1D" w:rsidRDefault="00CA682F">
      <w:pPr>
        <w:rPr>
          <w:rFonts w:cs="Arial"/>
          <w:b/>
          <w:iCs/>
          <w:color w:val="92D400"/>
          <w:kern w:val="32"/>
          <w:sz w:val="24"/>
          <w:lang w:val="sk-SK"/>
        </w:rPr>
      </w:pPr>
      <w:r w:rsidRPr="00352A1D">
        <w:rPr>
          <w:lang w:val="sk-SK"/>
        </w:rPr>
        <w:br w:type="page"/>
      </w:r>
    </w:p>
    <w:p w14:paraId="0AEF8E70" w14:textId="77777777" w:rsidR="007B68E0" w:rsidRPr="00352A1D" w:rsidRDefault="00A70FC1" w:rsidP="008979DA">
      <w:pPr>
        <w:pStyle w:val="Nadpis2"/>
        <w:spacing w:line="288" w:lineRule="auto"/>
        <w:jc w:val="both"/>
        <w:rPr>
          <w:lang w:val="sk-SK"/>
        </w:rPr>
      </w:pPr>
      <w:bookmarkStart w:id="13" w:name="_Toc534277591"/>
      <w:r w:rsidRPr="00352A1D">
        <w:rPr>
          <w:lang w:val="sk-SK"/>
        </w:rPr>
        <w:lastRenderedPageBreak/>
        <w:t>Definícia pojmov</w:t>
      </w:r>
      <w:bookmarkEnd w:id="13"/>
    </w:p>
    <w:p w14:paraId="23381157" w14:textId="2AB4DB53" w:rsidR="00933101" w:rsidRPr="00352A1D" w:rsidRDefault="00933101" w:rsidP="00E3574F">
      <w:pPr>
        <w:pStyle w:val="Odsekzoznamu"/>
        <w:numPr>
          <w:ilvl w:val="0"/>
          <w:numId w:val="11"/>
        </w:numPr>
        <w:spacing w:after="120" w:line="288" w:lineRule="auto"/>
        <w:jc w:val="both"/>
        <w:rPr>
          <w:rFonts w:cs="Arial"/>
          <w:b/>
          <w:szCs w:val="19"/>
          <w:lang w:val="sk-SK"/>
        </w:rPr>
      </w:pPr>
      <w:r w:rsidRPr="00352A1D">
        <w:rPr>
          <w:rFonts w:cs="Arial"/>
          <w:b/>
          <w:szCs w:val="19"/>
          <w:lang w:val="sk-SK"/>
        </w:rPr>
        <w:t xml:space="preserve">Centrálny koordinačný orgán </w:t>
      </w:r>
      <w:r w:rsidRPr="00352A1D">
        <w:rPr>
          <w:rFonts w:cs="Arial"/>
          <w:szCs w:val="19"/>
          <w:lang w:val="sk-SK"/>
        </w:rPr>
        <w:t xml:space="preserve">(ďalej aj „CKO“)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úlohy centrálneho koordinačného orgánu </w:t>
      </w:r>
      <w:r w:rsidR="003119E7" w:rsidRPr="00352A1D">
        <w:rPr>
          <w:rFonts w:cs="Arial"/>
          <w:szCs w:val="19"/>
          <w:lang w:val="sk-SK"/>
        </w:rPr>
        <w:t>Úrad podpredsedu vlády Slovenskej republiky pre investície a informatizáciu</w:t>
      </w:r>
      <w:r w:rsidRPr="00352A1D">
        <w:rPr>
          <w:rFonts w:cs="Arial"/>
          <w:szCs w:val="19"/>
          <w:lang w:val="sk-SK"/>
        </w:rPr>
        <w:t>.</w:t>
      </w:r>
    </w:p>
    <w:p w14:paraId="38FE085A" w14:textId="77777777" w:rsidR="00933101" w:rsidRPr="00352A1D" w:rsidRDefault="00933101" w:rsidP="003119E7">
      <w:pPr>
        <w:pStyle w:val="Bulletslevel1"/>
        <w:numPr>
          <w:ilvl w:val="0"/>
          <w:numId w:val="11"/>
        </w:numPr>
        <w:spacing w:line="288" w:lineRule="auto"/>
        <w:jc w:val="both"/>
        <w:rPr>
          <w:rFonts w:cs="Arial"/>
          <w:b/>
          <w:szCs w:val="19"/>
          <w:lang w:val="sk-SK"/>
        </w:rPr>
      </w:pPr>
      <w:r w:rsidRPr="00352A1D">
        <w:rPr>
          <w:rFonts w:cs="Arial"/>
          <w:b/>
          <w:szCs w:val="19"/>
          <w:lang w:val="sk-SK"/>
        </w:rPr>
        <w:t>Cieľová skupina</w:t>
      </w:r>
      <w:r w:rsidRPr="00352A1D">
        <w:rPr>
          <w:rFonts w:cs="Arial"/>
          <w:szCs w:val="19"/>
          <w:lang w:val="sk-SK"/>
        </w:rPr>
        <w:t xml:space="preserve"> – osoby, v prospech ktorých sa realizuje projekt.</w:t>
      </w:r>
    </w:p>
    <w:p w14:paraId="0493450F"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Európske štrukturálne a investičné fondy </w:t>
      </w:r>
      <w:r w:rsidRPr="00352A1D">
        <w:rPr>
          <w:rFonts w:cs="Arial"/>
          <w:szCs w:val="19"/>
          <w:lang w:val="sk-SK"/>
        </w:rPr>
        <w:t xml:space="preserve">(ďalej </w:t>
      </w:r>
      <w:r w:rsidR="006A7C38" w:rsidRPr="00352A1D">
        <w:rPr>
          <w:rFonts w:cs="Arial"/>
          <w:szCs w:val="19"/>
          <w:lang w:val="sk-SK"/>
        </w:rPr>
        <w:t xml:space="preserve">aj </w:t>
      </w:r>
      <w:r w:rsidRPr="00352A1D">
        <w:rPr>
          <w:rFonts w:cs="Arial"/>
          <w:szCs w:val="19"/>
          <w:lang w:val="sk-SK"/>
        </w:rPr>
        <w:t xml:space="preserve">„EŠIF“) – päť štrukturálnych a investičných fondov EÚ, ktoré sa riadia súborom jednotných pravidiel: </w:t>
      </w:r>
      <w:r w:rsidRPr="00352A1D">
        <w:rPr>
          <w:rFonts w:cs="Arial"/>
          <w:szCs w:val="19"/>
          <w:bdr w:val="none" w:sz="0" w:space="0" w:color="auto" w:frame="1"/>
          <w:lang w:val="sk-SK"/>
        </w:rPr>
        <w:t>Európsky fond regionálneho rozvoja</w:t>
      </w:r>
      <w:r w:rsidRPr="00352A1D">
        <w:rPr>
          <w:rStyle w:val="apple-converted-space"/>
          <w:rFonts w:cs="Arial"/>
          <w:color w:val="074B8C"/>
          <w:szCs w:val="19"/>
          <w:bdr w:val="none" w:sz="0" w:space="0" w:color="auto" w:frame="1"/>
          <w:lang w:val="sk-SK"/>
        </w:rPr>
        <w:t xml:space="preserve"> </w:t>
      </w:r>
      <w:r w:rsidRPr="00352A1D">
        <w:rPr>
          <w:rFonts w:cs="Arial"/>
          <w:szCs w:val="19"/>
          <w:lang w:val="sk-SK"/>
        </w:rPr>
        <w:t xml:space="preserve">(EFRR), </w:t>
      </w:r>
      <w:r w:rsidRPr="00352A1D">
        <w:rPr>
          <w:rFonts w:cs="Arial"/>
          <w:szCs w:val="19"/>
          <w:bdr w:val="none" w:sz="0" w:space="0" w:color="auto" w:frame="1"/>
          <w:lang w:val="sk-SK"/>
        </w:rPr>
        <w:t>Európsky sociálny fond</w:t>
      </w:r>
      <w:r w:rsidRPr="00352A1D">
        <w:rPr>
          <w:rStyle w:val="apple-converted-space"/>
          <w:rFonts w:cs="Arial"/>
          <w:color w:val="074B8C"/>
          <w:szCs w:val="19"/>
          <w:bdr w:val="none" w:sz="0" w:space="0" w:color="auto" w:frame="1"/>
          <w:lang w:val="sk-SK"/>
        </w:rPr>
        <w:t xml:space="preserve"> </w:t>
      </w:r>
      <w:r w:rsidRPr="00352A1D">
        <w:rPr>
          <w:rFonts w:cs="Arial"/>
          <w:szCs w:val="19"/>
          <w:lang w:val="sk-SK"/>
        </w:rPr>
        <w:t xml:space="preserve">(ESF), </w:t>
      </w:r>
      <w:r w:rsidRPr="00352A1D">
        <w:rPr>
          <w:rFonts w:cs="Arial"/>
          <w:szCs w:val="19"/>
          <w:bdr w:val="none" w:sz="0" w:space="0" w:color="auto" w:frame="1"/>
          <w:lang w:val="sk-SK"/>
        </w:rPr>
        <w:t>Kohézny fond</w:t>
      </w:r>
      <w:r w:rsidRPr="00352A1D">
        <w:rPr>
          <w:rStyle w:val="apple-converted-space"/>
          <w:rFonts w:cs="Arial"/>
          <w:color w:val="074B8C"/>
          <w:szCs w:val="19"/>
          <w:bdr w:val="none" w:sz="0" w:space="0" w:color="auto" w:frame="1"/>
          <w:lang w:val="sk-SK"/>
        </w:rPr>
        <w:t> </w:t>
      </w:r>
      <w:r w:rsidRPr="00352A1D">
        <w:rPr>
          <w:rFonts w:cs="Arial"/>
          <w:szCs w:val="19"/>
          <w:lang w:val="sk-SK"/>
        </w:rPr>
        <w:t xml:space="preserve">(KF), </w:t>
      </w:r>
      <w:r w:rsidRPr="00352A1D">
        <w:rPr>
          <w:rFonts w:cs="Arial"/>
          <w:szCs w:val="19"/>
          <w:bdr w:val="none" w:sz="0" w:space="0" w:color="auto" w:frame="1"/>
          <w:lang w:val="sk-SK"/>
        </w:rPr>
        <w:t>Európsky poľnohospodársky fond pre rozvoj vidieka</w:t>
      </w:r>
      <w:r w:rsidRPr="00352A1D">
        <w:rPr>
          <w:rStyle w:val="apple-converted-space"/>
          <w:rFonts w:cs="Arial"/>
          <w:szCs w:val="19"/>
          <w:lang w:val="sk-SK"/>
        </w:rPr>
        <w:t> </w:t>
      </w:r>
      <w:r w:rsidRPr="00352A1D">
        <w:rPr>
          <w:rFonts w:cs="Arial"/>
          <w:szCs w:val="19"/>
          <w:lang w:val="sk-SK"/>
        </w:rPr>
        <w:t xml:space="preserve">(EPFRV), </w:t>
      </w:r>
      <w:r w:rsidRPr="00352A1D">
        <w:rPr>
          <w:rFonts w:cs="Arial"/>
          <w:szCs w:val="19"/>
          <w:bdr w:val="none" w:sz="0" w:space="0" w:color="auto" w:frame="1"/>
          <w:lang w:val="sk-SK"/>
        </w:rPr>
        <w:t>Európsky námorný a rybársky fond</w:t>
      </w:r>
      <w:r w:rsidRPr="00352A1D">
        <w:rPr>
          <w:rStyle w:val="apple-converted-space"/>
          <w:rFonts w:cs="Arial"/>
          <w:szCs w:val="19"/>
          <w:lang w:val="sk-SK"/>
        </w:rPr>
        <w:t> </w:t>
      </w:r>
      <w:r w:rsidRPr="00352A1D">
        <w:rPr>
          <w:rFonts w:cs="Arial"/>
          <w:szCs w:val="19"/>
          <w:lang w:val="sk-SK"/>
        </w:rPr>
        <w:t>(ENRF).</w:t>
      </w:r>
    </w:p>
    <w:p w14:paraId="20CCF431"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Efektívnosť</w:t>
      </w:r>
      <w:r w:rsidRPr="00352A1D">
        <w:rPr>
          <w:rFonts w:cs="Arial"/>
          <w:szCs w:val="19"/>
          <w:lang w:val="sk-SK"/>
        </w:rPr>
        <w:t xml:space="preserve"> – maximalizovanie výsledkov činnosti vo vzťahu k disponibilným verejným prostriedkom. </w:t>
      </w:r>
    </w:p>
    <w:p w14:paraId="71C0C7ED"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Harmonogram realizácie aktivít projektu</w:t>
      </w:r>
      <w:r w:rsidRPr="00352A1D">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BC2BDEC" w14:textId="77777777" w:rsidR="00933101" w:rsidRPr="00352A1D" w:rsidRDefault="00933101" w:rsidP="00E3574F">
      <w:pPr>
        <w:pStyle w:val="BodyText1"/>
        <w:numPr>
          <w:ilvl w:val="0"/>
          <w:numId w:val="11"/>
        </w:numPr>
        <w:spacing w:before="120" w:after="120" w:line="288" w:lineRule="auto"/>
        <w:jc w:val="both"/>
        <w:rPr>
          <w:rFonts w:cs="Arial"/>
          <w:b/>
          <w:color w:val="auto"/>
          <w:lang w:val="sk-SK"/>
        </w:rPr>
      </w:pPr>
      <w:r w:rsidRPr="00352A1D">
        <w:rPr>
          <w:rFonts w:cs="Arial"/>
          <w:b/>
          <w:lang w:val="sk-SK"/>
        </w:rPr>
        <w:t>Hodnotiaci hárok</w:t>
      </w:r>
      <w:r w:rsidRPr="00352A1D">
        <w:rPr>
          <w:rFonts w:cs="Arial"/>
          <w:lang w:val="sk-SK"/>
        </w:rPr>
        <w:t xml:space="preserve"> –</w:t>
      </w:r>
      <w:r w:rsidR="00493719" w:rsidRPr="00352A1D">
        <w:rPr>
          <w:rFonts w:cs="Arial"/>
          <w:lang w:val="sk-SK"/>
        </w:rPr>
        <w:t xml:space="preserve"> </w:t>
      </w:r>
      <w:r w:rsidR="0043680D" w:rsidRPr="00352A1D">
        <w:rPr>
          <w:rFonts w:cs="Arial"/>
          <w:szCs w:val="19"/>
          <w:lang w:val="sk-SK"/>
        </w:rPr>
        <w:t>kon</w:t>
      </w:r>
      <w:r w:rsidR="00493719" w:rsidRPr="00352A1D">
        <w:rPr>
          <w:rFonts w:cs="Arial"/>
          <w:szCs w:val="19"/>
          <w:lang w:val="sk-SK"/>
        </w:rPr>
        <w:t>e</w:t>
      </w:r>
      <w:r w:rsidR="0043680D" w:rsidRPr="00352A1D">
        <w:rPr>
          <w:rFonts w:cs="Arial"/>
          <w:szCs w:val="19"/>
          <w:lang w:val="sk-SK"/>
        </w:rPr>
        <w:t>č</w:t>
      </w:r>
      <w:r w:rsidR="00493719" w:rsidRPr="00352A1D">
        <w:rPr>
          <w:rFonts w:cs="Arial"/>
          <w:szCs w:val="19"/>
          <w:lang w:val="sk-SK"/>
        </w:rPr>
        <w:t>ný výstup z </w:t>
      </w:r>
      <w:r w:rsidR="00C321F4" w:rsidRPr="00352A1D">
        <w:rPr>
          <w:rFonts w:cs="Arial"/>
          <w:szCs w:val="19"/>
          <w:lang w:val="sk-SK"/>
        </w:rPr>
        <w:t>od</w:t>
      </w:r>
      <w:r w:rsidR="00493719" w:rsidRPr="00352A1D">
        <w:rPr>
          <w:rFonts w:cs="Arial"/>
          <w:szCs w:val="19"/>
          <w:lang w:val="sk-SK"/>
        </w:rPr>
        <w:t xml:space="preserve">borného hodnotenia ŽoNFP obsahujúci </w:t>
      </w:r>
      <w:r w:rsidRPr="00352A1D">
        <w:rPr>
          <w:rFonts w:cs="Arial"/>
          <w:lang w:val="sk-SK"/>
        </w:rPr>
        <w:t>závery z odborného hodnotenia, ktoré predstavujú spoločné posúdenie hodnotiacich kritérií oboch hodnotiteľov. Obsahuje vyhodnotenie hodnotiacich kritérií, popis</w:t>
      </w:r>
      <w:r w:rsidR="006673A9" w:rsidRPr="00352A1D">
        <w:rPr>
          <w:rFonts w:cs="Arial"/>
          <w:lang w:val="sk-SK"/>
        </w:rPr>
        <w:t xml:space="preserve"> záverov z odborného hodnotenia</w:t>
      </w:r>
      <w:r w:rsidRPr="00352A1D">
        <w:rPr>
          <w:rFonts w:cs="Arial"/>
          <w:lang w:val="sk-SK"/>
        </w:rPr>
        <w:t xml:space="preserve"> </w:t>
      </w:r>
      <w:r w:rsidR="006673A9" w:rsidRPr="00352A1D">
        <w:rPr>
          <w:rFonts w:cs="Arial"/>
          <w:lang w:val="sk-SK"/>
        </w:rPr>
        <w:t>a</w:t>
      </w:r>
      <w:r w:rsidRPr="00352A1D">
        <w:rPr>
          <w:rFonts w:cs="Arial"/>
          <w:lang w:val="sk-SK"/>
        </w:rPr>
        <w:t xml:space="preserve">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48FCACB9"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Hospodárnosť</w:t>
      </w:r>
      <w:r w:rsidRPr="00352A1D">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w:t>
      </w:r>
      <w:r w:rsidR="004D327B" w:rsidRPr="00352A1D">
        <w:rPr>
          <w:rFonts w:cs="Arial"/>
          <w:szCs w:val="19"/>
          <w:lang w:val="sk-SK"/>
        </w:rPr>
        <w:t>realizácie projektu postupuje ekonomicky najvýhodnejším spôsobom, t.</w:t>
      </w:r>
      <w:r w:rsidRPr="00352A1D">
        <w:rPr>
          <w:rFonts w:cs="Arial"/>
          <w:szCs w:val="19"/>
          <w:lang w:val="sk-SK"/>
        </w:rPr>
        <w:t xml:space="preserve">j. náklady na akúkoľvek predrealizačnú, realizačnú či porealizačnú fázu projektu sú minimálne možné </w:t>
      </w:r>
      <w:r w:rsidR="004D327B" w:rsidRPr="00352A1D">
        <w:rPr>
          <w:rFonts w:cs="Arial"/>
          <w:szCs w:val="19"/>
          <w:lang w:val="sk-SK"/>
        </w:rPr>
        <w:t>pre</w:t>
      </w:r>
      <w:r w:rsidRPr="00352A1D">
        <w:rPr>
          <w:rFonts w:cs="Arial"/>
          <w:szCs w:val="19"/>
          <w:lang w:val="sk-SK"/>
        </w:rPr>
        <w:t xml:space="preserve"> </w:t>
      </w:r>
      <w:r w:rsidR="004D327B" w:rsidRPr="00352A1D">
        <w:rPr>
          <w:rFonts w:cs="Arial"/>
          <w:szCs w:val="19"/>
          <w:lang w:val="sk-SK"/>
        </w:rPr>
        <w:t>dosiahnutie</w:t>
      </w:r>
      <w:r w:rsidRPr="00352A1D">
        <w:rPr>
          <w:rFonts w:cs="Arial"/>
          <w:szCs w:val="19"/>
          <w:lang w:val="sk-SK"/>
        </w:rPr>
        <w:t xml:space="preserve"> účel</w:t>
      </w:r>
      <w:r w:rsidR="004D327B" w:rsidRPr="00352A1D">
        <w:rPr>
          <w:rFonts w:cs="Arial"/>
          <w:szCs w:val="19"/>
          <w:lang w:val="sk-SK"/>
        </w:rPr>
        <w:t>u v požadovanom rozsahu a kvalite.</w:t>
      </w:r>
    </w:p>
    <w:p w14:paraId="207B1292"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IT monitorovací systém 2014+ </w:t>
      </w:r>
      <w:r w:rsidRPr="00352A1D">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w:t>
      </w:r>
    </w:p>
    <w:p w14:paraId="2C842AF4" w14:textId="77777777" w:rsidR="00933101" w:rsidRPr="00352A1D" w:rsidRDefault="00933101" w:rsidP="00E3574F">
      <w:pPr>
        <w:pStyle w:val="BodyText1"/>
        <w:numPr>
          <w:ilvl w:val="0"/>
          <w:numId w:val="11"/>
        </w:numPr>
        <w:spacing w:before="120" w:after="120" w:line="288" w:lineRule="auto"/>
        <w:jc w:val="both"/>
        <w:rPr>
          <w:rFonts w:cs="Arial"/>
          <w:lang w:val="sk-SK"/>
        </w:rPr>
      </w:pPr>
      <w:r w:rsidRPr="00352A1D">
        <w:rPr>
          <w:rFonts w:cs="Arial"/>
          <w:b/>
          <w:lang w:val="sk-SK"/>
        </w:rPr>
        <w:t xml:space="preserve">Konflikt záujmov (zaujatosť) </w:t>
      </w:r>
      <w:r w:rsidRPr="00352A1D">
        <w:rPr>
          <w:rFonts w:cs="Arial"/>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6570AA28"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Merateľný ukazovateľ projektu – </w:t>
      </w:r>
      <w:r w:rsidRPr="00352A1D">
        <w:rPr>
          <w:rFonts w:cs="Arial"/>
          <w:szCs w:val="19"/>
          <w:lang w:val="sk-SK"/>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w:t>
      </w:r>
      <w:r w:rsidR="00C646CC" w:rsidRPr="00352A1D">
        <w:rPr>
          <w:rFonts w:cs="Arial"/>
          <w:szCs w:val="19"/>
          <w:lang w:val="sk-SK"/>
        </w:rPr>
        <w:t>obdobia U</w:t>
      </w:r>
      <w:r w:rsidRPr="00352A1D">
        <w:rPr>
          <w:rFonts w:cs="Arial"/>
          <w:szCs w:val="19"/>
          <w:lang w:val="sk-SK"/>
        </w:rPr>
        <w:t xml:space="preserve">držateľnosti Projektu. Merateľné ukazovatele odzrkadľujú skutočné dosahovanie pokroku na úrovni Projektu, priradzujú sa k hlavným Aktivitám Projektu a v zásade zodpovedajú výstupu Projektu. </w:t>
      </w:r>
    </w:p>
    <w:p w14:paraId="2E3CA05E"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lastRenderedPageBreak/>
        <w:t xml:space="preserve">Nenávratný finančný príspevok </w:t>
      </w:r>
      <w:r w:rsidRPr="00352A1D">
        <w:rPr>
          <w:rFonts w:cs="Arial"/>
          <w:szCs w:val="19"/>
          <w:lang w:val="sk-SK"/>
        </w:rPr>
        <w:t>(ďalej aj „NFP“) - suma finančných prostriedkov poskytnutá prijímateľovi na realizáciu aktivít projektu, vychádzajúc zo schválenej žiadosti o NFP, podľa podmienok zmluvy o poskytnutí NFP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w:t>
      </w:r>
      <w:r w:rsidR="00483741" w:rsidRPr="00352A1D">
        <w:rPr>
          <w:rFonts w:cs="Arial"/>
          <w:szCs w:val="19"/>
          <w:lang w:val="sk-SK"/>
        </w:rPr>
        <w:t>kt v súlade s podmienkami výzvy</w:t>
      </w:r>
      <w:r w:rsidRPr="00352A1D">
        <w:rPr>
          <w:rFonts w:cs="Arial"/>
          <w:szCs w:val="19"/>
          <w:lang w:val="sk-SK"/>
        </w:rPr>
        <w:t xml:space="preserve">. </w:t>
      </w:r>
    </w:p>
    <w:p w14:paraId="66E0F5D6"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Neoprávnené výdavky</w:t>
      </w:r>
      <w:r w:rsidRPr="00352A1D">
        <w:rPr>
          <w:rFonts w:cs="Arial"/>
          <w:szCs w:val="19"/>
          <w:lang w:val="sk-SK"/>
        </w:rPr>
        <w:t xml:space="preserve"> – výdavky projektu, ktoré nie sú oprávnenými výdavkami</w:t>
      </w:r>
      <w:r w:rsidR="00483741" w:rsidRPr="00352A1D">
        <w:rPr>
          <w:rFonts w:cs="Arial"/>
          <w:szCs w:val="19"/>
          <w:lang w:val="sk-SK"/>
        </w:rPr>
        <w:t xml:space="preserve"> na spolufinancovanie</w:t>
      </w:r>
      <w:r w:rsidRPr="00352A1D">
        <w:rPr>
          <w:rFonts w:cs="Arial"/>
          <w:szCs w:val="19"/>
          <w:lang w:val="sk-SK"/>
        </w:rPr>
        <w:t xml:space="preserve">; ide najmä o výdavky, ktoré sú v rozpore so zmluvou o poskytnutí NFP (napr. vznikli mimo obdobia oprávnenosti výdavkov, boli predmetom financovania inej nenávratnej pomoci, patria do skupiny výdavkov neoprávnenej na spolufinancovanie z prostriedkov </w:t>
      </w:r>
      <w:r w:rsidR="00483741" w:rsidRPr="00352A1D">
        <w:rPr>
          <w:rFonts w:cs="Arial"/>
          <w:szCs w:val="19"/>
          <w:lang w:val="sk-SK"/>
        </w:rPr>
        <w:t>IR</w:t>
      </w:r>
      <w:r w:rsidRPr="00352A1D">
        <w:rPr>
          <w:rFonts w:cs="Arial"/>
          <w:szCs w:val="19"/>
          <w:lang w:val="sk-SK"/>
        </w:rPr>
        <w:t xml:space="preserve">OP, nesúvisia s činnosťami nevyhnutnými pre úspešnú realizáciu a ukončenie projektu, alebo sú v rozpore s inými podmienkami pre oprávnenosť výdavkov definovaných v </w:t>
      </w:r>
      <w:r w:rsidR="00221FD4" w:rsidRPr="00352A1D">
        <w:rPr>
          <w:rFonts w:cs="Arial"/>
          <w:szCs w:val="19"/>
          <w:lang w:val="sk-SK"/>
        </w:rPr>
        <w:t>článku „Oprávnené výdavky“</w:t>
      </w:r>
      <w:r w:rsidRPr="00352A1D">
        <w:rPr>
          <w:rFonts w:cs="Arial"/>
          <w:szCs w:val="19"/>
          <w:lang w:val="sk-SK"/>
        </w:rPr>
        <w:t xml:space="preserve"> </w:t>
      </w:r>
      <w:r w:rsidR="00221FD4" w:rsidRPr="00352A1D">
        <w:rPr>
          <w:rFonts w:cs="Arial"/>
          <w:szCs w:val="19"/>
          <w:lang w:val="sk-SK"/>
        </w:rPr>
        <w:t>Všeobecných zmluvných podmienok</w:t>
      </w:r>
      <w:r w:rsidRPr="00352A1D">
        <w:rPr>
          <w:rFonts w:cs="Arial"/>
          <w:szCs w:val="19"/>
          <w:lang w:val="sk-SK"/>
        </w:rPr>
        <w:t>), alebo sú v rozpore s podmienkami príslušnej výzvy.</w:t>
      </w:r>
    </w:p>
    <w:p w14:paraId="5F43FBB7" w14:textId="77777777" w:rsidR="00933101" w:rsidRPr="00352A1D" w:rsidRDefault="00933101" w:rsidP="00E3574F">
      <w:pPr>
        <w:pStyle w:val="BodyText1"/>
        <w:numPr>
          <w:ilvl w:val="0"/>
          <w:numId w:val="11"/>
        </w:numPr>
        <w:spacing w:before="120" w:after="120" w:line="288" w:lineRule="auto"/>
        <w:jc w:val="both"/>
        <w:rPr>
          <w:rFonts w:cs="Arial"/>
          <w:sz w:val="24"/>
          <w:szCs w:val="24"/>
          <w:lang w:val="sk-SK"/>
        </w:rPr>
      </w:pPr>
      <w:r w:rsidRPr="00352A1D">
        <w:rPr>
          <w:rFonts w:cs="Arial"/>
          <w:b/>
          <w:lang w:val="sk-SK"/>
        </w:rPr>
        <w:t xml:space="preserve">Nezrovnalosť </w:t>
      </w:r>
      <w:r w:rsidRPr="00352A1D">
        <w:rPr>
          <w:rFonts w:cs="Arial"/>
          <w:lang w:val="sk-SK"/>
        </w:rPr>
        <w:t>-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4E1C87AD" w14:textId="5D93184E" w:rsidR="00933101" w:rsidRPr="00352A1D" w:rsidRDefault="00933101" w:rsidP="00E3574F">
      <w:pPr>
        <w:pStyle w:val="BodyText1"/>
        <w:numPr>
          <w:ilvl w:val="0"/>
          <w:numId w:val="11"/>
        </w:numPr>
        <w:spacing w:before="120" w:after="120" w:line="288" w:lineRule="auto"/>
        <w:jc w:val="both"/>
        <w:rPr>
          <w:rFonts w:cs="Arial"/>
          <w:lang w:val="sk-SK"/>
        </w:rPr>
      </w:pPr>
      <w:r w:rsidRPr="00352A1D">
        <w:rPr>
          <w:rFonts w:cs="Arial"/>
          <w:b/>
          <w:lang w:val="sk-SK"/>
        </w:rPr>
        <w:t>Odborný hodnotiteľ</w:t>
      </w:r>
      <w:r w:rsidRPr="00352A1D">
        <w:rPr>
          <w:rFonts w:cs="Arial"/>
          <w:lang w:val="sk-SK"/>
        </w:rPr>
        <w:t xml:space="preserve"> – je odborník </w:t>
      </w:r>
      <w:r w:rsidR="00D6668C" w:rsidRPr="00352A1D">
        <w:rPr>
          <w:rFonts w:cs="Arial"/>
          <w:szCs w:val="19"/>
          <w:lang w:val="sk-SK"/>
        </w:rPr>
        <w:t>oprávnený</w:t>
      </w:r>
      <w:r w:rsidR="006D192F" w:rsidRPr="00352A1D">
        <w:rPr>
          <w:rFonts w:cs="Arial"/>
          <w:szCs w:val="19"/>
          <w:lang w:val="sk-SK"/>
        </w:rPr>
        <w:t xml:space="preserve"> </w:t>
      </w:r>
      <w:r w:rsidR="00DF6C47" w:rsidRPr="00352A1D">
        <w:rPr>
          <w:rFonts w:cs="Arial"/>
          <w:szCs w:val="19"/>
          <w:lang w:val="sk-SK"/>
        </w:rPr>
        <w:t>vykonávať</w:t>
      </w:r>
      <w:r w:rsidRPr="00352A1D">
        <w:rPr>
          <w:rFonts w:cs="Arial"/>
          <w:szCs w:val="19"/>
          <w:lang w:val="sk-SK"/>
        </w:rPr>
        <w:t xml:space="preserve"> odborné</w:t>
      </w:r>
      <w:r w:rsidRPr="00352A1D">
        <w:rPr>
          <w:rFonts w:cs="Arial"/>
          <w:lang w:val="sk-SK"/>
        </w:rPr>
        <w:t xml:space="preserve"> hodnotenia </w:t>
      </w:r>
      <w:r w:rsidR="006D192F" w:rsidRPr="00352A1D">
        <w:rPr>
          <w:rFonts w:cs="Arial"/>
          <w:szCs w:val="19"/>
          <w:lang w:val="sk-SK"/>
        </w:rPr>
        <w:t>Ž</w:t>
      </w:r>
      <w:r w:rsidRPr="00352A1D">
        <w:rPr>
          <w:rFonts w:cs="Arial"/>
          <w:szCs w:val="19"/>
          <w:lang w:val="sk-SK"/>
        </w:rPr>
        <w:t>oNFP</w:t>
      </w:r>
      <w:r w:rsidR="00D6668C" w:rsidRPr="00352A1D">
        <w:rPr>
          <w:rFonts w:cs="Arial"/>
          <w:szCs w:val="19"/>
          <w:lang w:val="sk-SK"/>
        </w:rPr>
        <w:t xml:space="preserve"> v rámci konkrétnej výzvy</w:t>
      </w:r>
      <w:r w:rsidR="006D192F" w:rsidRPr="00352A1D">
        <w:rPr>
          <w:rFonts w:cs="Arial"/>
          <w:szCs w:val="19"/>
          <w:lang w:val="sk-SK"/>
        </w:rPr>
        <w:t>,</w:t>
      </w:r>
      <w:r w:rsidR="00D6668C" w:rsidRPr="00352A1D">
        <w:rPr>
          <w:rFonts w:cs="Arial"/>
          <w:szCs w:val="19"/>
          <w:lang w:val="sk-SK"/>
        </w:rPr>
        <w:t xml:space="preserve"> priradený </w:t>
      </w:r>
      <w:r w:rsidR="006D192F" w:rsidRPr="00352A1D">
        <w:rPr>
          <w:rFonts w:cs="Arial"/>
          <w:szCs w:val="19"/>
          <w:lang w:val="sk-SK"/>
        </w:rPr>
        <w:t>k ŽoNFP prostredníctvom náhodného výberu z databázy odborných hodnotiteľov</w:t>
      </w:r>
      <w:r w:rsidRPr="00352A1D">
        <w:rPr>
          <w:rFonts w:cs="Arial"/>
          <w:szCs w:val="19"/>
          <w:lang w:val="sk-SK"/>
        </w:rPr>
        <w:t xml:space="preserve">. </w:t>
      </w:r>
      <w:r w:rsidR="006D192F" w:rsidRPr="00352A1D">
        <w:rPr>
          <w:rFonts w:cs="Arial"/>
          <w:szCs w:val="19"/>
          <w:lang w:val="sk-SK"/>
        </w:rPr>
        <w:t>Prvotný v</w:t>
      </w:r>
      <w:r w:rsidRPr="00352A1D">
        <w:rPr>
          <w:rFonts w:cs="Arial"/>
          <w:szCs w:val="19"/>
          <w:lang w:val="sk-SK"/>
        </w:rPr>
        <w:t xml:space="preserve">ýber </w:t>
      </w:r>
      <w:r w:rsidR="006D192F" w:rsidRPr="00352A1D">
        <w:rPr>
          <w:rFonts w:cs="Arial"/>
          <w:szCs w:val="19"/>
          <w:lang w:val="sk-SK"/>
        </w:rPr>
        <w:t>odborných</w:t>
      </w:r>
      <w:r w:rsidR="006D192F" w:rsidRPr="00352A1D">
        <w:rPr>
          <w:rFonts w:cs="Arial"/>
          <w:lang w:val="sk-SK"/>
        </w:rPr>
        <w:t xml:space="preserve"> hodnotiteľov</w:t>
      </w:r>
      <w:r w:rsidRPr="00352A1D">
        <w:rPr>
          <w:rFonts w:cs="Arial"/>
          <w:lang w:val="sk-SK"/>
        </w:rPr>
        <w:t xml:space="preserve"> zabezpečuje RO</w:t>
      </w:r>
      <w:r w:rsidR="00010737">
        <w:rPr>
          <w:rFonts w:cs="Arial"/>
          <w:lang w:val="sk-SK"/>
        </w:rPr>
        <w:t xml:space="preserve"> v spolupráci s </w:t>
      </w:r>
      <w:r w:rsidR="00483741" w:rsidRPr="00352A1D">
        <w:rPr>
          <w:rFonts w:cs="Arial"/>
          <w:lang w:val="sk-SK"/>
        </w:rPr>
        <w:t>SO</w:t>
      </w:r>
      <w:r w:rsidRPr="00352A1D">
        <w:rPr>
          <w:rFonts w:cs="Arial"/>
          <w:lang w:val="sk-SK"/>
        </w:rPr>
        <w:t xml:space="preserve"> na základe jasných a transparentných kritérií</w:t>
      </w:r>
      <w:r w:rsidR="00D6668C" w:rsidRPr="00352A1D">
        <w:rPr>
          <w:rFonts w:cs="Arial"/>
          <w:szCs w:val="19"/>
          <w:lang w:val="sk-SK"/>
        </w:rPr>
        <w:t xml:space="preserve"> prostredníctvom vyhlásenia transparentnej výzvy</w:t>
      </w:r>
      <w:r w:rsidR="006D192F" w:rsidRPr="00352A1D">
        <w:rPr>
          <w:rFonts w:cs="Arial"/>
          <w:szCs w:val="19"/>
          <w:lang w:val="sk-SK"/>
        </w:rPr>
        <w:t xml:space="preserve"> na výber odborných hodnotiteľov</w:t>
      </w:r>
      <w:r w:rsidRPr="00352A1D">
        <w:rPr>
          <w:rFonts w:cs="Arial"/>
          <w:lang w:val="sk-SK"/>
        </w:rPr>
        <w:t xml:space="preserve">. </w:t>
      </w:r>
    </w:p>
    <w:p w14:paraId="378DDCC7" w14:textId="77777777" w:rsidR="00933101" w:rsidRPr="00352A1D" w:rsidRDefault="00933101" w:rsidP="00E3574F">
      <w:pPr>
        <w:pStyle w:val="BodyText1"/>
        <w:numPr>
          <w:ilvl w:val="0"/>
          <w:numId w:val="11"/>
        </w:numPr>
        <w:spacing w:before="120" w:after="120" w:line="288" w:lineRule="auto"/>
        <w:jc w:val="both"/>
        <w:rPr>
          <w:rFonts w:cs="Arial"/>
          <w:b/>
          <w:lang w:val="sk-SK"/>
        </w:rPr>
      </w:pPr>
      <w:r w:rsidRPr="00352A1D">
        <w:rPr>
          <w:rFonts w:cs="Arial"/>
          <w:b/>
          <w:lang w:val="sk-SK"/>
        </w:rPr>
        <w:t xml:space="preserve">Operácia </w:t>
      </w:r>
      <w:r w:rsidRPr="00352A1D">
        <w:rPr>
          <w:rFonts w:cs="Arial"/>
          <w:lang w:val="sk-SK"/>
        </w:rPr>
        <w:t>– projekt alebo súbor projektov vybraných riadiacim orgánom príslušného programu, alebo na jeho zodpovednosť, ktorého vykonávanie prispieva k dosiahnutiu cieľov príslušného špecifického cieľa alebo cieľov prioritnej osi alebo prioritných osí. V prípade finančných nástrojov operáciu tvoria finančné príspevky z programu na finančné nástroje a následná finančná podpora, ktorú poskytujú finančné nástroje.</w:t>
      </w:r>
    </w:p>
    <w:p w14:paraId="585B8B78"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Operačný program</w:t>
      </w:r>
      <w:r w:rsidRPr="00352A1D">
        <w:rPr>
          <w:rFonts w:cs="Arial"/>
          <w:szCs w:val="19"/>
          <w:lang w:val="sk-SK"/>
        </w:rPr>
        <w:t xml:space="preserve"> - dokument predložený členským štátom a schválený EÚ, ktorý určuje stratégiu rozvoja pomocou jednotného súboru priorít, ktorá sa má realizovať s pomocou fondu.</w:t>
      </w:r>
    </w:p>
    <w:p w14:paraId="4B0257E1"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Oprávnené výdavky</w:t>
      </w:r>
      <w:r w:rsidRPr="00352A1D">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w:t>
      </w:r>
      <w:r w:rsidR="00483741" w:rsidRPr="00352A1D">
        <w:rPr>
          <w:rFonts w:cs="Arial"/>
          <w:szCs w:val="19"/>
          <w:lang w:val="sk-SK"/>
        </w:rPr>
        <w:t>amentu a Rady (EÚ) č. 1299/2013.</w:t>
      </w:r>
    </w:p>
    <w:p w14:paraId="6D3C1F33" w14:textId="77777777" w:rsidR="00941A8C" w:rsidRPr="00EB6227" w:rsidRDefault="00941A8C" w:rsidP="00941A8C">
      <w:pPr>
        <w:pStyle w:val="Bulletslevel1"/>
        <w:numPr>
          <w:ilvl w:val="0"/>
          <w:numId w:val="11"/>
        </w:numPr>
        <w:spacing w:line="288" w:lineRule="auto"/>
        <w:jc w:val="both"/>
        <w:rPr>
          <w:rFonts w:cs="Arial"/>
          <w:szCs w:val="19"/>
          <w:lang w:val="sk-SK"/>
        </w:rPr>
      </w:pPr>
      <w:r>
        <w:rPr>
          <w:rFonts w:cs="Arial"/>
          <w:b/>
          <w:szCs w:val="19"/>
          <w:lang w:val="sk-SK"/>
        </w:rPr>
        <w:t xml:space="preserve">Opakované odborné hodnotenie ŽoNFP </w:t>
      </w:r>
      <w:r w:rsidRPr="00EB6227">
        <w:rPr>
          <w:rFonts w:cs="Arial"/>
          <w:szCs w:val="19"/>
          <w:lang w:val="sk-SK"/>
        </w:rPr>
        <w:t xml:space="preserve">– opätovné hodnotenie ŽoNFP </w:t>
      </w:r>
      <w:r>
        <w:rPr>
          <w:rFonts w:cs="Arial"/>
          <w:szCs w:val="19"/>
          <w:lang w:val="sk-SK"/>
        </w:rPr>
        <w:t>rovnakými</w:t>
      </w:r>
      <w:r w:rsidRPr="00EB6227">
        <w:rPr>
          <w:rFonts w:cs="Arial"/>
          <w:szCs w:val="19"/>
          <w:lang w:val="sk-SK"/>
        </w:rPr>
        <w:t xml:space="preserve"> odborným</w:t>
      </w:r>
      <w:r>
        <w:rPr>
          <w:rFonts w:cs="Arial"/>
          <w:szCs w:val="19"/>
          <w:lang w:val="sk-SK"/>
        </w:rPr>
        <w:t>i</w:t>
      </w:r>
      <w:r w:rsidRPr="00EB6227">
        <w:rPr>
          <w:rFonts w:cs="Arial"/>
          <w:szCs w:val="19"/>
          <w:lang w:val="sk-SK"/>
        </w:rPr>
        <w:t xml:space="preserve"> hodnotiteľm</w:t>
      </w:r>
      <w:r>
        <w:rPr>
          <w:rFonts w:cs="Arial"/>
          <w:szCs w:val="19"/>
          <w:lang w:val="sk-SK"/>
        </w:rPr>
        <w:t>i, ktorí pôvodne hodnotili ŽoNFP</w:t>
      </w:r>
      <w:r w:rsidRPr="00EB6227">
        <w:rPr>
          <w:rFonts w:cs="Arial"/>
          <w:szCs w:val="19"/>
          <w:lang w:val="sk-SK"/>
        </w:rPr>
        <w:t xml:space="preserve">. Vyžaduje sa </w:t>
      </w:r>
      <w:r>
        <w:rPr>
          <w:rFonts w:cs="Arial"/>
          <w:szCs w:val="19"/>
          <w:lang w:val="sk-SK"/>
        </w:rPr>
        <w:t xml:space="preserve">napr. </w:t>
      </w:r>
      <w:r w:rsidRPr="00EB6227">
        <w:rPr>
          <w:rFonts w:cs="Arial"/>
          <w:szCs w:val="19"/>
          <w:lang w:val="sk-SK"/>
        </w:rPr>
        <w:t xml:space="preserve">v prípade, ak </w:t>
      </w:r>
      <w:r w:rsidRPr="00BA0570">
        <w:rPr>
          <w:rFonts w:cs="Arial"/>
          <w:szCs w:val="19"/>
          <w:lang w:val="sk-SK"/>
        </w:rPr>
        <w:t>zo strany odborných hodnotiteľov došlo k zlej interpretáci</w:t>
      </w:r>
      <w:r>
        <w:rPr>
          <w:rFonts w:cs="Arial"/>
          <w:szCs w:val="19"/>
          <w:lang w:val="sk-SK"/>
        </w:rPr>
        <w:t>i</w:t>
      </w:r>
      <w:r w:rsidRPr="00BA0570">
        <w:rPr>
          <w:rFonts w:cs="Arial"/>
          <w:szCs w:val="19"/>
          <w:lang w:val="sk-SK"/>
        </w:rPr>
        <w:t xml:space="preserve"> hodnotiaceho kritéria a k jeho chybnému vyhodnoteniu</w:t>
      </w:r>
      <w:r>
        <w:rPr>
          <w:rFonts w:cs="Arial"/>
          <w:szCs w:val="19"/>
          <w:lang w:val="sk-SK"/>
        </w:rPr>
        <w:t>.</w:t>
      </w:r>
    </w:p>
    <w:p w14:paraId="33F2320C" w14:textId="18D9F6D3"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Oprávnenosť </w:t>
      </w:r>
      <w:r w:rsidRPr="00352A1D">
        <w:rPr>
          <w:rFonts w:cs="Arial"/>
          <w:szCs w:val="19"/>
          <w:lang w:val="sk-SK"/>
        </w:rPr>
        <w:t xml:space="preserve">- je charakterizovaná ako súlad projektu s osobnými, vecnými, finančnými, územnými a časovými predpokladmi poskytnutia pomoci určenými riadiacim orgánom vo výzve na predkladanie žiadostí </w:t>
      </w:r>
      <w:r w:rsidR="009B14E1" w:rsidRPr="00352A1D">
        <w:rPr>
          <w:rFonts w:cs="Arial"/>
          <w:szCs w:val="19"/>
          <w:lang w:val="sk-SK"/>
        </w:rPr>
        <w:t>o NFP.</w:t>
      </w:r>
    </w:p>
    <w:p w14:paraId="6D76D1FF"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Partnerská dohoda </w:t>
      </w:r>
      <w:r w:rsidRPr="00352A1D">
        <w:rPr>
          <w:rFonts w:cs="Arial"/>
          <w:szCs w:val="19"/>
          <w:lang w:val="sk-SK"/>
        </w:rPr>
        <w:t xml:space="preserve">– dokument vypracovaný členským štátom v spolupráci s partnermi, ktorý nastavuje stratégiu, priority a implementačný mechanizmus európskych štrukturálnych a investičných </w:t>
      </w:r>
      <w:r w:rsidRPr="00352A1D">
        <w:rPr>
          <w:rFonts w:cs="Arial"/>
          <w:szCs w:val="19"/>
          <w:lang w:val="sk-SK"/>
        </w:rPr>
        <w:lastRenderedPageBreak/>
        <w:t>fondov s cieľom efektívne a účinne dosahovať ciele stratégie Európa 2020. Partnerskú dohodu schvaľuje Európska komisia.</w:t>
      </w:r>
    </w:p>
    <w:p w14:paraId="02630319" w14:textId="77777777" w:rsidR="00933101" w:rsidRPr="00352A1D" w:rsidRDefault="00B32AA7" w:rsidP="00E3574F">
      <w:pPr>
        <w:pStyle w:val="BodyText1"/>
        <w:numPr>
          <w:ilvl w:val="0"/>
          <w:numId w:val="11"/>
        </w:numPr>
        <w:spacing w:before="120" w:after="120" w:line="288" w:lineRule="auto"/>
        <w:jc w:val="both"/>
        <w:rPr>
          <w:rFonts w:cs="Arial"/>
          <w:b/>
          <w:lang w:val="sk-SK"/>
        </w:rPr>
      </w:pPr>
      <w:r w:rsidRPr="00352A1D">
        <w:rPr>
          <w:rFonts w:cs="Arial"/>
          <w:b/>
          <w:lang w:val="sk-SK"/>
        </w:rPr>
        <w:t>P</w:t>
      </w:r>
      <w:r w:rsidR="00933101" w:rsidRPr="00352A1D">
        <w:rPr>
          <w:rFonts w:cs="Arial"/>
          <w:b/>
          <w:lang w:val="sk-SK"/>
        </w:rPr>
        <w:t xml:space="preserve">omoc de minimis </w:t>
      </w:r>
      <w:r w:rsidR="00C60D75" w:rsidRPr="00352A1D">
        <w:rPr>
          <w:rFonts w:cs="Arial"/>
          <w:lang w:val="sk-SK"/>
        </w:rPr>
        <w:t>–</w:t>
      </w:r>
      <w:r w:rsidR="00933101" w:rsidRPr="00352A1D">
        <w:rPr>
          <w:rFonts w:cs="Arial"/>
          <w:lang w:val="sk-SK"/>
        </w:rPr>
        <w:t xml:space="preserve"> </w:t>
      </w:r>
      <w:r w:rsidR="00C60D75" w:rsidRPr="00352A1D">
        <w:rPr>
          <w:rFonts w:cs="Arial"/>
          <w:lang w:val="sk-SK"/>
        </w:rPr>
        <w:t xml:space="preserve">štátna </w:t>
      </w:r>
      <w:r w:rsidR="00933101" w:rsidRPr="00352A1D">
        <w:rPr>
          <w:rFonts w:cs="Arial"/>
          <w:lang w:val="sk-SK"/>
        </w:rPr>
        <w:t>pomoc poskytnutá akémukoľvek podniku, ktorá neprekročí súhrnne v prepočte 200 000 EUR v priebehu akéhokoľvek obdobia troch fiškálnych rokov a jej poskytnutie je v súlade s právnym predpisom EÚ o poskytnutí pomoci "de minimis". Výška pomoci "de minimis" pre podniky poskytujúce služby všeobecného hospodárskeho záujmu nesmie prekročiť 500 000 EUR za akékoľvek obdobie troch fiškálnych rokov.</w:t>
      </w:r>
    </w:p>
    <w:p w14:paraId="2B7A9972"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Prijímateľ </w:t>
      </w:r>
      <w:r w:rsidRPr="00352A1D">
        <w:rPr>
          <w:rFonts w:cs="Arial"/>
          <w:szCs w:val="19"/>
          <w:lang w:val="sk-SK"/>
        </w:rPr>
        <w:t xml:space="preserve">- súkromná alebo verejná právnická osoba, </w:t>
      </w:r>
      <w:r w:rsidR="00157C9F" w:rsidRPr="00352A1D">
        <w:rPr>
          <w:rFonts w:cs="Arial"/>
          <w:szCs w:val="19"/>
          <w:lang w:val="sk-SK"/>
        </w:rPr>
        <w:t>resp. ak</w:t>
      </w:r>
      <w:r w:rsidRPr="00352A1D">
        <w:rPr>
          <w:rFonts w:cs="Arial"/>
          <w:szCs w:val="19"/>
          <w:lang w:val="sk-SK"/>
        </w:rPr>
        <w:t xml:space="preserve"> fyzická osoba, zodpovedná za začatie alebo za začatie a implementáciu operácií.</w:t>
      </w:r>
      <w:r w:rsidR="00157C9F" w:rsidRPr="00352A1D">
        <w:rPr>
          <w:rFonts w:cs="Arial"/>
          <w:szCs w:val="19"/>
          <w:lang w:val="sk-SK"/>
        </w:rPr>
        <w:t xml:space="preserve"> Prijímateľom je osoba od nadobudnutia účinnosti zmluvy podľa § 25 zákona č. 292/2014 Z. z. o príspevku poskytovanom z európskych štrukturálnych a investičných fondov a o zmene a doplnení niektorých zákonov</w:t>
      </w:r>
      <w:r w:rsidR="00C56D95" w:rsidRPr="00352A1D">
        <w:rPr>
          <w:rFonts w:cs="Arial"/>
          <w:szCs w:val="19"/>
          <w:lang w:val="sk-SK"/>
        </w:rPr>
        <w:t xml:space="preserve"> (ďalej aj „zákon o príspevku z EŠIF“)</w:t>
      </w:r>
      <w:r w:rsidR="00157C9F" w:rsidRPr="00352A1D">
        <w:rPr>
          <w:rFonts w:cs="Arial"/>
          <w:szCs w:val="19"/>
          <w:lang w:val="sk-SK"/>
        </w:rPr>
        <w:t xml:space="preserve"> alebo podľa právoplatnosti rozhodnutia o schválení žiadosti podľa § 16 ods. 2 zákona o príspevku </w:t>
      </w:r>
      <w:r w:rsidR="00C56D95" w:rsidRPr="00352A1D">
        <w:rPr>
          <w:rFonts w:cs="Arial"/>
          <w:szCs w:val="19"/>
          <w:lang w:val="sk-SK"/>
        </w:rPr>
        <w:t>z EŠIF</w:t>
      </w:r>
      <w:r w:rsidR="00157C9F" w:rsidRPr="00352A1D">
        <w:rPr>
          <w:rFonts w:cs="Arial"/>
          <w:szCs w:val="19"/>
          <w:lang w:val="sk-SK"/>
        </w:rPr>
        <w:t>, ktorej bola schválená žiadosť v konaní podľa tohto zákona. Z hľadiska pravidiel štátnej pomoci je dátumom poskytnutia pomoci podľa schém štátnej pomoci a schém pomoci de minimis dátum, keď je prijímateľovi priznané zákonné právo prijať pomoc v súlade s uplatniteľným vnútroštátnym právnym poriadkom.</w:t>
      </w:r>
    </w:p>
    <w:p w14:paraId="195D6936"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Prioritná os </w:t>
      </w:r>
      <w:r w:rsidRPr="00352A1D">
        <w:rPr>
          <w:rFonts w:cs="Arial"/>
          <w:szCs w:val="19"/>
          <w:lang w:val="sk-SK"/>
        </w:rPr>
        <w:t xml:space="preserve">- jedna z priorít stratégie v programe, ktorá sa skladá zo skupiny navzájom súvisiacich operácií (aktivít) s konkrétnymi, merateľnými cieľmi. </w:t>
      </w:r>
    </w:p>
    <w:p w14:paraId="2F99E8FA"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Projekt</w:t>
      </w:r>
      <w:r w:rsidRPr="00352A1D">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poskytnutí NFP, resp. s rozhodnutím o schválení žiadosti o NFP (v prípade, ak je prijímateľ a </w:t>
      </w:r>
      <w:r w:rsidR="00A07C84" w:rsidRPr="00352A1D">
        <w:rPr>
          <w:rFonts w:cs="Arial"/>
          <w:szCs w:val="19"/>
          <w:lang w:val="sk-SK"/>
        </w:rPr>
        <w:t>poskytovateľ</w:t>
      </w:r>
      <w:r w:rsidRPr="00352A1D">
        <w:rPr>
          <w:rFonts w:cs="Arial"/>
          <w:szCs w:val="19"/>
          <w:lang w:val="sk-SK"/>
        </w:rPr>
        <w:t xml:space="preserve"> tá istá osoba).</w:t>
      </w:r>
    </w:p>
    <w:p w14:paraId="3E8B86AD" w14:textId="77777777" w:rsidR="00174ACE" w:rsidRPr="00352A1D" w:rsidRDefault="00174ACE"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Projektový zámer – </w:t>
      </w:r>
      <w:r w:rsidRPr="00352A1D">
        <w:rPr>
          <w:rFonts w:cs="Arial"/>
          <w:szCs w:val="19"/>
          <w:lang w:val="sk-SK"/>
        </w:rPr>
        <w:t>podľa § 18 ods. 2 zá</w:t>
      </w:r>
      <w:r w:rsidR="00194E85" w:rsidRPr="00352A1D">
        <w:rPr>
          <w:rFonts w:cs="Arial"/>
          <w:szCs w:val="19"/>
          <w:lang w:val="sk-SK"/>
        </w:rPr>
        <w:t>k</w:t>
      </w:r>
      <w:r w:rsidRPr="00352A1D">
        <w:rPr>
          <w:rFonts w:cs="Arial"/>
          <w:szCs w:val="19"/>
          <w:lang w:val="sk-SK"/>
        </w:rPr>
        <w:t xml:space="preserve">ona </w:t>
      </w:r>
      <w:r w:rsidRPr="00352A1D">
        <w:rPr>
          <w:lang w:val="sk-SK"/>
        </w:rPr>
        <w:t xml:space="preserve">o príspevku </w:t>
      </w:r>
      <w:r w:rsidR="00C56D95" w:rsidRPr="00352A1D">
        <w:rPr>
          <w:lang w:val="sk-SK"/>
        </w:rPr>
        <w:t>z EŠIF</w:t>
      </w:r>
      <w:r w:rsidRPr="00352A1D">
        <w:rPr>
          <w:lang w:val="sk-SK"/>
        </w:rPr>
        <w:t xml:space="preserve"> ide o súhrn informácií o projekte alebo viacerých projektoch požadovaných vo výzve na predkladanie projektových zámerov, ktorý žiadateľ navrhuje na realizáciu v prípade schválenia žiadosti.</w:t>
      </w:r>
    </w:p>
    <w:p w14:paraId="09BA7C1C"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Riadiaci orgán </w:t>
      </w:r>
      <w:r w:rsidRPr="00352A1D">
        <w:rPr>
          <w:rFonts w:cs="Arial"/>
          <w:szCs w:val="19"/>
          <w:lang w:val="sk-SK"/>
        </w:rPr>
        <w:t xml:space="preserve">(ďalej aj „RO“)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 </w:t>
      </w:r>
    </w:p>
    <w:p w14:paraId="5237E8CE" w14:textId="77777777" w:rsidR="001E1E1E" w:rsidRPr="00352A1D" w:rsidRDefault="001E1E1E" w:rsidP="00E3574F">
      <w:pPr>
        <w:widowControl w:val="0"/>
        <w:numPr>
          <w:ilvl w:val="0"/>
          <w:numId w:val="11"/>
        </w:numPr>
        <w:autoSpaceDE w:val="0"/>
        <w:autoSpaceDN w:val="0"/>
        <w:adjustRightInd w:val="0"/>
        <w:spacing w:before="120" w:after="120" w:line="288" w:lineRule="auto"/>
        <w:jc w:val="both"/>
        <w:rPr>
          <w:rFonts w:cs="Arial"/>
          <w:szCs w:val="19"/>
          <w:lang w:val="sk-SK"/>
        </w:rPr>
      </w:pPr>
      <w:r w:rsidRPr="00352A1D">
        <w:rPr>
          <w:rFonts w:cs="Arial"/>
          <w:b/>
          <w:szCs w:val="19"/>
          <w:lang w:val="sk-SK"/>
        </w:rPr>
        <w:t xml:space="preserve">Schémy štátnej pomoci a schémy pomoci </w:t>
      </w:r>
      <w:r w:rsidRPr="00352A1D">
        <w:rPr>
          <w:rFonts w:cs="Arial"/>
          <w:b/>
          <w:i/>
          <w:szCs w:val="19"/>
          <w:lang w:val="sk-SK"/>
        </w:rPr>
        <w:t>de minimis</w:t>
      </w:r>
      <w:r w:rsidRPr="00352A1D">
        <w:rPr>
          <w:rFonts w:cs="Arial"/>
          <w:b/>
          <w:szCs w:val="19"/>
          <w:lang w:val="sk-SK"/>
        </w:rPr>
        <w:t xml:space="preserve"> </w:t>
      </w:r>
      <w:r w:rsidRPr="00352A1D">
        <w:rPr>
          <w:rFonts w:cs="Arial"/>
          <w:szCs w:val="19"/>
          <w:lang w:val="sk-SK"/>
        </w:rPr>
        <w:t>– dokumenty, ktoré presne stanovujú pravidlá a podmienky, na </w:t>
      </w:r>
      <w:r w:rsidRPr="00352A1D">
        <w:rPr>
          <w:rFonts w:cs="Arial"/>
          <w:lang w:val="sk-SK"/>
        </w:rPr>
        <w:t xml:space="preserve">základe </w:t>
      </w:r>
      <w:r w:rsidRPr="00352A1D">
        <w:rPr>
          <w:rFonts w:cs="Arial"/>
          <w:szCs w:val="19"/>
          <w:lang w:val="sk-SK"/>
        </w:rPr>
        <w:t xml:space="preserve">ktorých môžu poskytovatelia pomoci poskytnúť štátnu pomoc a pomoc </w:t>
      </w:r>
      <w:r w:rsidRPr="00352A1D">
        <w:rPr>
          <w:rFonts w:cs="Arial"/>
          <w:i/>
          <w:szCs w:val="19"/>
          <w:lang w:val="sk-SK"/>
        </w:rPr>
        <w:t>de minimis</w:t>
      </w:r>
      <w:r w:rsidRPr="00352A1D">
        <w:rPr>
          <w:rFonts w:cs="Arial"/>
          <w:szCs w:val="19"/>
          <w:lang w:val="sk-SK"/>
        </w:rPr>
        <w:t xml:space="preserve"> jednotlivým prijímateľom. Schémy štátnej pomoci a schémy pomoci </w:t>
      </w:r>
      <w:r w:rsidRPr="00352A1D">
        <w:rPr>
          <w:rFonts w:cs="Arial"/>
          <w:i/>
          <w:szCs w:val="19"/>
          <w:lang w:val="sk-SK"/>
        </w:rPr>
        <w:t>de minimis</w:t>
      </w:r>
      <w:r w:rsidRPr="00352A1D">
        <w:rPr>
          <w:rFonts w:cs="Arial"/>
          <w:szCs w:val="19"/>
          <w:lang w:val="sk-SK"/>
        </w:rPr>
        <w:t xml:space="preserve"> nie sú všeobecne záväzným právnym predpisom. Poskytovanie pomoci môžu schémy pomoci upravovať len v súlade s ich príslušným právnym základom a nemôžu byť nad rámec právneho základu. </w:t>
      </w:r>
    </w:p>
    <w:p w14:paraId="45EB0E3D" w14:textId="77777777" w:rsidR="008C1696" w:rsidRPr="00352A1D" w:rsidRDefault="008C1696"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Sprostredkovateľský orgán</w:t>
      </w:r>
      <w:r w:rsidRPr="00352A1D">
        <w:rPr>
          <w:rFonts w:cs="Arial"/>
          <w:szCs w:val="19"/>
          <w:lang w:val="sk-SK"/>
        </w:rPr>
        <w:t xml:space="preserve"> – ministerstvo, ostatný ústredný orgán štátnej správy, samosprávny kraj, obec alebo iná právnická osoba, ktorá má odborné, personálne a materiálne predpoklady a je určená na plnenie určitých úloh riadiaceho orgánu podľa čl. 123 ods. 6 nariadenia Európskeho parlamentu a Rady (EÚ) č. 1303/2013, a to na základe písomného poverenia riadiaceho orgánu sprostredkovateľskému orgánu na výkon časti úloh riadiaceho orgánu</w:t>
      </w:r>
    </w:p>
    <w:p w14:paraId="658E071C"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Systém riadenia Európskych štrukturálnych a investičných fondov na programové obdobie 2014 – 2020 </w:t>
      </w:r>
      <w:r w:rsidRPr="00352A1D">
        <w:rPr>
          <w:rFonts w:cs="Arial"/>
          <w:szCs w:val="19"/>
          <w:lang w:val="sk-SK"/>
        </w:rPr>
        <w:t xml:space="preserve">(ďalej len „SR EŠIF“) - 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SR EŠIF je zverejnený na webovom sídle </w:t>
      </w:r>
      <w:hyperlink r:id="rId11" w:history="1">
        <w:r w:rsidRPr="00352A1D">
          <w:rPr>
            <w:rStyle w:val="Hypertextovprepojenie"/>
            <w:rFonts w:cs="Arial"/>
            <w:szCs w:val="19"/>
            <w:lang w:val="sk-SK"/>
          </w:rPr>
          <w:t>www.partnerskadohoda.gov.sk</w:t>
        </w:r>
      </w:hyperlink>
      <w:r w:rsidRPr="00352A1D">
        <w:rPr>
          <w:rFonts w:cs="Arial"/>
          <w:szCs w:val="19"/>
          <w:lang w:val="sk-SK"/>
        </w:rPr>
        <w:t>.</w:t>
      </w:r>
    </w:p>
    <w:p w14:paraId="14B3ABEB"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lastRenderedPageBreak/>
        <w:t>Účelnosť</w:t>
      </w:r>
      <w:r w:rsidRPr="00352A1D">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4BD71BAE" w14:textId="77777777" w:rsidR="00933101" w:rsidRPr="00352A1D" w:rsidRDefault="00933101" w:rsidP="00E3574F">
      <w:pPr>
        <w:pStyle w:val="BodyText1"/>
        <w:numPr>
          <w:ilvl w:val="0"/>
          <w:numId w:val="11"/>
        </w:numPr>
        <w:spacing w:before="120" w:after="120" w:line="288" w:lineRule="auto"/>
        <w:jc w:val="both"/>
        <w:rPr>
          <w:rFonts w:cs="Arial"/>
          <w:szCs w:val="19"/>
          <w:lang w:val="sk-SK"/>
        </w:rPr>
      </w:pPr>
      <w:r w:rsidRPr="00352A1D">
        <w:rPr>
          <w:rFonts w:cs="Arial"/>
          <w:b/>
          <w:szCs w:val="19"/>
          <w:lang w:val="sk-SK"/>
        </w:rPr>
        <w:t xml:space="preserve">Zmluva o poskytnutí nenávratného finančného príspevku </w:t>
      </w:r>
      <w:r w:rsidRPr="00352A1D">
        <w:rPr>
          <w:rFonts w:cs="Arial"/>
          <w:szCs w:val="19"/>
          <w:lang w:val="sk-SK"/>
        </w:rPr>
        <w:t xml:space="preserve">- podrobná zmluva o podpore projektu financovaného zo štrukturálnych fondov, Kohézneho fondu alebo Európskeho námorného a rybárskeho fondu a štátneho rozpočtu na spolufinancovanie uzatvorená medzi riadiacim orgánom a prijímateľom, určujúca podmienky poskytnutia príspevku ako aj práva a povinnosti zúčastnených strán. </w:t>
      </w:r>
    </w:p>
    <w:p w14:paraId="164DBCBA" w14:textId="77777777" w:rsidR="00933101" w:rsidRPr="00352A1D" w:rsidRDefault="00933101" w:rsidP="00E3574F">
      <w:pPr>
        <w:pStyle w:val="BodyText1"/>
        <w:numPr>
          <w:ilvl w:val="0"/>
          <w:numId w:val="11"/>
        </w:numPr>
        <w:spacing w:before="120" w:after="120" w:line="288" w:lineRule="auto"/>
        <w:jc w:val="both"/>
        <w:rPr>
          <w:rFonts w:cs="Arial"/>
          <w:szCs w:val="19"/>
          <w:lang w:val="sk-SK"/>
        </w:rPr>
      </w:pPr>
      <w:r w:rsidRPr="00352A1D">
        <w:rPr>
          <w:rFonts w:cs="Arial"/>
          <w:b/>
          <w:szCs w:val="19"/>
          <w:lang w:val="sk-SK"/>
        </w:rPr>
        <w:t xml:space="preserve">Žiadateľ o NFP </w:t>
      </w:r>
      <w:r w:rsidRPr="00352A1D">
        <w:rPr>
          <w:rFonts w:cs="Arial"/>
          <w:szCs w:val="19"/>
          <w:lang w:val="sk-SK"/>
        </w:rPr>
        <w:t>- osoba, ktorá žiada o poskytnutie pomoci do uzavretia zmluvy o poskytnutí nenávratného finančného príspevku s riadiacim orgánom</w:t>
      </w:r>
      <w:r w:rsidR="001E1E1E" w:rsidRPr="00352A1D">
        <w:rPr>
          <w:rFonts w:cs="Arial"/>
          <w:szCs w:val="19"/>
          <w:lang w:val="sk-SK"/>
        </w:rPr>
        <w:t xml:space="preserve"> / sprostredkovateľským orgánom</w:t>
      </w:r>
      <w:r w:rsidRPr="00352A1D">
        <w:rPr>
          <w:rFonts w:cs="Arial"/>
          <w:szCs w:val="19"/>
          <w:lang w:val="sk-SK"/>
        </w:rPr>
        <w:t xml:space="preserve"> alebo v prípadoch, v ktorých na strane prijímateľa a poskytovateľa vystupuje tá istá osoba, do rozhodnutia riadiaceho orgánu o schválení nenávratného finančného príspevku.</w:t>
      </w:r>
    </w:p>
    <w:p w14:paraId="3F4DEF3B" w14:textId="366CAF0C" w:rsidR="001F5AA6" w:rsidRPr="00352A1D" w:rsidRDefault="00933101" w:rsidP="00322F3D">
      <w:pPr>
        <w:pStyle w:val="BodyText1"/>
        <w:numPr>
          <w:ilvl w:val="0"/>
          <w:numId w:val="11"/>
        </w:numPr>
        <w:spacing w:before="120" w:after="120" w:line="288" w:lineRule="auto"/>
        <w:jc w:val="both"/>
        <w:rPr>
          <w:rFonts w:cs="Arial"/>
          <w:b/>
          <w:lang w:val="sk-SK"/>
        </w:rPr>
      </w:pPr>
      <w:r w:rsidRPr="00352A1D">
        <w:rPr>
          <w:rFonts w:cs="Arial"/>
          <w:b/>
          <w:szCs w:val="19"/>
          <w:lang w:val="sk-SK"/>
        </w:rPr>
        <w:t>Žiadosť o</w:t>
      </w:r>
      <w:r w:rsidR="00C9024E">
        <w:rPr>
          <w:rFonts w:cs="Arial"/>
          <w:b/>
          <w:szCs w:val="19"/>
          <w:lang w:val="sk-SK"/>
        </w:rPr>
        <w:t xml:space="preserve"> poskytnutie </w:t>
      </w:r>
      <w:r w:rsidRPr="00352A1D">
        <w:rPr>
          <w:rFonts w:cs="Arial"/>
          <w:b/>
          <w:szCs w:val="19"/>
          <w:lang w:val="sk-SK"/>
        </w:rPr>
        <w:t>NFP</w:t>
      </w:r>
      <w:r w:rsidRPr="00352A1D">
        <w:rPr>
          <w:rFonts w:cs="Arial"/>
          <w:szCs w:val="19"/>
          <w:lang w:val="sk-SK"/>
        </w:rPr>
        <w:t xml:space="preserve"> – (ďalej aj „ŽoNFP“) dokument, ktorý pozostáva z formuláru žiadosti o NFP a povinných príloh, ktorým žiadateľ o NFP žiada o poskytnutie NFP a na základe ktorého RO</w:t>
      </w:r>
      <w:r w:rsidR="001262E6" w:rsidRPr="00352A1D">
        <w:rPr>
          <w:rFonts w:cs="Arial"/>
          <w:szCs w:val="19"/>
          <w:lang w:val="sk-SK"/>
        </w:rPr>
        <w:t>/SO</w:t>
      </w:r>
      <w:r w:rsidRPr="00352A1D">
        <w:rPr>
          <w:rFonts w:cs="Arial"/>
          <w:szCs w:val="19"/>
          <w:lang w:val="sk-SK"/>
        </w:rPr>
        <w:t xml:space="preserve"> príjme rozhodnutie o žiadosti o NFP.</w:t>
      </w:r>
    </w:p>
    <w:p w14:paraId="2BDF8519" w14:textId="77777777" w:rsidR="00574428" w:rsidRPr="00352A1D" w:rsidRDefault="00574428" w:rsidP="008979DA">
      <w:pPr>
        <w:pStyle w:val="Nadpis1"/>
        <w:jc w:val="both"/>
        <w:rPr>
          <w:rFonts w:ascii="Arial" w:hAnsi="Arial"/>
          <w:lang w:val="sk-SK"/>
        </w:rPr>
      </w:pPr>
      <w:bookmarkStart w:id="14" w:name="_Toc534277592"/>
      <w:r w:rsidRPr="00352A1D">
        <w:rPr>
          <w:rFonts w:ascii="Arial" w:hAnsi="Arial"/>
          <w:lang w:val="sk-SK"/>
        </w:rPr>
        <w:lastRenderedPageBreak/>
        <w:t>Schvaľovanie žiadostí o</w:t>
      </w:r>
      <w:r w:rsidR="00DF2BBA" w:rsidRPr="00352A1D">
        <w:rPr>
          <w:rFonts w:ascii="Arial" w:hAnsi="Arial"/>
          <w:lang w:val="sk-SK"/>
        </w:rPr>
        <w:t> </w:t>
      </w:r>
      <w:r w:rsidRPr="00352A1D">
        <w:rPr>
          <w:rFonts w:ascii="Arial" w:hAnsi="Arial"/>
          <w:lang w:val="sk-SK"/>
        </w:rPr>
        <w:t>NFP</w:t>
      </w:r>
      <w:bookmarkEnd w:id="14"/>
    </w:p>
    <w:p w14:paraId="3901E1AE" w14:textId="4F5F9FB4" w:rsidR="00933101" w:rsidRPr="007629AA" w:rsidRDefault="00933101" w:rsidP="0089453F">
      <w:pPr>
        <w:pStyle w:val="BodyText1"/>
        <w:spacing w:before="120" w:after="120" w:line="288" w:lineRule="auto"/>
        <w:jc w:val="both"/>
        <w:rPr>
          <w:rFonts w:cs="Arial"/>
          <w:lang w:val="sk-SK"/>
        </w:rPr>
      </w:pPr>
      <w:r w:rsidRPr="007629AA">
        <w:rPr>
          <w:rFonts w:cs="Arial"/>
          <w:lang w:val="sk-SK"/>
        </w:rPr>
        <w:t xml:space="preserve">V súlade s čl. 47 všeobecného nariadenia a schváleným </w:t>
      </w:r>
      <w:r w:rsidR="00941A8C">
        <w:rPr>
          <w:rFonts w:cs="Arial"/>
          <w:lang w:val="sk-SK"/>
        </w:rPr>
        <w:t xml:space="preserve">SR </w:t>
      </w:r>
      <w:r w:rsidRPr="007629AA">
        <w:rPr>
          <w:rFonts w:cs="Arial"/>
          <w:lang w:val="sk-SK"/>
        </w:rPr>
        <w:t>EŠIF je RO povinný do troch mesiacov od dátumu oznámenia rozhodnutia EK o prijatí programu členskému štátu zriadiť monitorovací výbor na monitorovanie OP. Medzi funkcie spadajúce do pôsobnosti MV spadá aj schvaľovani</w:t>
      </w:r>
      <w:r w:rsidR="003E029D" w:rsidRPr="007629AA">
        <w:rPr>
          <w:rFonts w:cs="Arial"/>
          <w:lang w:val="sk-SK"/>
        </w:rPr>
        <w:t>e</w:t>
      </w:r>
      <w:r w:rsidRPr="007629AA">
        <w:rPr>
          <w:rFonts w:cs="Arial"/>
          <w:lang w:val="sk-SK"/>
        </w:rPr>
        <w:t xml:space="preserve"> kritérií pre výber financovaných operácií. Kritériá pre výber projektov </w:t>
      </w:r>
      <w:r w:rsidR="003E029D" w:rsidRPr="007629AA">
        <w:rPr>
          <w:rFonts w:cs="Arial"/>
          <w:lang w:val="sk-SK"/>
        </w:rPr>
        <w:t>IR</w:t>
      </w:r>
      <w:r w:rsidRPr="007629AA">
        <w:rPr>
          <w:rFonts w:cs="Arial"/>
          <w:lang w:val="sk-SK"/>
        </w:rPr>
        <w:t xml:space="preserve">OP </w:t>
      </w:r>
      <w:r w:rsidR="003E029D" w:rsidRPr="007629AA">
        <w:rPr>
          <w:rFonts w:cs="Arial"/>
          <w:lang w:val="sk-SK"/>
        </w:rPr>
        <w:t>schválené MV spracované vrátane spôsobu aplikácie kritéria – t.</w:t>
      </w:r>
      <w:r w:rsidR="00553D81">
        <w:rPr>
          <w:rFonts w:cs="Arial"/>
          <w:lang w:val="sk-SK"/>
        </w:rPr>
        <w:t xml:space="preserve"> </w:t>
      </w:r>
      <w:r w:rsidR="003E029D" w:rsidRPr="007629AA">
        <w:rPr>
          <w:rFonts w:cs="Arial"/>
          <w:lang w:val="sk-SK"/>
        </w:rPr>
        <w:t>j. inštrukcie</w:t>
      </w:r>
      <w:r w:rsidRPr="007629AA">
        <w:rPr>
          <w:rFonts w:cs="Arial"/>
          <w:lang w:val="sk-SK"/>
        </w:rPr>
        <w:t xml:space="preserve"> pre </w:t>
      </w:r>
      <w:r w:rsidR="003E029D" w:rsidRPr="007629AA">
        <w:rPr>
          <w:rFonts w:cs="Arial"/>
          <w:lang w:val="sk-SK"/>
        </w:rPr>
        <w:t>správne vyhodnotenie</w:t>
      </w:r>
      <w:r w:rsidRPr="007629AA">
        <w:rPr>
          <w:rFonts w:cs="Arial"/>
          <w:lang w:val="sk-SK"/>
        </w:rPr>
        <w:t xml:space="preserve"> jednotlivých hodnotiac</w:t>
      </w:r>
      <w:r w:rsidR="003E029D" w:rsidRPr="007629AA">
        <w:rPr>
          <w:rFonts w:cs="Arial"/>
          <w:lang w:val="sk-SK"/>
        </w:rPr>
        <w:t>i</w:t>
      </w:r>
      <w:r w:rsidRPr="007629AA">
        <w:rPr>
          <w:rFonts w:cs="Arial"/>
          <w:lang w:val="sk-SK"/>
        </w:rPr>
        <w:t xml:space="preserve">ch kritérií </w:t>
      </w:r>
      <w:r w:rsidR="003E029D" w:rsidRPr="007629AA">
        <w:rPr>
          <w:rFonts w:cs="Arial"/>
          <w:lang w:val="sk-SK"/>
        </w:rPr>
        <w:t xml:space="preserve">sú </w:t>
      </w:r>
      <w:r w:rsidRPr="007629AA">
        <w:rPr>
          <w:rFonts w:cs="Arial"/>
          <w:lang w:val="sk-SK"/>
        </w:rPr>
        <w:t xml:space="preserve">prílohou tejto </w:t>
      </w:r>
      <w:r w:rsidR="00941A8C">
        <w:rPr>
          <w:rFonts w:cs="Arial"/>
          <w:lang w:val="sk-SK"/>
        </w:rPr>
        <w:t>P</w:t>
      </w:r>
      <w:r w:rsidRPr="007629AA">
        <w:rPr>
          <w:rFonts w:cs="Arial"/>
          <w:lang w:val="sk-SK"/>
        </w:rPr>
        <w:t xml:space="preserve">ríručky (príloha č. </w:t>
      </w:r>
      <w:r w:rsidR="00825E32" w:rsidRPr="007629AA">
        <w:rPr>
          <w:rFonts w:cs="Arial"/>
          <w:lang w:val="sk-SK"/>
        </w:rPr>
        <w:t xml:space="preserve">2 – </w:t>
      </w:r>
      <w:r w:rsidR="008105D8" w:rsidRPr="007629AA">
        <w:rPr>
          <w:rFonts w:cs="Arial"/>
          <w:lang w:val="sk-SK"/>
        </w:rPr>
        <w:t>13</w:t>
      </w:r>
      <w:r w:rsidRPr="007629AA">
        <w:rPr>
          <w:rFonts w:cs="Arial"/>
          <w:lang w:val="sk-SK"/>
        </w:rPr>
        <w:t>).</w:t>
      </w:r>
    </w:p>
    <w:p w14:paraId="183BA2A3" w14:textId="2092DAE7" w:rsidR="00684B49" w:rsidRPr="007629AA" w:rsidRDefault="00684B49" w:rsidP="00684B49">
      <w:pPr>
        <w:pStyle w:val="BodyText1"/>
        <w:spacing w:before="120" w:line="288" w:lineRule="auto"/>
        <w:jc w:val="both"/>
        <w:rPr>
          <w:rFonts w:cs="Arial"/>
          <w:lang w:val="sk-SK"/>
        </w:rPr>
      </w:pPr>
      <w:r w:rsidRPr="007629AA">
        <w:rPr>
          <w:rFonts w:cs="Arial"/>
          <w:lang w:val="sk-SK"/>
        </w:rPr>
        <w:t>Kritériá pre výber projektov aplikované v rámci IROP pozostávajú z hodnotiacich kritérií (aplikovaných v procese odborného hodnotenia ŽoNFP) a </w:t>
      </w:r>
      <w:r w:rsidR="00DF6C47" w:rsidRPr="007629AA">
        <w:rPr>
          <w:rFonts w:cs="Arial"/>
          <w:lang w:val="sk-SK"/>
        </w:rPr>
        <w:t>rozlišovacích</w:t>
      </w:r>
      <w:r w:rsidRPr="007629AA">
        <w:rPr>
          <w:rFonts w:cs="Arial"/>
          <w:lang w:val="sk-SK"/>
        </w:rPr>
        <w:t xml:space="preserve"> kritérií (aplikovaných v procese výberu ŽoNFP v prípade, ak sa na základe poradia vytvoreného po odbornom hodnotení viaceré ŽoNFP nachádzajú na rovnakom mieste na hranici danej výškou disponibilnej alokácie na výzvu). </w:t>
      </w:r>
    </w:p>
    <w:p w14:paraId="42DAF333" w14:textId="21D645AC" w:rsidR="00CD0065" w:rsidRPr="007629AA" w:rsidRDefault="00F40719" w:rsidP="0089453F">
      <w:pPr>
        <w:pStyle w:val="BodyText1"/>
        <w:spacing w:before="120" w:after="120" w:line="288" w:lineRule="auto"/>
        <w:jc w:val="both"/>
        <w:rPr>
          <w:rFonts w:cs="Arial"/>
          <w:lang w:val="sk-SK"/>
        </w:rPr>
      </w:pPr>
      <w:r w:rsidRPr="007629AA">
        <w:rPr>
          <w:rFonts w:cs="Arial"/>
          <w:lang w:val="sk-SK"/>
        </w:rPr>
        <w:t>Proces schvaľovania žiadosti o NFP</w:t>
      </w:r>
      <w:r w:rsidR="00933101" w:rsidRPr="007629AA">
        <w:rPr>
          <w:rFonts w:cs="Arial"/>
          <w:lang w:val="sk-SK"/>
        </w:rPr>
        <w:t xml:space="preserve"> začína doručením žiadosti o NFP na RO</w:t>
      </w:r>
      <w:r w:rsidR="004262FA" w:rsidRPr="007629AA">
        <w:rPr>
          <w:rFonts w:cs="Arial"/>
          <w:lang w:val="sk-SK"/>
        </w:rPr>
        <w:t>/SO</w:t>
      </w:r>
      <w:r w:rsidR="00933101" w:rsidRPr="007629AA">
        <w:rPr>
          <w:rFonts w:cs="Arial"/>
          <w:lang w:val="sk-SK"/>
        </w:rPr>
        <w:t xml:space="preserve"> a končí vydaním rozhodnutia RO o žiadosti o NFP (</w:t>
      </w:r>
      <w:r w:rsidR="000D1A1B" w:rsidRPr="007629AA">
        <w:rPr>
          <w:rFonts w:cs="Arial"/>
          <w:lang w:val="sk-SK"/>
        </w:rPr>
        <w:t xml:space="preserve">o </w:t>
      </w:r>
      <w:r w:rsidR="00933101" w:rsidRPr="007629AA">
        <w:rPr>
          <w:rFonts w:cs="Arial"/>
          <w:lang w:val="sk-SK"/>
        </w:rPr>
        <w:t xml:space="preserve">schválení/neschválení žiadosti alebo o zastavení konania) resp. rozhodnutím o opravnom prostriedku alebo zmenou rozhodnutia o neschválení podľa § 21 zákona o príspevku z EŠIF v prípade využitia zásobníka projektov. </w:t>
      </w:r>
    </w:p>
    <w:p w14:paraId="64B0B6E7" w14:textId="17E382F2" w:rsidR="00CD0065" w:rsidRPr="007629AA" w:rsidRDefault="00CD0065" w:rsidP="00E3574F">
      <w:pPr>
        <w:pStyle w:val="Bodytextbold"/>
        <w:numPr>
          <w:ilvl w:val="0"/>
          <w:numId w:val="13"/>
        </w:numPr>
        <w:rPr>
          <w:iCs/>
          <w:lang w:val="sk-SK"/>
        </w:rPr>
      </w:pPr>
      <w:r w:rsidRPr="007629AA">
        <w:rPr>
          <w:lang w:val="sk-SK"/>
        </w:rPr>
        <w:t>Príjem a registrácia Žiadosti o NFP</w:t>
      </w:r>
      <w:r w:rsidR="00941A8C">
        <w:rPr>
          <w:rStyle w:val="Odkaznapoznmkupodiarou"/>
          <w:lang w:val="sk-SK"/>
        </w:rPr>
        <w:footnoteReference w:id="3"/>
      </w:r>
    </w:p>
    <w:p w14:paraId="664008DF" w14:textId="1944A9A6" w:rsidR="00941A8C" w:rsidRPr="008024C2" w:rsidRDefault="00941A8C" w:rsidP="008024C2">
      <w:pPr>
        <w:pStyle w:val="BodyText1"/>
        <w:spacing w:before="120" w:after="120" w:line="288" w:lineRule="auto"/>
        <w:jc w:val="both"/>
        <w:rPr>
          <w:rFonts w:cs="Arial"/>
          <w:lang w:val="sk-SK"/>
        </w:rPr>
      </w:pPr>
      <w:r w:rsidRPr="008024C2">
        <w:rPr>
          <w:rFonts w:cs="Arial"/>
          <w:lang w:val="sk-SK"/>
        </w:rPr>
        <w:t xml:space="preserve">Žiadateľ predkladá formulár ŽoNFP a všetky prílohy elektronicky prostredníctvom ITMS2014+ a zároveň v písomnej forme, a to: </w:t>
      </w:r>
    </w:p>
    <w:p w14:paraId="41A13A57" w14:textId="77777777" w:rsidR="00941A8C" w:rsidRPr="00DB651E" w:rsidRDefault="00941A8C" w:rsidP="00941A8C">
      <w:pPr>
        <w:pStyle w:val="Odsekzoznamu"/>
        <w:numPr>
          <w:ilvl w:val="0"/>
          <w:numId w:val="47"/>
        </w:numPr>
        <w:autoSpaceDE w:val="0"/>
        <w:autoSpaceDN w:val="0"/>
        <w:adjustRightInd w:val="0"/>
        <w:spacing w:before="120"/>
        <w:ind w:left="567" w:hanging="35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formulár ŽoNFP bez príloh prostredníctvom elektronickej schránky  príslušného RO/SO pre IROP  </w:t>
      </w:r>
    </w:p>
    <w:p w14:paraId="1DA62A5C" w14:textId="77777777" w:rsidR="00941A8C" w:rsidRPr="00DB651E" w:rsidRDefault="00941A8C" w:rsidP="00941A8C">
      <w:pPr>
        <w:pStyle w:val="Odsekzoznamu"/>
        <w:autoSpaceDE w:val="0"/>
        <w:autoSpaceDN w:val="0"/>
        <w:adjustRightInd w:val="0"/>
        <w:spacing w:before="120"/>
        <w:ind w:left="56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alebo </w:t>
      </w:r>
    </w:p>
    <w:p w14:paraId="2F4D1118" w14:textId="77777777" w:rsidR="00941A8C" w:rsidRPr="00DB651E" w:rsidRDefault="00941A8C" w:rsidP="00941A8C">
      <w:pPr>
        <w:pStyle w:val="Odsekzoznamu"/>
        <w:numPr>
          <w:ilvl w:val="0"/>
          <w:numId w:val="47"/>
        </w:numPr>
        <w:autoSpaceDE w:val="0"/>
        <w:autoSpaceDN w:val="0"/>
        <w:adjustRightInd w:val="0"/>
        <w:spacing w:before="120"/>
        <w:ind w:left="567" w:hanging="35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formulár ŽoNFP bez príloh v listinnej podobe.  </w:t>
      </w:r>
    </w:p>
    <w:p w14:paraId="6A65B1C7" w14:textId="19D2EA8A" w:rsidR="009E1DB8" w:rsidRPr="007629AA" w:rsidRDefault="00941A8C" w:rsidP="008024C2">
      <w:pPr>
        <w:pStyle w:val="BodyText1"/>
        <w:spacing w:before="120" w:after="120" w:line="288" w:lineRule="auto"/>
        <w:jc w:val="both"/>
        <w:rPr>
          <w:rFonts w:cs="Arial"/>
          <w:lang w:val="sk-SK"/>
        </w:rPr>
      </w:pPr>
      <w:r w:rsidRPr="008024C2">
        <w:rPr>
          <w:rFonts w:cs="Arial"/>
          <w:lang w:val="sk-SK"/>
        </w:rPr>
        <w:t xml:space="preserve">Zároveň, ak niektoré prílohy vzhľadom na ich rozsah nie je možné predložiť prostredníctvom ITMS2014+, žiadateľ ich predkladá v listinnej podobe alebo na CD/DVD </w:t>
      </w:r>
      <w:r w:rsidRPr="007629AA">
        <w:rPr>
          <w:rFonts w:cs="Arial"/>
          <w:lang w:val="sk-SK"/>
        </w:rPr>
        <w:t>(osobne/poštou/kuriérom)</w:t>
      </w:r>
      <w:r w:rsidRPr="008024C2">
        <w:rPr>
          <w:rFonts w:cs="Arial"/>
          <w:lang w:val="sk-SK"/>
        </w:rPr>
        <w:t xml:space="preserve"> </w:t>
      </w:r>
      <w:r w:rsidR="003E029D" w:rsidRPr="007629AA">
        <w:rPr>
          <w:rFonts w:cs="Arial"/>
          <w:lang w:val="sk-SK"/>
        </w:rPr>
        <w:t>na adresu určenú vo výzve</w:t>
      </w:r>
      <w:r w:rsidR="00933101" w:rsidRPr="007629AA">
        <w:rPr>
          <w:rFonts w:cs="Arial"/>
          <w:lang w:val="sk-SK"/>
        </w:rPr>
        <w:t xml:space="preserve">. </w:t>
      </w:r>
    </w:p>
    <w:p w14:paraId="5A6214C7" w14:textId="77777777" w:rsidR="009E1DB8" w:rsidRPr="007629AA" w:rsidRDefault="00CD0065" w:rsidP="00E3574F">
      <w:pPr>
        <w:pStyle w:val="Bodytextbold"/>
        <w:numPr>
          <w:ilvl w:val="0"/>
          <w:numId w:val="13"/>
        </w:numPr>
        <w:rPr>
          <w:lang w:val="sk-SK"/>
        </w:rPr>
      </w:pPr>
      <w:r w:rsidRPr="007629AA">
        <w:rPr>
          <w:lang w:val="sk-SK"/>
        </w:rPr>
        <w:t>Administratívne overenie</w:t>
      </w:r>
    </w:p>
    <w:p w14:paraId="7FC40F4C" w14:textId="227E9DF3" w:rsidR="00273D41" w:rsidRPr="007629AA" w:rsidRDefault="00933101" w:rsidP="0089453F">
      <w:pPr>
        <w:pStyle w:val="BodyText1"/>
        <w:spacing w:before="120" w:after="120" w:line="288" w:lineRule="auto"/>
        <w:jc w:val="both"/>
        <w:rPr>
          <w:rFonts w:cs="Arial"/>
          <w:lang w:val="sk-SK"/>
        </w:rPr>
      </w:pPr>
      <w:r w:rsidRPr="007629AA">
        <w:rPr>
          <w:rFonts w:cs="Arial"/>
          <w:lang w:val="sk-SK"/>
        </w:rPr>
        <w:t xml:space="preserve">Žiadosti o NFP po doručení na </w:t>
      </w:r>
      <w:r w:rsidR="003E029D" w:rsidRPr="007629AA">
        <w:rPr>
          <w:rFonts w:cs="Arial"/>
          <w:lang w:val="sk-SK"/>
        </w:rPr>
        <w:t>RO/SO</w:t>
      </w:r>
      <w:r w:rsidRPr="007629AA">
        <w:rPr>
          <w:rFonts w:cs="Arial"/>
          <w:lang w:val="sk-SK"/>
        </w:rPr>
        <w:t xml:space="preserve"> prechádzajú procesom administratívneho over</w:t>
      </w:r>
      <w:r w:rsidR="00941A8C">
        <w:rPr>
          <w:rFonts w:cs="Arial"/>
          <w:lang w:val="sk-SK"/>
        </w:rPr>
        <w:t>e</w:t>
      </w:r>
      <w:r w:rsidRPr="007629AA">
        <w:rPr>
          <w:rFonts w:cs="Arial"/>
          <w:lang w:val="sk-SK"/>
        </w:rPr>
        <w:t>nia a v prípade splnenia všetkých podmienok poskytnutia príspevku, ktorých overenie je súčasťou administratívneho overenia, je ŽoNFP postúpená na odborné hodnotenie.</w:t>
      </w:r>
      <w:r w:rsidR="002D391E" w:rsidRPr="007629AA">
        <w:rPr>
          <w:rFonts w:cs="Arial"/>
          <w:lang w:val="sk-SK"/>
        </w:rPr>
        <w:t xml:space="preserve"> </w:t>
      </w:r>
    </w:p>
    <w:p w14:paraId="1F8BE43A" w14:textId="77777777" w:rsidR="00F55126" w:rsidRPr="007629AA" w:rsidRDefault="008C5965" w:rsidP="00E3574F">
      <w:pPr>
        <w:pStyle w:val="Bodytextbold"/>
        <w:numPr>
          <w:ilvl w:val="0"/>
          <w:numId w:val="13"/>
        </w:numPr>
        <w:rPr>
          <w:lang w:val="sk-SK"/>
        </w:rPr>
      </w:pPr>
      <w:r w:rsidRPr="007629AA">
        <w:rPr>
          <w:lang w:val="sk-SK"/>
        </w:rPr>
        <w:t xml:space="preserve">Odborné hodnotenie </w:t>
      </w:r>
      <w:r w:rsidR="000B525C" w:rsidRPr="007629AA">
        <w:rPr>
          <w:lang w:val="sk-SK"/>
        </w:rPr>
        <w:t xml:space="preserve">a výber </w:t>
      </w:r>
      <w:r w:rsidRPr="007629AA">
        <w:rPr>
          <w:lang w:val="sk-SK"/>
        </w:rPr>
        <w:t>žiadostí o</w:t>
      </w:r>
      <w:r w:rsidR="00CF2036" w:rsidRPr="007629AA">
        <w:rPr>
          <w:lang w:val="sk-SK"/>
        </w:rPr>
        <w:t> </w:t>
      </w:r>
      <w:r w:rsidRPr="007629AA">
        <w:rPr>
          <w:lang w:val="sk-SK"/>
        </w:rPr>
        <w:t>NFP</w:t>
      </w:r>
    </w:p>
    <w:p w14:paraId="54BF443C" w14:textId="77777777" w:rsidR="00933101" w:rsidRPr="007629AA" w:rsidRDefault="00933101" w:rsidP="0089453F">
      <w:pPr>
        <w:pStyle w:val="Default"/>
        <w:spacing w:before="120" w:after="120" w:line="288" w:lineRule="auto"/>
        <w:jc w:val="both"/>
        <w:rPr>
          <w:rFonts w:asciiTheme="minorHAnsi" w:hAnsiTheme="minorHAnsi" w:cstheme="minorHAnsi"/>
          <w:sz w:val="19"/>
          <w:szCs w:val="19"/>
          <w:lang w:val="sk-SK"/>
        </w:rPr>
      </w:pPr>
      <w:r w:rsidRPr="007629AA">
        <w:rPr>
          <w:b/>
          <w:sz w:val="19"/>
          <w:szCs w:val="19"/>
          <w:lang w:val="sk-SK"/>
        </w:rPr>
        <w:t>Cieľom procesu odborného hodnotenia ŽoNFP je vykonať odborné, objektívne, nezávislé a transparentné posúdenie súladu ŽoNFP s kritériami pre výber projektov schválenými Monitorova</w:t>
      </w:r>
      <w:r w:rsidR="003E029D" w:rsidRPr="007629AA">
        <w:rPr>
          <w:b/>
          <w:sz w:val="19"/>
          <w:szCs w:val="19"/>
          <w:lang w:val="sk-SK"/>
        </w:rPr>
        <w:t>cím výborom pre IROP</w:t>
      </w:r>
      <w:r w:rsidRPr="007629AA">
        <w:rPr>
          <w:b/>
          <w:sz w:val="19"/>
          <w:szCs w:val="19"/>
          <w:lang w:val="sk-SK"/>
        </w:rPr>
        <w:t xml:space="preserve">. </w:t>
      </w:r>
      <w:r w:rsidR="00825E32" w:rsidRPr="007629AA">
        <w:rPr>
          <w:rFonts w:asciiTheme="minorHAnsi" w:hAnsiTheme="minorHAnsi" w:cstheme="minorHAnsi"/>
          <w:sz w:val="19"/>
          <w:szCs w:val="19"/>
          <w:lang w:val="sk-SK"/>
        </w:rPr>
        <w:t>Uvedené kritériá a každá ich zmena, vrátane metodiky ich aplikovania podliehajú schváleniu MV.</w:t>
      </w:r>
      <w:r w:rsidR="00825E32" w:rsidRPr="007629AA">
        <w:rPr>
          <w:rFonts w:asciiTheme="minorHAnsi" w:hAnsiTheme="minorHAnsi" w:cstheme="minorHAnsi"/>
          <w:szCs w:val="19"/>
          <w:lang w:val="sk-SK"/>
        </w:rPr>
        <w:t xml:space="preserve"> </w:t>
      </w:r>
    </w:p>
    <w:p w14:paraId="48A9905B" w14:textId="77777777" w:rsidR="00EF3988" w:rsidRPr="007629AA" w:rsidRDefault="008C5965" w:rsidP="00E3574F">
      <w:pPr>
        <w:pStyle w:val="Bodytextbold"/>
        <w:numPr>
          <w:ilvl w:val="0"/>
          <w:numId w:val="13"/>
        </w:numPr>
        <w:rPr>
          <w:lang w:val="sk-SK"/>
        </w:rPr>
      </w:pPr>
      <w:r w:rsidRPr="007629AA">
        <w:rPr>
          <w:lang w:val="sk-SK"/>
        </w:rPr>
        <w:t>Vydávanie rozhodnutí</w:t>
      </w:r>
    </w:p>
    <w:p w14:paraId="2C13D5BE" w14:textId="77777777" w:rsidR="00933101" w:rsidRPr="007629AA" w:rsidRDefault="00933101" w:rsidP="0089453F">
      <w:pPr>
        <w:pStyle w:val="Default"/>
        <w:spacing w:before="120" w:after="120" w:line="288" w:lineRule="auto"/>
        <w:jc w:val="both"/>
        <w:rPr>
          <w:sz w:val="19"/>
          <w:szCs w:val="48"/>
          <w:lang w:val="sk-SK"/>
        </w:rPr>
      </w:pPr>
      <w:r w:rsidRPr="007629AA">
        <w:rPr>
          <w:sz w:val="19"/>
          <w:szCs w:val="48"/>
          <w:lang w:val="sk-SK"/>
        </w:rPr>
        <w:t>ŽoNFP v odbornom hodnotení splnia alebo nesplnia kritériá pre výber projektov. RO následne vydáva rozhodnutie o</w:t>
      </w:r>
      <w:r w:rsidR="00705911" w:rsidRPr="007629AA">
        <w:rPr>
          <w:sz w:val="19"/>
          <w:szCs w:val="48"/>
          <w:lang w:val="sk-SK"/>
        </w:rPr>
        <w:t> </w:t>
      </w:r>
      <w:r w:rsidRPr="007629AA">
        <w:rPr>
          <w:sz w:val="19"/>
          <w:szCs w:val="48"/>
          <w:lang w:val="sk-SK"/>
        </w:rPr>
        <w:t>schválení</w:t>
      </w:r>
      <w:r w:rsidR="00705911" w:rsidRPr="007629AA">
        <w:rPr>
          <w:sz w:val="19"/>
          <w:szCs w:val="48"/>
          <w:lang w:val="sk-SK"/>
        </w:rPr>
        <w:t>,</w:t>
      </w:r>
      <w:r w:rsidRPr="007629AA">
        <w:rPr>
          <w:sz w:val="19"/>
          <w:szCs w:val="48"/>
          <w:lang w:val="sk-SK"/>
        </w:rPr>
        <w:t xml:space="preserve"> prípadne neschválení žiadosti o NFP alebo rozhodnutie o zastavení konania o žiadosti o NFP. Rozhodnutím o schválení ŽoNFP RO konštatuje splnenie všetkých podmienok poskytnutia </w:t>
      </w:r>
      <w:r w:rsidRPr="007629AA">
        <w:rPr>
          <w:sz w:val="19"/>
          <w:szCs w:val="48"/>
          <w:lang w:val="sk-SK"/>
        </w:rPr>
        <w:lastRenderedPageBreak/>
        <w:t xml:space="preserve">príspevku stanovených vo výzve a zároveň deklaruje dostatok finančných prostriedkov na financovanie schváleného projektu na základe alokácie určenej vo výzve. </w:t>
      </w:r>
    </w:p>
    <w:p w14:paraId="0FFB95F8" w14:textId="77777777" w:rsidR="00933101" w:rsidRPr="007629AA" w:rsidRDefault="00933101" w:rsidP="0089453F">
      <w:pPr>
        <w:autoSpaceDE w:val="0"/>
        <w:autoSpaceDN w:val="0"/>
        <w:adjustRightInd w:val="0"/>
        <w:spacing w:before="120" w:after="120" w:line="288" w:lineRule="auto"/>
        <w:jc w:val="both"/>
        <w:rPr>
          <w:rFonts w:cs="Arial"/>
          <w:color w:val="000000"/>
          <w:szCs w:val="48"/>
          <w:lang w:val="sk-SK"/>
        </w:rPr>
      </w:pPr>
      <w:r w:rsidRPr="007629AA">
        <w:rPr>
          <w:rFonts w:cs="Arial"/>
          <w:color w:val="000000"/>
          <w:szCs w:val="48"/>
          <w:lang w:val="sk-SK"/>
        </w:rPr>
        <w:t>V prípade schválenia žiadosti o NFP uzatvára RO</w:t>
      </w:r>
      <w:r w:rsidR="003E029D" w:rsidRPr="007629AA">
        <w:rPr>
          <w:rFonts w:cs="Arial"/>
          <w:color w:val="000000"/>
          <w:szCs w:val="48"/>
          <w:lang w:val="sk-SK"/>
        </w:rPr>
        <w:t>/SO</w:t>
      </w:r>
      <w:r w:rsidR="00601459" w:rsidRPr="007629AA">
        <w:rPr>
          <w:rStyle w:val="Odkaznapoznmkupodiarou"/>
          <w:rFonts w:cs="Arial"/>
          <w:color w:val="000000"/>
          <w:szCs w:val="48"/>
          <w:lang w:val="sk-SK"/>
        </w:rPr>
        <w:footnoteReference w:id="4"/>
      </w:r>
      <w:r w:rsidRPr="007629AA">
        <w:rPr>
          <w:rFonts w:cs="Arial"/>
          <w:color w:val="000000"/>
          <w:szCs w:val="48"/>
          <w:lang w:val="sk-SK"/>
        </w:rPr>
        <w:t xml:space="preserve"> so žiadateľom zmluvu o poskytnutí NFP. V prípade nesúhlasu s rozhodnutím RO</w:t>
      </w:r>
      <w:r w:rsidR="003E029D" w:rsidRPr="007629AA">
        <w:rPr>
          <w:rFonts w:cs="Arial"/>
          <w:color w:val="000000"/>
          <w:szCs w:val="48"/>
          <w:lang w:val="sk-SK"/>
        </w:rPr>
        <w:t>/SO</w:t>
      </w:r>
      <w:r w:rsidRPr="007629AA">
        <w:rPr>
          <w:rFonts w:cs="Arial"/>
          <w:color w:val="000000"/>
          <w:szCs w:val="48"/>
          <w:lang w:val="sk-SK"/>
        </w:rPr>
        <w:t xml:space="preserve"> môže žiadateľ využiť existujúce opravné prostriedky.</w:t>
      </w:r>
    </w:p>
    <w:p w14:paraId="074B7CF0" w14:textId="77777777" w:rsidR="00631305" w:rsidRPr="007629AA" w:rsidRDefault="00631305" w:rsidP="000D1A1B">
      <w:pPr>
        <w:pStyle w:val="BodyText1"/>
        <w:spacing w:before="120" w:line="288" w:lineRule="auto"/>
        <w:jc w:val="both"/>
        <w:rPr>
          <w:rFonts w:cs="Arial"/>
          <w:lang w:val="sk-SK"/>
        </w:rPr>
      </w:pPr>
    </w:p>
    <w:p w14:paraId="7604AB32" w14:textId="77777777" w:rsidR="000D1A1B" w:rsidRPr="007629AA" w:rsidRDefault="000D1A1B" w:rsidP="000D1A1B">
      <w:pPr>
        <w:pStyle w:val="BodyText1"/>
        <w:spacing w:before="120" w:line="288" w:lineRule="auto"/>
        <w:jc w:val="both"/>
        <w:rPr>
          <w:rFonts w:cs="Arial"/>
          <w:i/>
          <w:lang w:val="sk-SK"/>
        </w:rPr>
      </w:pPr>
      <w:r w:rsidRPr="007629AA">
        <w:rPr>
          <w:rFonts w:cs="Arial"/>
          <w:lang w:val="sk-SK"/>
        </w:rPr>
        <w:t>O</w:t>
      </w:r>
      <w:r w:rsidRPr="007629AA">
        <w:rPr>
          <w:rFonts w:cs="Arial"/>
          <w:i/>
          <w:lang w:val="sk-SK"/>
        </w:rPr>
        <w:t>dborné hodnotenie v rámci fáz výberu projektov podľa Systému riadenia EŠIF na roky 2014-2020.</w:t>
      </w:r>
    </w:p>
    <w:p w14:paraId="2C289D38" w14:textId="77777777" w:rsidR="000D1A1B" w:rsidRPr="007629AA" w:rsidRDefault="000D1A1B" w:rsidP="000D1A1B">
      <w:pPr>
        <w:pStyle w:val="BodyText1"/>
        <w:spacing w:before="120" w:line="288" w:lineRule="auto"/>
        <w:jc w:val="both"/>
        <w:rPr>
          <w:rFonts w:cs="Arial"/>
          <w:lang w:val="sk-SK"/>
        </w:rPr>
      </w:pPr>
      <w:r w:rsidRPr="007629AA">
        <w:rPr>
          <w:rFonts w:cs="Arial"/>
          <w:noProof/>
          <w:lang w:val="sk-SK" w:eastAsia="sk-SK"/>
        </w:rPr>
        <w:drawing>
          <wp:inline distT="0" distB="0" distL="0" distR="0" wp14:anchorId="73E88FD8" wp14:editId="3BE3515F">
            <wp:extent cx="5448300" cy="1562100"/>
            <wp:effectExtent l="19050" t="0" r="38100" b="0"/>
            <wp:docPr id="1"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D243128" w14:textId="77777777" w:rsidR="008323D6" w:rsidRPr="007629AA" w:rsidRDefault="008323D6" w:rsidP="0089453F">
      <w:pPr>
        <w:pStyle w:val="BodyText1"/>
        <w:spacing w:before="120" w:after="120" w:line="288" w:lineRule="auto"/>
        <w:jc w:val="both"/>
        <w:rPr>
          <w:rFonts w:cs="Arial"/>
          <w:lang w:val="sk-SK"/>
        </w:rPr>
      </w:pPr>
    </w:p>
    <w:p w14:paraId="607E8DC4" w14:textId="77777777" w:rsidR="00AF05C9" w:rsidRPr="007629AA" w:rsidRDefault="00A570A0" w:rsidP="0089453F">
      <w:pPr>
        <w:pStyle w:val="Nadpis1"/>
        <w:spacing w:before="120" w:after="120" w:line="288" w:lineRule="auto"/>
        <w:ind w:left="426" w:hanging="426"/>
        <w:rPr>
          <w:rFonts w:ascii="Arial" w:hAnsi="Arial"/>
          <w:lang w:val="sk-SK"/>
        </w:rPr>
      </w:pPr>
      <w:bookmarkStart w:id="15" w:name="_Toc534277593"/>
      <w:r w:rsidRPr="007629AA">
        <w:rPr>
          <w:rFonts w:ascii="Arial" w:hAnsi="Arial"/>
          <w:lang w:val="sk-SK"/>
        </w:rPr>
        <w:lastRenderedPageBreak/>
        <w:t>P</w:t>
      </w:r>
      <w:r w:rsidR="00AF05C9" w:rsidRPr="007629AA">
        <w:rPr>
          <w:rFonts w:ascii="Arial" w:hAnsi="Arial"/>
          <w:lang w:val="sk-SK"/>
        </w:rPr>
        <w:t>opis procesov odborného hodnotenia</w:t>
      </w:r>
      <w:bookmarkEnd w:id="15"/>
    </w:p>
    <w:p w14:paraId="721187EB" w14:textId="77777777" w:rsidR="00DE0666" w:rsidRPr="007629AA" w:rsidRDefault="00DE0666" w:rsidP="00680DAD">
      <w:pPr>
        <w:spacing w:before="120" w:after="120" w:line="288" w:lineRule="auto"/>
        <w:jc w:val="both"/>
        <w:rPr>
          <w:rFonts w:cs="Arial"/>
          <w:szCs w:val="19"/>
          <w:lang w:val="sk-SK"/>
        </w:rPr>
      </w:pPr>
      <w:r w:rsidRPr="007629AA">
        <w:rPr>
          <w:rFonts w:cs="Arial"/>
          <w:szCs w:val="19"/>
          <w:lang w:val="sk-SK"/>
        </w:rPr>
        <w:t>Samotnému výkonu odborného hodnotenia ŽoNFP</w:t>
      </w:r>
      <w:r w:rsidRPr="007629AA" w:rsidDel="00574B8E">
        <w:rPr>
          <w:rFonts w:cs="Arial"/>
          <w:szCs w:val="19"/>
          <w:lang w:val="sk-SK"/>
        </w:rPr>
        <w:t xml:space="preserve"> </w:t>
      </w:r>
      <w:r w:rsidRPr="007629AA">
        <w:rPr>
          <w:rFonts w:cs="Arial"/>
          <w:szCs w:val="19"/>
          <w:lang w:val="sk-SK"/>
        </w:rPr>
        <w:t>predchádza:</w:t>
      </w:r>
    </w:p>
    <w:p w14:paraId="25983BE8" w14:textId="77777777" w:rsidR="00DE0666" w:rsidRPr="007629AA" w:rsidRDefault="00DE066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vypracovanie a schválenie kritérií pre výber projektov</w:t>
      </w:r>
      <w:r w:rsidR="00BC275B" w:rsidRPr="007629AA">
        <w:rPr>
          <w:rFonts w:eastAsia="Times" w:cs="Arial"/>
          <w:color w:val="000000"/>
          <w:szCs w:val="20"/>
          <w:lang w:val="sk-SK"/>
        </w:rPr>
        <w:t xml:space="preserve"> </w:t>
      </w:r>
      <w:r w:rsidR="003B72D5" w:rsidRPr="007629AA">
        <w:rPr>
          <w:rFonts w:eastAsia="Times" w:cs="Arial"/>
          <w:color w:val="000000"/>
          <w:szCs w:val="20"/>
          <w:lang w:val="sk-SK"/>
        </w:rPr>
        <w:t>MV</w:t>
      </w:r>
      <w:r w:rsidR="00BC275B" w:rsidRPr="007629AA">
        <w:rPr>
          <w:rFonts w:eastAsia="Times" w:cs="Arial"/>
          <w:color w:val="000000"/>
          <w:szCs w:val="20"/>
          <w:lang w:val="sk-SK"/>
        </w:rPr>
        <w:t xml:space="preserve"> pre </w:t>
      </w:r>
      <w:r w:rsidR="00CD0065" w:rsidRPr="007629AA">
        <w:rPr>
          <w:rFonts w:eastAsia="Times" w:cs="Arial"/>
          <w:color w:val="000000"/>
          <w:szCs w:val="20"/>
          <w:lang w:val="sk-SK"/>
        </w:rPr>
        <w:t>IR</w:t>
      </w:r>
      <w:r w:rsidR="00BC275B" w:rsidRPr="007629AA">
        <w:rPr>
          <w:rFonts w:eastAsia="Times" w:cs="Arial"/>
          <w:color w:val="000000"/>
          <w:szCs w:val="20"/>
          <w:lang w:val="sk-SK"/>
        </w:rPr>
        <w:t>OP</w:t>
      </w:r>
      <w:r w:rsidRPr="007629AA">
        <w:rPr>
          <w:rFonts w:eastAsia="Times" w:cs="Arial"/>
          <w:color w:val="000000"/>
          <w:szCs w:val="20"/>
          <w:lang w:val="sk-SK"/>
        </w:rPr>
        <w:t>;</w:t>
      </w:r>
    </w:p>
    <w:p w14:paraId="5C3EFEBC" w14:textId="5C9ECE9E" w:rsidR="00E96739" w:rsidRPr="007629AA" w:rsidRDefault="004F7705" w:rsidP="00680DAD">
      <w:pPr>
        <w:pStyle w:val="Odsekzoznamu"/>
        <w:numPr>
          <w:ilvl w:val="0"/>
          <w:numId w:val="6"/>
        </w:numPr>
        <w:spacing w:before="120" w:after="120" w:line="288" w:lineRule="auto"/>
        <w:contextualSpacing w:val="0"/>
        <w:rPr>
          <w:rFonts w:eastAsia="Times" w:cs="Arial"/>
          <w:color w:val="000000"/>
          <w:szCs w:val="20"/>
          <w:lang w:val="sk-SK"/>
        </w:rPr>
      </w:pPr>
      <w:r w:rsidRPr="007629AA">
        <w:rPr>
          <w:rFonts w:eastAsia="Times" w:cs="Arial"/>
          <w:color w:val="000000"/>
          <w:szCs w:val="20"/>
          <w:lang w:val="sk-SK"/>
        </w:rPr>
        <w:t>v</w:t>
      </w:r>
      <w:r w:rsidR="00E96739" w:rsidRPr="007629AA">
        <w:rPr>
          <w:rFonts w:eastAsia="Times" w:cs="Arial"/>
          <w:color w:val="000000"/>
          <w:szCs w:val="20"/>
          <w:lang w:val="sk-SK"/>
        </w:rPr>
        <w:t xml:space="preserve">ýzva na </w:t>
      </w:r>
      <w:r w:rsidR="00DE0666" w:rsidRPr="007629AA">
        <w:rPr>
          <w:rFonts w:eastAsia="Times" w:cs="Arial"/>
          <w:color w:val="000000"/>
          <w:szCs w:val="20"/>
          <w:lang w:val="sk-SK"/>
        </w:rPr>
        <w:t xml:space="preserve">výber </w:t>
      </w:r>
      <w:r w:rsidR="00FA0E96" w:rsidRPr="007629AA">
        <w:rPr>
          <w:rFonts w:eastAsia="Times" w:cs="Arial"/>
          <w:color w:val="000000"/>
          <w:szCs w:val="20"/>
          <w:lang w:val="sk-SK"/>
        </w:rPr>
        <w:t xml:space="preserve">odborných </w:t>
      </w:r>
      <w:r w:rsidR="00DE0666" w:rsidRPr="007629AA">
        <w:rPr>
          <w:rFonts w:eastAsia="Times" w:cs="Arial"/>
          <w:color w:val="000000"/>
          <w:szCs w:val="20"/>
          <w:lang w:val="sk-SK"/>
        </w:rPr>
        <w:t>hodnotiteľov</w:t>
      </w:r>
      <w:r w:rsidR="00C82581" w:rsidRPr="007629AA">
        <w:rPr>
          <w:rFonts w:eastAsia="Times" w:cs="Arial"/>
          <w:color w:val="000000"/>
          <w:szCs w:val="20"/>
          <w:lang w:val="sk-SK"/>
        </w:rPr>
        <w:t>;</w:t>
      </w:r>
      <w:r w:rsidR="00DE0666" w:rsidRPr="007629AA">
        <w:rPr>
          <w:rFonts w:eastAsia="Times" w:cs="Arial"/>
          <w:color w:val="000000"/>
          <w:szCs w:val="20"/>
          <w:lang w:val="sk-SK"/>
        </w:rPr>
        <w:t xml:space="preserve"> </w:t>
      </w:r>
    </w:p>
    <w:p w14:paraId="77BF48C3" w14:textId="77777777" w:rsidR="00616D92" w:rsidRPr="007629AA" w:rsidRDefault="00616D92"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vystavenie menovacieho dekrétu pre vybraných odborných hodnotiteľov;</w:t>
      </w:r>
    </w:p>
    <w:p w14:paraId="00575236" w14:textId="77777777" w:rsidR="005C5E77" w:rsidRPr="007629AA" w:rsidRDefault="005C5E77" w:rsidP="005C5E77">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priraďovanie jednotlivých hodnotiteľov k ŽoNFP transparentným a objektívnym spôsobom;</w:t>
      </w:r>
    </w:p>
    <w:p w14:paraId="30F98E5A" w14:textId="79B99D49" w:rsidR="00C978C6" w:rsidRPr="007629AA" w:rsidRDefault="00C978C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szCs w:val="19"/>
          <w:lang w:val="sk-SK"/>
        </w:rPr>
        <w:t>podpísanie dohody o vykonaní práce</w:t>
      </w:r>
      <w:r w:rsidR="005C5E77" w:rsidRPr="007629AA">
        <w:rPr>
          <w:rStyle w:val="Odkaznapoznmkupodiarou"/>
          <w:szCs w:val="19"/>
          <w:lang w:val="sk-SK"/>
        </w:rPr>
        <w:footnoteReference w:id="5"/>
      </w:r>
      <w:r w:rsidR="000945C1" w:rsidRPr="007629AA">
        <w:rPr>
          <w:szCs w:val="19"/>
          <w:lang w:val="sk-SK"/>
        </w:rPr>
        <w:t>;</w:t>
      </w:r>
      <w:r w:rsidRPr="007629AA">
        <w:rPr>
          <w:szCs w:val="19"/>
          <w:lang w:val="sk-SK"/>
        </w:rPr>
        <w:t xml:space="preserve">(netýka sa </w:t>
      </w:r>
      <w:r w:rsidR="00F34BF6" w:rsidRPr="007629AA">
        <w:rPr>
          <w:szCs w:val="19"/>
          <w:lang w:val="sk-SK"/>
        </w:rPr>
        <w:t xml:space="preserve">prípadov, ak je umožnený výkon odborného hodnotenia </w:t>
      </w:r>
      <w:r w:rsidRPr="007629AA">
        <w:rPr>
          <w:szCs w:val="19"/>
          <w:lang w:val="sk-SK"/>
        </w:rPr>
        <w:t>interný</w:t>
      </w:r>
      <w:r w:rsidR="00F34BF6" w:rsidRPr="007629AA">
        <w:rPr>
          <w:szCs w:val="19"/>
          <w:lang w:val="sk-SK"/>
        </w:rPr>
        <w:t>mi</w:t>
      </w:r>
      <w:r w:rsidRPr="007629AA">
        <w:rPr>
          <w:szCs w:val="19"/>
          <w:lang w:val="sk-SK"/>
        </w:rPr>
        <w:t xml:space="preserve"> zamestnanc</w:t>
      </w:r>
      <w:r w:rsidR="00F34BF6" w:rsidRPr="007629AA">
        <w:rPr>
          <w:szCs w:val="19"/>
          <w:lang w:val="sk-SK"/>
        </w:rPr>
        <w:t>ami</w:t>
      </w:r>
      <w:r w:rsidRPr="007629AA">
        <w:rPr>
          <w:szCs w:val="19"/>
          <w:lang w:val="sk-SK"/>
        </w:rPr>
        <w:t xml:space="preserve"> RO/SO</w:t>
      </w:r>
      <w:r w:rsidR="00F34BF6" w:rsidRPr="007629AA">
        <w:rPr>
          <w:szCs w:val="19"/>
          <w:lang w:val="sk-SK"/>
        </w:rPr>
        <w:t>,</w:t>
      </w:r>
      <w:r w:rsidR="00E14DB6" w:rsidRPr="007629AA">
        <w:rPr>
          <w:szCs w:val="19"/>
          <w:lang w:val="sk-SK"/>
        </w:rPr>
        <w:t xml:space="preserve"> v ktorých kompetencii je výkon odborného hodnotenia a majú predmetnú činnosť zakotvenú v opise činností štátnozamestnaneckého miesta,</w:t>
      </w:r>
      <w:r w:rsidR="008D4C9E" w:rsidRPr="007629AA">
        <w:rPr>
          <w:szCs w:val="19"/>
          <w:lang w:val="sk-SK"/>
        </w:rPr>
        <w:t xml:space="preserve"> v pracovnej náplni,</w:t>
      </w:r>
      <w:r w:rsidR="00E14DB6" w:rsidRPr="007629AA">
        <w:rPr>
          <w:szCs w:val="19"/>
          <w:lang w:val="sk-SK"/>
        </w:rPr>
        <w:t xml:space="preserve"> resp. v pracovnej zmluve</w:t>
      </w:r>
      <w:r w:rsidRPr="007629AA">
        <w:rPr>
          <w:szCs w:val="19"/>
          <w:lang w:val="sk-SK"/>
        </w:rPr>
        <w:t>);</w:t>
      </w:r>
    </w:p>
    <w:p w14:paraId="70D6D707" w14:textId="6E41B8D0" w:rsidR="00DE0666" w:rsidRPr="007629AA" w:rsidRDefault="00DE066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 xml:space="preserve">školenie </w:t>
      </w:r>
      <w:r w:rsidR="0023672C" w:rsidRPr="007629AA">
        <w:rPr>
          <w:rFonts w:eastAsia="Times" w:cs="Arial"/>
          <w:color w:val="000000"/>
          <w:szCs w:val="20"/>
          <w:lang w:val="sk-SK"/>
        </w:rPr>
        <w:t xml:space="preserve">odborných </w:t>
      </w:r>
      <w:r w:rsidR="00C82581" w:rsidRPr="007629AA">
        <w:rPr>
          <w:rFonts w:eastAsia="Times" w:cs="Arial"/>
          <w:color w:val="000000"/>
          <w:szCs w:val="20"/>
          <w:lang w:val="sk-SK"/>
        </w:rPr>
        <w:t>hodnotiteľov;</w:t>
      </w:r>
    </w:p>
    <w:p w14:paraId="7D0428F1" w14:textId="1D6536DA" w:rsidR="0022388F" w:rsidRPr="00B42398" w:rsidRDefault="0022388F" w:rsidP="00E40801">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 xml:space="preserve">podpis </w:t>
      </w:r>
      <w:r w:rsidR="00756368" w:rsidRPr="007629AA">
        <w:rPr>
          <w:rFonts w:eastAsia="Times" w:cs="Arial"/>
          <w:color w:val="000000"/>
          <w:szCs w:val="20"/>
          <w:lang w:val="sk-SK"/>
        </w:rPr>
        <w:t>p</w:t>
      </w:r>
      <w:r w:rsidR="00756368" w:rsidRPr="007629AA">
        <w:rPr>
          <w:rFonts w:cs="Arial"/>
          <w:szCs w:val="19"/>
          <w:lang w:val="sk-SK"/>
        </w:rPr>
        <w:t>otvrdenia o oboznámení sa s podmienkami vykonávania odborného hodnotenia</w:t>
      </w:r>
      <w:r w:rsidR="00941A8C">
        <w:rPr>
          <w:rFonts w:cs="Arial"/>
          <w:szCs w:val="19"/>
          <w:lang w:val="sk-SK"/>
        </w:rPr>
        <w:t xml:space="preserve"> (príloha č. 27)</w:t>
      </w:r>
      <w:r w:rsidR="00756368" w:rsidRPr="007629AA">
        <w:rPr>
          <w:rFonts w:cs="Arial"/>
          <w:i/>
          <w:szCs w:val="19"/>
          <w:lang w:val="sk-SK"/>
        </w:rPr>
        <w:t>,</w:t>
      </w:r>
      <w:r w:rsidR="00756368" w:rsidRPr="007629AA">
        <w:rPr>
          <w:rFonts w:cs="Arial"/>
          <w:szCs w:val="19"/>
          <w:lang w:val="sk-SK"/>
        </w:rPr>
        <w:t xml:space="preserve"> </w:t>
      </w:r>
      <w:r w:rsidR="009E456E" w:rsidRPr="007629AA">
        <w:rPr>
          <w:rFonts w:cs="Arial"/>
          <w:szCs w:val="19"/>
          <w:lang w:val="sk-SK"/>
        </w:rPr>
        <w:t>č</w:t>
      </w:r>
      <w:r w:rsidR="00C82581" w:rsidRPr="007629AA">
        <w:rPr>
          <w:rFonts w:cs="Arial"/>
          <w:szCs w:val="19"/>
          <w:lang w:val="sk-SK"/>
        </w:rPr>
        <w:t>estného vyhlásenia</w:t>
      </w:r>
      <w:r w:rsidR="00E96739" w:rsidRPr="007629AA">
        <w:rPr>
          <w:rFonts w:cs="Arial"/>
          <w:szCs w:val="19"/>
          <w:lang w:val="sk-SK"/>
        </w:rPr>
        <w:t xml:space="preserve"> o nestrannosti, zachovaní dôvernosti informácií a vylúčení konfliktu záujmov</w:t>
      </w:r>
      <w:r w:rsidR="00941A8C">
        <w:rPr>
          <w:rFonts w:cs="Arial"/>
          <w:szCs w:val="19"/>
          <w:lang w:val="sk-SK"/>
        </w:rPr>
        <w:t xml:space="preserve"> (príloha č. 26)</w:t>
      </w:r>
      <w:r w:rsidR="00941A8C" w:rsidRPr="007629AA">
        <w:rPr>
          <w:rFonts w:cs="Arial"/>
          <w:szCs w:val="19"/>
          <w:lang w:val="sk-SK"/>
        </w:rPr>
        <w:t xml:space="preserve">, </w:t>
      </w:r>
      <w:r w:rsidR="00E40801" w:rsidRPr="0040074A">
        <w:rPr>
          <w:rFonts w:cs="Arial"/>
          <w:szCs w:val="19"/>
          <w:lang w:val="sk-SK"/>
        </w:rPr>
        <w:t xml:space="preserve">súhlasu </w:t>
      </w:r>
      <w:r w:rsidR="00941A8C" w:rsidRPr="0040074A">
        <w:rPr>
          <w:rFonts w:cs="Arial"/>
          <w:szCs w:val="19"/>
          <w:lang w:val="sk-SK"/>
        </w:rPr>
        <w:t xml:space="preserve">odborného hodnotiteľa </w:t>
      </w:r>
      <w:r w:rsidR="00E40801" w:rsidRPr="0040074A">
        <w:rPr>
          <w:rFonts w:cs="Arial"/>
          <w:szCs w:val="19"/>
          <w:lang w:val="sk-SK"/>
        </w:rPr>
        <w:t xml:space="preserve">so zverejnením </w:t>
      </w:r>
      <w:r w:rsidR="00941A8C" w:rsidRPr="0040074A">
        <w:rPr>
          <w:rFonts w:cs="Arial"/>
          <w:szCs w:val="19"/>
          <w:lang w:val="sk-SK"/>
        </w:rPr>
        <w:t>informácií</w:t>
      </w:r>
      <w:r w:rsidR="00941A8C" w:rsidRPr="0040074A" w:rsidDel="00941A8C">
        <w:rPr>
          <w:rFonts w:cs="Arial"/>
          <w:szCs w:val="19"/>
          <w:lang w:val="sk-SK"/>
        </w:rPr>
        <w:t xml:space="preserve"> </w:t>
      </w:r>
      <w:r w:rsidR="00941A8C">
        <w:rPr>
          <w:rFonts w:cs="Arial"/>
          <w:szCs w:val="19"/>
          <w:lang w:val="sk-SK"/>
        </w:rPr>
        <w:t>(</w:t>
      </w:r>
      <w:r w:rsidR="00D4322E" w:rsidRPr="0040074A">
        <w:rPr>
          <w:rFonts w:cs="Arial"/>
          <w:szCs w:val="19"/>
          <w:lang w:val="sk-SK"/>
        </w:rPr>
        <w:t xml:space="preserve">ak nie je súčasťou dohody o vykonaní práce) </w:t>
      </w:r>
      <w:r w:rsidR="00941A8C" w:rsidRPr="0040074A">
        <w:rPr>
          <w:rFonts w:cs="Arial"/>
          <w:szCs w:val="19"/>
          <w:lang w:val="sk-SK"/>
        </w:rPr>
        <w:t xml:space="preserve">(Príloha č. 34) </w:t>
      </w:r>
      <w:r w:rsidR="00756368" w:rsidRPr="0040074A">
        <w:rPr>
          <w:rFonts w:cs="Arial"/>
          <w:szCs w:val="19"/>
          <w:lang w:val="sk-SK"/>
        </w:rPr>
        <w:t>a preberacieho</w:t>
      </w:r>
      <w:r w:rsidR="00756368" w:rsidRPr="00B42398">
        <w:rPr>
          <w:rFonts w:cs="Arial"/>
          <w:szCs w:val="19"/>
          <w:lang w:val="sk-SK"/>
        </w:rPr>
        <w:t xml:space="preserve"> protokolu ŽoNFP</w:t>
      </w:r>
      <w:r w:rsidR="00941A8C">
        <w:rPr>
          <w:rFonts w:cs="Arial"/>
          <w:szCs w:val="19"/>
          <w:lang w:val="sk-SK"/>
        </w:rPr>
        <w:t xml:space="preserve"> </w:t>
      </w:r>
      <w:r w:rsidR="00941A8C" w:rsidRPr="00B42398">
        <w:rPr>
          <w:rFonts w:cs="Arial"/>
          <w:szCs w:val="19"/>
          <w:lang w:val="sk-SK"/>
        </w:rPr>
        <w:t>(Príloha č. 28)</w:t>
      </w:r>
      <w:r w:rsidR="00756368" w:rsidRPr="00B42398">
        <w:rPr>
          <w:rFonts w:cs="Arial"/>
          <w:szCs w:val="19"/>
          <w:lang w:val="sk-SK"/>
        </w:rPr>
        <w:t>.</w:t>
      </w:r>
    </w:p>
    <w:p w14:paraId="23A39A11" w14:textId="77777777" w:rsidR="00F54937" w:rsidRPr="007629AA" w:rsidRDefault="00F54937" w:rsidP="0089453F">
      <w:pPr>
        <w:spacing w:before="120" w:after="120" w:line="288" w:lineRule="auto"/>
        <w:jc w:val="both"/>
        <w:rPr>
          <w:rFonts w:cs="Arial"/>
          <w:szCs w:val="19"/>
          <w:lang w:val="sk-SK"/>
        </w:rPr>
      </w:pPr>
    </w:p>
    <w:p w14:paraId="565A4309" w14:textId="77777777" w:rsidR="00DE0666" w:rsidRPr="007629AA" w:rsidRDefault="00DE0666" w:rsidP="0089453F">
      <w:pPr>
        <w:pStyle w:val="Nadpis2"/>
        <w:spacing w:before="120" w:after="120" w:line="288" w:lineRule="auto"/>
        <w:jc w:val="both"/>
        <w:rPr>
          <w:lang w:val="sk-SK"/>
        </w:rPr>
      </w:pPr>
      <w:bookmarkStart w:id="16" w:name="_Toc534277594"/>
      <w:r w:rsidRPr="007629AA">
        <w:rPr>
          <w:lang w:val="sk-SK"/>
        </w:rPr>
        <w:t>Výber odborných hodnotiteľov</w:t>
      </w:r>
      <w:bookmarkEnd w:id="16"/>
    </w:p>
    <w:p w14:paraId="3CDAEA60" w14:textId="4CD9B71A" w:rsidR="00485644" w:rsidRPr="007629AA" w:rsidRDefault="00933101" w:rsidP="009347C9">
      <w:pPr>
        <w:spacing w:before="120" w:after="120" w:line="288" w:lineRule="auto"/>
        <w:jc w:val="both"/>
        <w:rPr>
          <w:color w:val="000000"/>
          <w:szCs w:val="19"/>
          <w:lang w:val="sk-SK"/>
        </w:rPr>
      </w:pPr>
      <w:r w:rsidRPr="007629AA">
        <w:rPr>
          <w:rFonts w:cs="Arial"/>
          <w:szCs w:val="19"/>
          <w:lang w:val="sk-SK"/>
        </w:rPr>
        <w:t xml:space="preserve">Výber odborných hodnotiteľov </w:t>
      </w:r>
      <w:r w:rsidR="00F05155" w:rsidRPr="007629AA">
        <w:rPr>
          <w:rFonts w:cs="Arial"/>
          <w:szCs w:val="19"/>
          <w:lang w:val="sk-SK"/>
        </w:rPr>
        <w:t xml:space="preserve">pre </w:t>
      </w:r>
      <w:r w:rsidR="00F05155" w:rsidRPr="009474B7">
        <w:rPr>
          <w:rFonts w:cs="Arial"/>
          <w:b/>
          <w:u w:val="single"/>
          <w:lang w:val="sk-SK"/>
        </w:rPr>
        <w:t>prioritné osi 1, 2, 4</w:t>
      </w:r>
      <w:r w:rsidR="00F05155" w:rsidRPr="007629AA">
        <w:rPr>
          <w:rFonts w:cs="Arial"/>
          <w:lang w:val="sk-SK"/>
        </w:rPr>
        <w:t xml:space="preserve"> </w:t>
      </w:r>
      <w:r w:rsidR="00D36532" w:rsidRPr="007629AA">
        <w:rPr>
          <w:rFonts w:cs="Arial"/>
          <w:szCs w:val="19"/>
          <w:lang w:val="sk-SK"/>
        </w:rPr>
        <w:t xml:space="preserve">je realizovaný na základe jasných a transparentných </w:t>
      </w:r>
      <w:r w:rsidR="00B46AE1" w:rsidRPr="007629AA">
        <w:rPr>
          <w:rFonts w:cs="Arial"/>
          <w:szCs w:val="19"/>
          <w:lang w:val="sk-SK"/>
        </w:rPr>
        <w:t>kritérií</w:t>
      </w:r>
      <w:r w:rsidR="00D36532" w:rsidRPr="007629AA">
        <w:rPr>
          <w:rFonts w:cs="Arial"/>
          <w:szCs w:val="19"/>
          <w:lang w:val="sk-SK"/>
        </w:rPr>
        <w:t xml:space="preserve"> a </w:t>
      </w:r>
      <w:r w:rsidR="00D62222" w:rsidRPr="007629AA">
        <w:rPr>
          <w:rFonts w:cs="Arial"/>
          <w:szCs w:val="19"/>
          <w:lang w:val="sk-SK"/>
        </w:rPr>
        <w:t>zabez</w:t>
      </w:r>
      <w:r w:rsidR="00D36532" w:rsidRPr="007629AA">
        <w:rPr>
          <w:rFonts w:cs="Arial"/>
          <w:szCs w:val="19"/>
          <w:lang w:val="sk-SK"/>
        </w:rPr>
        <w:t xml:space="preserve">pečuje ho RO </w:t>
      </w:r>
      <w:r w:rsidR="00D4322E" w:rsidRPr="007629AA">
        <w:rPr>
          <w:rFonts w:cs="Arial"/>
          <w:szCs w:val="19"/>
          <w:lang w:val="sk-SK"/>
        </w:rPr>
        <w:t xml:space="preserve">v spolupráci s SO </w:t>
      </w:r>
      <w:r w:rsidR="004D2C16" w:rsidRPr="007629AA">
        <w:rPr>
          <w:rFonts w:cs="Arial"/>
          <w:szCs w:val="19"/>
          <w:lang w:val="sk-SK"/>
        </w:rPr>
        <w:t>prostredníctvom</w:t>
      </w:r>
      <w:r w:rsidR="00D36532" w:rsidRPr="007629AA">
        <w:rPr>
          <w:rFonts w:cs="Arial"/>
          <w:szCs w:val="19"/>
          <w:lang w:val="sk-SK"/>
        </w:rPr>
        <w:t xml:space="preserve"> </w:t>
      </w:r>
      <w:r w:rsidR="00DF6C47" w:rsidRPr="007629AA">
        <w:rPr>
          <w:rFonts w:cs="Arial"/>
          <w:szCs w:val="19"/>
          <w:lang w:val="sk-SK"/>
        </w:rPr>
        <w:t>vyhlásenia</w:t>
      </w:r>
      <w:r w:rsidR="00D36532" w:rsidRPr="007629AA">
        <w:rPr>
          <w:rFonts w:cs="Arial"/>
          <w:szCs w:val="19"/>
          <w:lang w:val="sk-SK"/>
        </w:rPr>
        <w:t xml:space="preserve"> </w:t>
      </w:r>
      <w:r w:rsidR="00D36532" w:rsidRPr="007629AA">
        <w:rPr>
          <w:rFonts w:cs="Arial"/>
          <w:b/>
          <w:szCs w:val="19"/>
          <w:lang w:val="sk-SK"/>
        </w:rPr>
        <w:t>výzvy na výber odborných hodnotiteľ</w:t>
      </w:r>
      <w:r w:rsidR="00680DAD" w:rsidRPr="007629AA">
        <w:rPr>
          <w:rFonts w:cs="Arial"/>
          <w:b/>
          <w:szCs w:val="19"/>
          <w:lang w:val="sk-SK"/>
        </w:rPr>
        <w:t>ov</w:t>
      </w:r>
      <w:r w:rsidR="00680DAD" w:rsidRPr="007629AA">
        <w:rPr>
          <w:rFonts w:cs="Arial"/>
          <w:szCs w:val="19"/>
          <w:lang w:val="sk-SK"/>
        </w:rPr>
        <w:t>, ktor</w:t>
      </w:r>
      <w:r w:rsidR="004C001B" w:rsidRPr="007629AA">
        <w:rPr>
          <w:rFonts w:cs="Arial"/>
          <w:szCs w:val="19"/>
          <w:lang w:val="sk-SK"/>
        </w:rPr>
        <w:t>á sa</w:t>
      </w:r>
      <w:r w:rsidR="00680DAD" w:rsidRPr="007629AA">
        <w:rPr>
          <w:rFonts w:cs="Arial"/>
          <w:szCs w:val="19"/>
          <w:lang w:val="sk-SK"/>
        </w:rPr>
        <w:t xml:space="preserve"> zverejňuje na webovom sídle</w:t>
      </w:r>
      <w:r w:rsidR="009B75ED" w:rsidRPr="007629AA">
        <w:rPr>
          <w:rFonts w:cs="Arial"/>
          <w:szCs w:val="19"/>
          <w:lang w:val="sk-SK"/>
        </w:rPr>
        <w:t xml:space="preserve"> </w:t>
      </w:r>
      <w:r w:rsidR="004C001B" w:rsidRPr="007629AA">
        <w:rPr>
          <w:rFonts w:cs="Arial"/>
          <w:szCs w:val="19"/>
          <w:lang w:val="sk-SK"/>
        </w:rPr>
        <w:t xml:space="preserve">RO </w:t>
      </w:r>
      <w:r w:rsidR="009B75ED" w:rsidRPr="007629AA">
        <w:rPr>
          <w:rFonts w:cs="Arial"/>
          <w:szCs w:val="19"/>
          <w:lang w:val="sk-SK"/>
        </w:rPr>
        <w:t>a na webovom sídle SO</w:t>
      </w:r>
      <w:r w:rsidR="0001774E" w:rsidRPr="007629AA">
        <w:rPr>
          <w:color w:val="000000"/>
          <w:szCs w:val="19"/>
          <w:lang w:val="sk-SK"/>
        </w:rPr>
        <w:t xml:space="preserve">. </w:t>
      </w:r>
      <w:r w:rsidR="00D62222" w:rsidRPr="007629AA">
        <w:rPr>
          <w:color w:val="000000"/>
          <w:szCs w:val="19"/>
          <w:lang w:val="sk-SK"/>
        </w:rPr>
        <w:t xml:space="preserve">Súčasťou tejto výzvy sú </w:t>
      </w:r>
      <w:r w:rsidR="00F605E1" w:rsidRPr="007629AA">
        <w:rPr>
          <w:color w:val="000000"/>
          <w:szCs w:val="19"/>
          <w:lang w:val="sk-SK"/>
        </w:rPr>
        <w:t xml:space="preserve">stanovené </w:t>
      </w:r>
      <w:r w:rsidR="00D62222" w:rsidRPr="007629AA">
        <w:rPr>
          <w:color w:val="000000"/>
          <w:szCs w:val="19"/>
          <w:lang w:val="sk-SK"/>
        </w:rPr>
        <w:t xml:space="preserve">kritériá </w:t>
      </w:r>
      <w:r w:rsidR="003424E1" w:rsidRPr="007629AA">
        <w:rPr>
          <w:color w:val="000000"/>
          <w:szCs w:val="19"/>
          <w:lang w:val="sk-SK"/>
        </w:rPr>
        <w:t>pre</w:t>
      </w:r>
      <w:r w:rsidR="00D62222" w:rsidRPr="007629AA">
        <w:rPr>
          <w:color w:val="000000"/>
          <w:szCs w:val="19"/>
          <w:lang w:val="sk-SK"/>
        </w:rPr>
        <w:t xml:space="preserve"> </w:t>
      </w:r>
      <w:r w:rsidR="00684B49" w:rsidRPr="007629AA">
        <w:rPr>
          <w:color w:val="000000"/>
          <w:szCs w:val="19"/>
          <w:lang w:val="sk-SK"/>
        </w:rPr>
        <w:t xml:space="preserve">zaradenie </w:t>
      </w:r>
      <w:r w:rsidR="00E066AE" w:rsidRPr="007629AA">
        <w:rPr>
          <w:color w:val="000000"/>
          <w:szCs w:val="19"/>
          <w:lang w:val="sk-SK"/>
        </w:rPr>
        <w:t xml:space="preserve">uchádzačov </w:t>
      </w:r>
      <w:r w:rsidR="00684B49" w:rsidRPr="007629AA">
        <w:rPr>
          <w:color w:val="000000"/>
          <w:szCs w:val="19"/>
          <w:lang w:val="sk-SK"/>
        </w:rPr>
        <w:t xml:space="preserve">do zoznamu </w:t>
      </w:r>
      <w:r w:rsidR="00D62222" w:rsidRPr="007629AA">
        <w:rPr>
          <w:color w:val="000000"/>
          <w:szCs w:val="19"/>
          <w:lang w:val="sk-SK"/>
        </w:rPr>
        <w:t>odborných hodnotiteľov</w:t>
      </w:r>
      <w:r w:rsidR="003C12CE" w:rsidRPr="007629AA">
        <w:rPr>
          <w:color w:val="000000"/>
          <w:szCs w:val="19"/>
          <w:lang w:val="sk-SK"/>
        </w:rPr>
        <w:t xml:space="preserve"> a to </w:t>
      </w:r>
      <w:r w:rsidR="003C12CE" w:rsidRPr="007629AA">
        <w:rPr>
          <w:b/>
          <w:color w:val="000000"/>
          <w:szCs w:val="19"/>
          <w:lang w:val="sk-SK"/>
        </w:rPr>
        <w:t>bezúhonnosť,</w:t>
      </w:r>
      <w:r w:rsidR="003C12CE" w:rsidRPr="007629AA">
        <w:rPr>
          <w:color w:val="000000"/>
          <w:szCs w:val="19"/>
          <w:lang w:val="sk-SK"/>
        </w:rPr>
        <w:t xml:space="preserve"> </w:t>
      </w:r>
      <w:r w:rsidR="003C12CE" w:rsidRPr="007629AA">
        <w:rPr>
          <w:b/>
          <w:color w:val="000000"/>
          <w:szCs w:val="19"/>
          <w:lang w:val="sk-SK"/>
        </w:rPr>
        <w:t>vysokoškolské vzdelanie</w:t>
      </w:r>
      <w:r w:rsidR="003C12CE" w:rsidRPr="007629AA">
        <w:rPr>
          <w:color w:val="000000"/>
          <w:szCs w:val="19"/>
          <w:lang w:val="sk-SK"/>
        </w:rPr>
        <w:t xml:space="preserve"> a </w:t>
      </w:r>
      <w:r w:rsidR="003C12CE" w:rsidRPr="007629AA">
        <w:rPr>
          <w:b/>
          <w:color w:val="000000"/>
          <w:szCs w:val="19"/>
          <w:lang w:val="sk-SK"/>
        </w:rPr>
        <w:t>prax</w:t>
      </w:r>
      <w:r w:rsidR="003C12CE" w:rsidRPr="007629AA">
        <w:rPr>
          <w:color w:val="000000"/>
          <w:szCs w:val="19"/>
          <w:lang w:val="sk-SK"/>
        </w:rPr>
        <w:t xml:space="preserve"> v oblasti, ktorá súvisí s predmetom odborného hodnotenia. </w:t>
      </w:r>
    </w:p>
    <w:p w14:paraId="5FCA8756" w14:textId="2C17DC38" w:rsidR="00D36532" w:rsidRPr="007629AA" w:rsidRDefault="00F605E1" w:rsidP="009347C9">
      <w:pPr>
        <w:spacing w:before="120" w:after="120" w:line="288" w:lineRule="auto"/>
        <w:jc w:val="both"/>
        <w:rPr>
          <w:color w:val="000000"/>
          <w:szCs w:val="19"/>
          <w:lang w:val="sk-SK"/>
        </w:rPr>
      </w:pPr>
      <w:r w:rsidRPr="007629AA">
        <w:rPr>
          <w:color w:val="000000"/>
          <w:szCs w:val="19"/>
          <w:lang w:val="sk-SK"/>
        </w:rPr>
        <w:t>Stanovené kri</w:t>
      </w:r>
      <w:r w:rsidRPr="007629AA">
        <w:rPr>
          <w:lang w:val="sk-SK"/>
        </w:rPr>
        <w:t>tériá sú zamerané na výber odborných hodnotiteľov s dostatočnou praxou a odbornými predpokladmi z oblastí, ktoré budú predmetom odborného hodnotenia, pričom formálne kritériá na výber odborných hodnotiteľov sú minimalizované.</w:t>
      </w:r>
      <w:r w:rsidR="0064228F" w:rsidRPr="007629AA">
        <w:rPr>
          <w:lang w:val="sk-SK"/>
        </w:rPr>
        <w:t xml:space="preserve"> </w:t>
      </w:r>
      <w:r w:rsidR="005E2473" w:rsidRPr="007629AA">
        <w:rPr>
          <w:lang w:val="sk-SK"/>
        </w:rPr>
        <w:t>Bližšie informácie ku</w:t>
      </w:r>
      <w:r w:rsidR="003C12CE" w:rsidRPr="007629AA">
        <w:rPr>
          <w:lang w:val="sk-SK"/>
        </w:rPr>
        <w:t xml:space="preserve"> </w:t>
      </w:r>
      <w:r w:rsidR="00DF6C47" w:rsidRPr="007629AA">
        <w:rPr>
          <w:lang w:val="sk-SK"/>
        </w:rPr>
        <w:t>kritériám</w:t>
      </w:r>
      <w:r w:rsidR="005E2473" w:rsidRPr="007629AA">
        <w:rPr>
          <w:lang w:val="sk-SK"/>
        </w:rPr>
        <w:t xml:space="preserve"> pre v</w:t>
      </w:r>
      <w:r w:rsidR="003C12CE" w:rsidRPr="007629AA">
        <w:rPr>
          <w:lang w:val="sk-SK"/>
        </w:rPr>
        <w:t>ýber odborných hodnotiteľov</w:t>
      </w:r>
      <w:r w:rsidR="005E2473" w:rsidRPr="007629AA">
        <w:rPr>
          <w:lang w:val="sk-SK"/>
        </w:rPr>
        <w:t xml:space="preserve"> a k </w:t>
      </w:r>
      <w:r w:rsidR="003C12CE" w:rsidRPr="007629AA">
        <w:rPr>
          <w:lang w:val="sk-SK"/>
        </w:rPr>
        <w:t>spôsob</w:t>
      </w:r>
      <w:r w:rsidR="005E2473" w:rsidRPr="007629AA">
        <w:rPr>
          <w:lang w:val="sk-SK"/>
        </w:rPr>
        <w:t>u</w:t>
      </w:r>
      <w:r w:rsidR="003C12CE" w:rsidRPr="007629AA">
        <w:rPr>
          <w:lang w:val="sk-SK"/>
        </w:rPr>
        <w:t xml:space="preserve"> ich overenia je uvedený v Metodickom pokyne </w:t>
      </w:r>
      <w:r w:rsidR="005E2473" w:rsidRPr="007629AA">
        <w:rPr>
          <w:lang w:val="sk-SK"/>
        </w:rPr>
        <w:t xml:space="preserve">CKO </w:t>
      </w:r>
      <w:r w:rsidR="003C12CE" w:rsidRPr="007629AA">
        <w:rPr>
          <w:lang w:val="sk-SK"/>
        </w:rPr>
        <w:t>č.</w:t>
      </w:r>
      <w:r w:rsidR="0057352D" w:rsidRPr="007629AA">
        <w:rPr>
          <w:lang w:val="sk-SK"/>
        </w:rPr>
        <w:t xml:space="preserve"> </w:t>
      </w:r>
      <w:r w:rsidR="003C12CE" w:rsidRPr="007629AA">
        <w:rPr>
          <w:lang w:val="sk-SK"/>
        </w:rPr>
        <w:t>29</w:t>
      </w:r>
      <w:r w:rsidR="005E2473" w:rsidRPr="007629AA">
        <w:rPr>
          <w:lang w:val="sk-SK"/>
        </w:rPr>
        <w:t xml:space="preserve"> k výberu odborných hodnotiteľov.</w:t>
      </w:r>
    </w:p>
    <w:p w14:paraId="5D21BE79" w14:textId="0A1FF48D" w:rsidR="00F05155" w:rsidRPr="007629AA" w:rsidRDefault="00FD5F1C" w:rsidP="00F05155">
      <w:pPr>
        <w:spacing w:before="120" w:after="120" w:line="288" w:lineRule="auto"/>
        <w:jc w:val="both"/>
        <w:rPr>
          <w:rFonts w:cs="Arial"/>
          <w:szCs w:val="19"/>
          <w:lang w:val="sk-SK"/>
        </w:rPr>
      </w:pPr>
      <w:r w:rsidRPr="007629AA">
        <w:rPr>
          <w:rFonts w:cs="Arial"/>
          <w:szCs w:val="19"/>
          <w:lang w:val="sk-SK"/>
        </w:rPr>
        <w:t xml:space="preserve">ŽoNFP predkladané v rámci </w:t>
      </w:r>
      <w:r w:rsidRPr="009474B7">
        <w:rPr>
          <w:rFonts w:cs="Arial"/>
          <w:b/>
          <w:szCs w:val="19"/>
          <w:u w:val="single"/>
          <w:lang w:val="sk-SK"/>
        </w:rPr>
        <w:t>p</w:t>
      </w:r>
      <w:r w:rsidR="00F05155" w:rsidRPr="009474B7">
        <w:rPr>
          <w:rFonts w:cs="Arial"/>
          <w:b/>
          <w:u w:val="single"/>
          <w:lang w:val="sk-SK"/>
        </w:rPr>
        <w:t>rioritn</w:t>
      </w:r>
      <w:r w:rsidRPr="009474B7">
        <w:rPr>
          <w:rFonts w:cs="Arial"/>
          <w:b/>
          <w:u w:val="single"/>
          <w:lang w:val="sk-SK"/>
        </w:rPr>
        <w:t xml:space="preserve">ej </w:t>
      </w:r>
      <w:r w:rsidR="00F05155" w:rsidRPr="009474B7">
        <w:rPr>
          <w:rFonts w:cs="Arial"/>
          <w:b/>
          <w:u w:val="single"/>
          <w:lang w:val="sk-SK"/>
        </w:rPr>
        <w:t>os</w:t>
      </w:r>
      <w:r w:rsidRPr="009474B7">
        <w:rPr>
          <w:rFonts w:cs="Arial"/>
          <w:b/>
          <w:u w:val="single"/>
          <w:lang w:val="sk-SK"/>
        </w:rPr>
        <w:t>i</w:t>
      </w:r>
      <w:r w:rsidR="00F05155" w:rsidRPr="009474B7">
        <w:rPr>
          <w:rFonts w:cs="Arial"/>
          <w:b/>
          <w:u w:val="single"/>
          <w:lang w:val="sk-SK"/>
        </w:rPr>
        <w:t xml:space="preserve"> 5</w:t>
      </w:r>
      <w:r w:rsidR="00F05155" w:rsidRPr="007629AA">
        <w:rPr>
          <w:rFonts w:cs="Arial"/>
          <w:szCs w:val="19"/>
          <w:lang w:val="sk-SK"/>
        </w:rPr>
        <w:t xml:space="preserve">, ktoré žiadateľ o nenávratný finančný príspevok predkladá na RO, </w:t>
      </w:r>
      <w:r w:rsidR="00A30C45">
        <w:rPr>
          <w:rFonts w:cs="Arial"/>
          <w:szCs w:val="19"/>
          <w:lang w:val="sk-SK"/>
        </w:rPr>
        <w:t>s</w:t>
      </w:r>
      <w:r w:rsidR="00F05155" w:rsidRPr="007629AA">
        <w:rPr>
          <w:rFonts w:cs="Arial"/>
          <w:szCs w:val="19"/>
          <w:lang w:val="sk-SK"/>
        </w:rPr>
        <w:t xml:space="preserve">ú hodnotené </w:t>
      </w:r>
      <w:r w:rsidR="00F05155" w:rsidRPr="007629AA">
        <w:rPr>
          <w:rFonts w:cs="Arial"/>
          <w:b/>
          <w:szCs w:val="19"/>
          <w:lang w:val="sk-SK"/>
        </w:rPr>
        <w:t>internými odbornými hodnotiteľmi</w:t>
      </w:r>
      <w:r w:rsidR="00F05155" w:rsidRPr="007629AA">
        <w:rPr>
          <w:rFonts w:cs="Arial"/>
          <w:szCs w:val="19"/>
          <w:lang w:val="sk-SK"/>
        </w:rPr>
        <w:t xml:space="preserve"> - zamestnancami RO pre IROP, ktorí:</w:t>
      </w:r>
    </w:p>
    <w:p w14:paraId="72951DAB" w14:textId="77777777" w:rsidR="00F05155" w:rsidRPr="007629AA" w:rsidRDefault="00F05155" w:rsidP="00FD5F1C">
      <w:pPr>
        <w:pStyle w:val="Odsekzoznamu"/>
        <w:numPr>
          <w:ilvl w:val="0"/>
          <w:numId w:val="22"/>
        </w:numPr>
        <w:spacing w:before="120" w:after="120" w:line="288" w:lineRule="auto"/>
        <w:jc w:val="both"/>
        <w:rPr>
          <w:rFonts w:cs="Arial"/>
          <w:szCs w:val="19"/>
          <w:lang w:val="sk-SK"/>
        </w:rPr>
      </w:pPr>
      <w:r w:rsidRPr="007629AA">
        <w:rPr>
          <w:rFonts w:cs="Arial"/>
          <w:szCs w:val="19"/>
          <w:lang w:val="sk-SK"/>
        </w:rPr>
        <w:t xml:space="preserve">majú túto činnosť priamo v opise štátnozamestnaneckého miesta, </w:t>
      </w:r>
    </w:p>
    <w:p w14:paraId="5DA010AC" w14:textId="77777777" w:rsidR="00F05155" w:rsidRPr="007629AA" w:rsidRDefault="00F05155" w:rsidP="00FD5F1C">
      <w:pPr>
        <w:pStyle w:val="Odsekzoznamu"/>
        <w:numPr>
          <w:ilvl w:val="0"/>
          <w:numId w:val="22"/>
        </w:numPr>
        <w:spacing w:before="120" w:after="120" w:line="288" w:lineRule="auto"/>
        <w:jc w:val="both"/>
        <w:rPr>
          <w:rFonts w:cs="Arial"/>
          <w:szCs w:val="19"/>
          <w:lang w:val="sk-SK"/>
        </w:rPr>
      </w:pPr>
      <w:r w:rsidRPr="007629AA">
        <w:rPr>
          <w:rFonts w:cs="Arial"/>
          <w:szCs w:val="19"/>
          <w:lang w:val="sk-SK"/>
        </w:rPr>
        <w:t>majú minimálne VŠ vzdelanie II. stupňa,</w:t>
      </w:r>
    </w:p>
    <w:p w14:paraId="60AC7185" w14:textId="77777777" w:rsidR="00F05155" w:rsidRPr="007629AA" w:rsidRDefault="00F05155" w:rsidP="00FD5F1C">
      <w:pPr>
        <w:pStyle w:val="Odsekzoznamu"/>
        <w:numPr>
          <w:ilvl w:val="0"/>
          <w:numId w:val="22"/>
        </w:numPr>
        <w:spacing w:before="120" w:after="120" w:line="288" w:lineRule="auto"/>
        <w:jc w:val="both"/>
        <w:rPr>
          <w:rFonts w:cs="Arial"/>
          <w:szCs w:val="19"/>
          <w:lang w:val="sk-SK"/>
        </w:rPr>
      </w:pPr>
      <w:r w:rsidRPr="007629AA">
        <w:rPr>
          <w:rFonts w:cs="Arial"/>
          <w:szCs w:val="19"/>
          <w:lang w:val="sk-SK"/>
        </w:rPr>
        <w:t xml:space="preserve">majú dostatočné skúsenosti s riadením alebo implementáciou projektov,  </w:t>
      </w:r>
    </w:p>
    <w:p w14:paraId="528BEFC1" w14:textId="077915AD" w:rsidR="00F05155" w:rsidRPr="006E7060" w:rsidRDefault="00F05155" w:rsidP="00FD5F1C">
      <w:pPr>
        <w:pStyle w:val="Odsekzoznamu"/>
        <w:numPr>
          <w:ilvl w:val="0"/>
          <w:numId w:val="22"/>
        </w:numPr>
        <w:spacing w:before="120" w:after="120" w:line="288" w:lineRule="auto"/>
        <w:jc w:val="both"/>
        <w:rPr>
          <w:rFonts w:cs="Arial"/>
          <w:szCs w:val="19"/>
          <w:lang w:val="sk-SK"/>
        </w:rPr>
      </w:pPr>
      <w:r w:rsidRPr="007629AA">
        <w:rPr>
          <w:rFonts w:cs="Arial"/>
          <w:szCs w:val="19"/>
          <w:lang w:val="sk-SK"/>
        </w:rPr>
        <w:t>a u ktorých nie je zvýšené riziko vzniku konfliktu záujmu. RO zároveň zabezpečí, aby nedošlo k porušeniu princípu konfliktu záujmov v zmysle § 46 zákona č. 292/2014</w:t>
      </w:r>
      <w:r w:rsidR="006E7060" w:rsidRPr="006E7060">
        <w:rPr>
          <w:rFonts w:cs="Arial"/>
          <w:szCs w:val="19"/>
          <w:lang w:val="sk-SK"/>
        </w:rPr>
        <w:t xml:space="preserve"> </w:t>
      </w:r>
      <w:r w:rsidR="006E7060">
        <w:rPr>
          <w:rFonts w:cs="Arial"/>
          <w:szCs w:val="19"/>
          <w:lang w:val="sk-SK"/>
        </w:rPr>
        <w:t>Z. z</w:t>
      </w:r>
      <w:r w:rsidR="003F50A3">
        <w:rPr>
          <w:rFonts w:cs="Arial"/>
          <w:szCs w:val="19"/>
          <w:lang w:val="sk-SK"/>
        </w:rPr>
        <w:t>.</w:t>
      </w:r>
      <w:r w:rsidR="00BA3F6B">
        <w:rPr>
          <w:rFonts w:cs="Arial"/>
          <w:szCs w:val="19"/>
          <w:lang w:val="sk-SK"/>
        </w:rPr>
        <w:t>.</w:t>
      </w:r>
      <w:r w:rsidRPr="007629AA">
        <w:rPr>
          <w:rFonts w:cs="Arial"/>
          <w:szCs w:val="19"/>
          <w:lang w:val="sk-SK"/>
        </w:rPr>
        <w:t xml:space="preserve"> </w:t>
      </w:r>
    </w:p>
    <w:p w14:paraId="1E7A4878" w14:textId="7182501A" w:rsidR="00F05155" w:rsidRPr="007629AA" w:rsidRDefault="00F05155" w:rsidP="00941A8C">
      <w:pPr>
        <w:pStyle w:val="Standard"/>
        <w:spacing w:before="120" w:after="120" w:line="288" w:lineRule="auto"/>
        <w:jc w:val="both"/>
        <w:rPr>
          <w:szCs w:val="19"/>
        </w:rPr>
      </w:pPr>
      <w:r w:rsidRPr="007629AA">
        <w:rPr>
          <w:rFonts w:cs="Arial"/>
          <w:szCs w:val="19"/>
        </w:rPr>
        <w:lastRenderedPageBreak/>
        <w:t xml:space="preserve">Výber </w:t>
      </w:r>
      <w:r w:rsidR="00FD5F1C" w:rsidRPr="007629AA">
        <w:rPr>
          <w:rFonts w:cs="Arial"/>
          <w:szCs w:val="19"/>
        </w:rPr>
        <w:t xml:space="preserve">interných odborných </w:t>
      </w:r>
      <w:r w:rsidRPr="007629AA">
        <w:rPr>
          <w:rFonts w:cs="Arial"/>
          <w:szCs w:val="19"/>
        </w:rPr>
        <w:t xml:space="preserve">hodnotiteľov vykoná RO na základe splnenia vyššie uvedených kritérií a s ohľadom na ich pracovnú vyťaženosť, pričom vybraných </w:t>
      </w:r>
      <w:r w:rsidR="00FD5F1C" w:rsidRPr="007629AA">
        <w:rPr>
          <w:rFonts w:cs="Arial"/>
          <w:szCs w:val="19"/>
        </w:rPr>
        <w:t xml:space="preserve">interných </w:t>
      </w:r>
      <w:r w:rsidRPr="007629AA">
        <w:rPr>
          <w:rFonts w:cs="Arial"/>
          <w:szCs w:val="19"/>
        </w:rPr>
        <w:t>odborných hodnotiteľov informuje elektronicky prostredníctvom e-mailu. V tomto e-maile uvedie okrem iného sprievodné organizačno-technické informácie o spôsobe hodnotenia.</w:t>
      </w:r>
      <w:r w:rsidR="00941A8C">
        <w:rPr>
          <w:rFonts w:cs="Arial"/>
          <w:szCs w:val="19"/>
        </w:rPr>
        <w:t xml:space="preserve"> </w:t>
      </w:r>
      <w:r w:rsidRPr="007629AA">
        <w:rPr>
          <w:rFonts w:cs="Arial"/>
          <w:szCs w:val="19"/>
        </w:rPr>
        <w:t xml:space="preserve">RO </w:t>
      </w:r>
      <w:r w:rsidRPr="007629AA">
        <w:rPr>
          <w:szCs w:val="19"/>
        </w:rPr>
        <w:t xml:space="preserve">zostaví zoznam </w:t>
      </w:r>
      <w:r w:rsidR="00FD5F1C" w:rsidRPr="007629AA">
        <w:rPr>
          <w:szCs w:val="19"/>
        </w:rPr>
        <w:t xml:space="preserve">interných </w:t>
      </w:r>
      <w:r w:rsidRPr="007629AA">
        <w:rPr>
          <w:szCs w:val="19"/>
        </w:rPr>
        <w:t xml:space="preserve">odborných hodnotiteľov, ktorý podľa potreby aktualizuje (vyradením hodnotiteľa v prípade vlastnej žiadosti hodnotiteľa, alebo jeho odchodu zo zamestnania, alebo jeho vyradením z dôvodu porušenia pravidiel odborného hodnotenia). Zoznam vybratých </w:t>
      </w:r>
      <w:r w:rsidR="00FD5F1C" w:rsidRPr="007629AA">
        <w:rPr>
          <w:szCs w:val="19"/>
        </w:rPr>
        <w:t xml:space="preserve">interných </w:t>
      </w:r>
      <w:r w:rsidRPr="007629AA">
        <w:rPr>
          <w:szCs w:val="19"/>
        </w:rPr>
        <w:t>odborných hodnotiteľov schvaľuje generálny riaditeľ sekcie riadenia programov regionálneho rozvoja.</w:t>
      </w:r>
    </w:p>
    <w:p w14:paraId="77B6CAA0" w14:textId="031ECAC1" w:rsidR="00933101" w:rsidRPr="007629AA" w:rsidRDefault="00D36532" w:rsidP="009347C9">
      <w:pPr>
        <w:spacing w:before="120" w:after="120" w:line="288" w:lineRule="auto"/>
        <w:jc w:val="both"/>
        <w:rPr>
          <w:rFonts w:cs="Arial"/>
          <w:szCs w:val="19"/>
          <w:lang w:val="sk-SK"/>
        </w:rPr>
      </w:pPr>
      <w:r w:rsidRPr="007629AA">
        <w:rPr>
          <w:rFonts w:cs="Arial"/>
          <w:szCs w:val="19"/>
          <w:lang w:val="sk-SK"/>
        </w:rPr>
        <w:t>Vybra</w:t>
      </w:r>
      <w:r w:rsidR="008024C2">
        <w:rPr>
          <w:rFonts w:cs="Arial"/>
          <w:szCs w:val="19"/>
          <w:lang w:val="sk-SK"/>
        </w:rPr>
        <w:t>n</w:t>
      </w:r>
      <w:r w:rsidRPr="007629AA">
        <w:rPr>
          <w:rFonts w:cs="Arial"/>
          <w:szCs w:val="19"/>
          <w:lang w:val="sk-SK"/>
        </w:rPr>
        <w:t xml:space="preserve">í </w:t>
      </w:r>
      <w:r w:rsidR="00D4322E" w:rsidRPr="007629AA">
        <w:rPr>
          <w:rFonts w:cs="Arial"/>
          <w:szCs w:val="19"/>
          <w:lang w:val="sk-SK"/>
        </w:rPr>
        <w:t xml:space="preserve">odborní </w:t>
      </w:r>
      <w:r w:rsidRPr="007629AA">
        <w:rPr>
          <w:rFonts w:cs="Arial"/>
          <w:szCs w:val="19"/>
          <w:lang w:val="sk-SK"/>
        </w:rPr>
        <w:t>hodnotite</w:t>
      </w:r>
      <w:r w:rsidR="00DD66D5" w:rsidRPr="007629AA">
        <w:rPr>
          <w:rFonts w:cs="Arial"/>
          <w:szCs w:val="19"/>
          <w:lang w:val="sk-SK"/>
        </w:rPr>
        <w:t>l</w:t>
      </w:r>
      <w:r w:rsidRPr="007629AA">
        <w:rPr>
          <w:rFonts w:cs="Arial"/>
          <w:szCs w:val="19"/>
          <w:lang w:val="sk-SK"/>
        </w:rPr>
        <w:t xml:space="preserve">ia </w:t>
      </w:r>
      <w:r w:rsidR="00DD66D5" w:rsidRPr="007629AA">
        <w:rPr>
          <w:rFonts w:cs="Arial"/>
          <w:szCs w:val="19"/>
          <w:lang w:val="sk-SK"/>
        </w:rPr>
        <w:t>nesmú</w:t>
      </w:r>
      <w:r w:rsidRPr="007629AA">
        <w:rPr>
          <w:rFonts w:cs="Arial"/>
          <w:szCs w:val="19"/>
          <w:lang w:val="sk-SK"/>
        </w:rPr>
        <w:t xml:space="preserve"> byť</w:t>
      </w:r>
      <w:r w:rsidR="00DD66D5" w:rsidRPr="007629AA">
        <w:rPr>
          <w:rFonts w:cs="Arial"/>
          <w:szCs w:val="19"/>
          <w:lang w:val="sk-SK"/>
        </w:rPr>
        <w:t xml:space="preserve"> pri výkone hodnotenia</w:t>
      </w:r>
      <w:r w:rsidRPr="007629AA">
        <w:rPr>
          <w:rFonts w:cs="Arial"/>
          <w:szCs w:val="19"/>
          <w:lang w:val="sk-SK"/>
        </w:rPr>
        <w:t xml:space="preserve"> v </w:t>
      </w:r>
      <w:r w:rsidR="00933101" w:rsidRPr="007629AA">
        <w:rPr>
          <w:rFonts w:cs="Arial"/>
          <w:szCs w:val="19"/>
          <w:lang w:val="sk-SK"/>
        </w:rPr>
        <w:t>konflikt</w:t>
      </w:r>
      <w:r w:rsidRPr="007629AA">
        <w:rPr>
          <w:rFonts w:cs="Arial"/>
          <w:szCs w:val="19"/>
          <w:lang w:val="sk-SK"/>
        </w:rPr>
        <w:t>e</w:t>
      </w:r>
      <w:r w:rsidR="00933101" w:rsidRPr="007629AA">
        <w:rPr>
          <w:rFonts w:cs="Arial"/>
          <w:szCs w:val="19"/>
          <w:lang w:val="sk-SK"/>
        </w:rPr>
        <w:t xml:space="preserve"> záujmov v zmysle § 46 </w:t>
      </w:r>
      <w:r w:rsidR="00933101" w:rsidRPr="007629AA">
        <w:rPr>
          <w:rFonts w:cs="Arial"/>
          <w:i/>
          <w:szCs w:val="19"/>
          <w:lang w:val="sk-SK"/>
        </w:rPr>
        <w:t>Konflikt záujmov</w:t>
      </w:r>
      <w:r w:rsidR="00933101" w:rsidRPr="007629AA">
        <w:rPr>
          <w:rFonts w:cs="Arial"/>
          <w:szCs w:val="19"/>
          <w:lang w:val="sk-SK"/>
        </w:rPr>
        <w:t xml:space="preserve">  zákon</w:t>
      </w:r>
      <w:r w:rsidR="00684B49" w:rsidRPr="007629AA">
        <w:rPr>
          <w:rFonts w:cs="Arial"/>
          <w:szCs w:val="19"/>
          <w:lang w:val="sk-SK"/>
        </w:rPr>
        <w:t>a</w:t>
      </w:r>
      <w:r w:rsidR="00933101" w:rsidRPr="007629AA">
        <w:rPr>
          <w:rFonts w:cs="Arial"/>
          <w:szCs w:val="19"/>
          <w:lang w:val="sk-SK"/>
        </w:rPr>
        <w:t xml:space="preserve"> o príspevku z EŠIF. </w:t>
      </w:r>
    </w:p>
    <w:p w14:paraId="3A885AE8" w14:textId="06F57ED9" w:rsidR="006139A4" w:rsidRPr="007629AA" w:rsidRDefault="00690895" w:rsidP="009347C9">
      <w:pPr>
        <w:shd w:val="clear" w:color="auto" w:fill="FFFFFF" w:themeFill="background1"/>
        <w:spacing w:before="120" w:after="120" w:line="288" w:lineRule="auto"/>
        <w:jc w:val="both"/>
        <w:rPr>
          <w:color w:val="000000"/>
          <w:szCs w:val="19"/>
          <w:lang w:val="sk-SK"/>
        </w:rPr>
      </w:pPr>
      <w:r w:rsidRPr="007629AA">
        <w:rPr>
          <w:rFonts w:cs="Arial"/>
          <w:szCs w:val="19"/>
          <w:lang w:val="sk-SK"/>
        </w:rPr>
        <w:t>Odborní hodnotitelia</w:t>
      </w:r>
      <w:r w:rsidR="00933101" w:rsidRPr="007629AA">
        <w:rPr>
          <w:rFonts w:cs="Arial"/>
          <w:szCs w:val="19"/>
          <w:lang w:val="sk-SK"/>
        </w:rPr>
        <w:t>, ktorí splnili podmienky v zmysle vyhlásenej výzvy na výber odborných hodnotiteľov</w:t>
      </w:r>
      <w:r w:rsidR="00A42326" w:rsidRPr="007629AA">
        <w:rPr>
          <w:rFonts w:cs="Arial"/>
          <w:szCs w:val="19"/>
          <w:lang w:val="sk-SK"/>
        </w:rPr>
        <w:t xml:space="preserve">, resp. interní odborní hodnotitelia pre Prioritnú os 5, ktorí sú oprávnení </w:t>
      </w:r>
      <w:r w:rsidR="00933101" w:rsidRPr="007629AA">
        <w:rPr>
          <w:rFonts w:cs="Arial"/>
          <w:szCs w:val="19"/>
          <w:lang w:val="sk-SK"/>
        </w:rPr>
        <w:t>vykonávať odborné hodnotenie</w:t>
      </w:r>
      <w:r w:rsidR="00FC3C33" w:rsidRPr="007629AA">
        <w:rPr>
          <w:rFonts w:cs="Arial"/>
          <w:szCs w:val="19"/>
          <w:lang w:val="sk-SK"/>
        </w:rPr>
        <w:t>,</w:t>
      </w:r>
      <w:r w:rsidR="003B72D5" w:rsidRPr="007629AA">
        <w:rPr>
          <w:rFonts w:cs="Arial"/>
          <w:szCs w:val="19"/>
          <w:lang w:val="sk-SK"/>
        </w:rPr>
        <w:t xml:space="preserve"> </w:t>
      </w:r>
      <w:r w:rsidR="003D3FCA" w:rsidRPr="007629AA">
        <w:rPr>
          <w:rFonts w:cs="Arial"/>
          <w:szCs w:val="19"/>
          <w:lang w:val="sk-SK"/>
        </w:rPr>
        <w:t xml:space="preserve">sú </w:t>
      </w:r>
      <w:r w:rsidR="003D3FCA" w:rsidRPr="007629AA">
        <w:rPr>
          <w:color w:val="000000"/>
          <w:szCs w:val="19"/>
          <w:lang w:val="sk-SK"/>
        </w:rPr>
        <w:t xml:space="preserve">vymenovaní </w:t>
      </w:r>
      <w:r w:rsidR="006F4FE1" w:rsidRPr="007629AA">
        <w:rPr>
          <w:b/>
          <w:color w:val="000000"/>
          <w:szCs w:val="19"/>
          <w:lang w:val="sk-SK"/>
        </w:rPr>
        <w:t>menovacím dekrétom</w:t>
      </w:r>
      <w:r w:rsidR="006D28E5" w:rsidRPr="007629AA">
        <w:rPr>
          <w:rStyle w:val="Odkaznapoznmkupodiarou"/>
          <w:b/>
          <w:color w:val="000000"/>
          <w:szCs w:val="19"/>
          <w:lang w:val="sk-SK"/>
        </w:rPr>
        <w:footnoteReference w:id="6"/>
      </w:r>
      <w:r w:rsidR="00D4322E" w:rsidRPr="007629AA">
        <w:rPr>
          <w:b/>
          <w:color w:val="000000"/>
          <w:szCs w:val="19"/>
          <w:lang w:val="sk-SK"/>
        </w:rPr>
        <w:t>,</w:t>
      </w:r>
      <w:r w:rsidR="007A444D" w:rsidRPr="007629AA">
        <w:rPr>
          <w:b/>
          <w:color w:val="000000"/>
          <w:szCs w:val="19"/>
          <w:lang w:val="sk-SK"/>
        </w:rPr>
        <w:t xml:space="preserve"> </w:t>
      </w:r>
      <w:r w:rsidR="007A444D" w:rsidRPr="007629AA">
        <w:rPr>
          <w:color w:val="000000"/>
          <w:szCs w:val="19"/>
          <w:lang w:val="sk-SK"/>
        </w:rPr>
        <w:t>ktorý podpisuje štatutárny org</w:t>
      </w:r>
      <w:r w:rsidR="0014486B" w:rsidRPr="007629AA">
        <w:rPr>
          <w:color w:val="000000"/>
          <w:szCs w:val="19"/>
          <w:lang w:val="sk-SK"/>
        </w:rPr>
        <w:t>á</w:t>
      </w:r>
      <w:r w:rsidR="007A444D" w:rsidRPr="007629AA">
        <w:rPr>
          <w:color w:val="000000"/>
          <w:szCs w:val="19"/>
          <w:lang w:val="sk-SK"/>
        </w:rPr>
        <w:t>n RO</w:t>
      </w:r>
      <w:r w:rsidR="00802A3B" w:rsidRPr="007629AA">
        <w:rPr>
          <w:color w:val="000000"/>
          <w:szCs w:val="19"/>
          <w:lang w:val="sk-SK"/>
        </w:rPr>
        <w:t>, resp. ním poverená osoba</w:t>
      </w:r>
      <w:r w:rsidRPr="007629AA">
        <w:rPr>
          <w:color w:val="000000"/>
          <w:szCs w:val="19"/>
          <w:lang w:val="sk-SK"/>
        </w:rPr>
        <w:t xml:space="preserve"> a následne </w:t>
      </w:r>
      <w:r w:rsidR="00FC3C33" w:rsidRPr="007629AA">
        <w:rPr>
          <w:color w:val="000000"/>
          <w:szCs w:val="19"/>
          <w:lang w:val="sk-SK"/>
        </w:rPr>
        <w:t xml:space="preserve">sú </w:t>
      </w:r>
      <w:r w:rsidR="00680DAD" w:rsidRPr="007629AA">
        <w:rPr>
          <w:color w:val="000000"/>
          <w:szCs w:val="19"/>
          <w:lang w:val="sk-SK"/>
        </w:rPr>
        <w:t xml:space="preserve">zaradení do </w:t>
      </w:r>
      <w:r w:rsidR="00D4322E" w:rsidRPr="007629AA">
        <w:rPr>
          <w:color w:val="000000"/>
          <w:szCs w:val="19"/>
          <w:lang w:val="sk-SK"/>
        </w:rPr>
        <w:t xml:space="preserve">zoznamu </w:t>
      </w:r>
      <w:r w:rsidR="00680DAD" w:rsidRPr="007629AA">
        <w:rPr>
          <w:color w:val="000000"/>
          <w:szCs w:val="19"/>
          <w:lang w:val="sk-SK"/>
        </w:rPr>
        <w:t>odborných hodnotiteľov.</w:t>
      </w:r>
      <w:r w:rsidR="00615619" w:rsidRPr="007629AA">
        <w:rPr>
          <w:color w:val="000000"/>
          <w:szCs w:val="19"/>
          <w:lang w:val="sk-SK"/>
        </w:rPr>
        <w:t xml:space="preserve"> </w:t>
      </w:r>
    </w:p>
    <w:p w14:paraId="1C1436A6" w14:textId="33B7D4FC" w:rsidR="003D4A6A" w:rsidRPr="007629AA" w:rsidRDefault="003D4A6A" w:rsidP="00684B49">
      <w:pPr>
        <w:spacing w:before="120" w:after="120" w:line="288" w:lineRule="auto"/>
        <w:jc w:val="both"/>
        <w:rPr>
          <w:color w:val="000000"/>
          <w:szCs w:val="48"/>
          <w:lang w:val="sk-SK"/>
        </w:rPr>
      </w:pPr>
      <w:r w:rsidRPr="007629AA">
        <w:rPr>
          <w:color w:val="000000"/>
          <w:szCs w:val="48"/>
          <w:lang w:val="sk-SK"/>
        </w:rPr>
        <w:t>Odborný hodnotiteľ je z</w:t>
      </w:r>
      <w:r w:rsidR="00D4322E" w:rsidRPr="007629AA">
        <w:rPr>
          <w:color w:val="000000"/>
          <w:szCs w:val="48"/>
          <w:lang w:val="sk-SK"/>
        </w:rPr>
        <w:t>o zoznamu</w:t>
      </w:r>
      <w:r w:rsidRPr="007629AA">
        <w:rPr>
          <w:color w:val="000000"/>
          <w:szCs w:val="48"/>
          <w:lang w:val="sk-SK"/>
        </w:rPr>
        <w:t xml:space="preserve"> odborných hodnotiteľov vyradený </w:t>
      </w:r>
      <w:r w:rsidR="006F4FE1" w:rsidRPr="007629AA">
        <w:rPr>
          <w:b/>
          <w:color w:val="000000"/>
          <w:szCs w:val="48"/>
          <w:lang w:val="sk-SK"/>
        </w:rPr>
        <w:t>odvolacím dekrétom</w:t>
      </w:r>
      <w:r w:rsidR="006D28E5" w:rsidRPr="007629AA">
        <w:rPr>
          <w:rStyle w:val="Odkaznapoznmkupodiarou"/>
          <w:b/>
          <w:color w:val="000000"/>
          <w:szCs w:val="48"/>
          <w:lang w:val="sk-SK"/>
        </w:rPr>
        <w:footnoteReference w:id="7"/>
      </w:r>
      <w:r w:rsidRPr="007629AA">
        <w:rPr>
          <w:color w:val="000000"/>
          <w:szCs w:val="48"/>
          <w:lang w:val="sk-SK"/>
        </w:rPr>
        <w:t xml:space="preserve"> a to na základe:</w:t>
      </w:r>
    </w:p>
    <w:p w14:paraId="4E8132E7" w14:textId="77777777" w:rsidR="003D4A6A" w:rsidRPr="007629AA" w:rsidRDefault="003D4A6A"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vlastnej písomnej žiadosti odborného hodnotiteľa doručenej RO,</w:t>
      </w:r>
    </w:p>
    <w:p w14:paraId="4D8AB563" w14:textId="781AEE03" w:rsidR="003D4A6A" w:rsidRPr="007629AA" w:rsidRDefault="003D4A6A"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odôvodneného návrhu RO/SO v prípade nedostatkov identifikovaných vo vykonaných odborných hodnoteniach</w:t>
      </w:r>
      <w:r w:rsidR="00045198" w:rsidRPr="007629AA">
        <w:rPr>
          <w:color w:val="000000"/>
          <w:szCs w:val="48"/>
          <w:lang w:val="sk-SK"/>
        </w:rPr>
        <w:t xml:space="preserve"> (</w:t>
      </w:r>
      <w:r w:rsidR="00DB33F4">
        <w:rPr>
          <w:color w:val="000000"/>
          <w:szCs w:val="48"/>
          <w:lang w:val="sk-SK"/>
        </w:rPr>
        <w:t xml:space="preserve">napr. </w:t>
      </w:r>
      <w:r w:rsidR="00045198" w:rsidRPr="007629AA">
        <w:rPr>
          <w:color w:val="000000"/>
          <w:szCs w:val="48"/>
          <w:lang w:val="sk-SK"/>
        </w:rPr>
        <w:t xml:space="preserve">ak boli </w:t>
      </w:r>
      <w:r w:rsidR="00731F55" w:rsidRPr="007629AA">
        <w:rPr>
          <w:color w:val="000000"/>
          <w:szCs w:val="48"/>
          <w:lang w:val="sk-SK"/>
        </w:rPr>
        <w:t xml:space="preserve">u odborného hodnotiteľa </w:t>
      </w:r>
      <w:r w:rsidR="00045198" w:rsidRPr="007629AA">
        <w:rPr>
          <w:color w:val="000000"/>
          <w:szCs w:val="48"/>
          <w:lang w:val="sk-SK"/>
        </w:rPr>
        <w:t xml:space="preserve">na základe </w:t>
      </w:r>
      <w:r w:rsidR="00731F55" w:rsidRPr="007629AA">
        <w:rPr>
          <w:color w:val="000000"/>
          <w:szCs w:val="48"/>
          <w:lang w:val="sk-SK"/>
        </w:rPr>
        <w:t xml:space="preserve">vypracovaného </w:t>
      </w:r>
      <w:r w:rsidR="00045198" w:rsidRPr="007629AA">
        <w:rPr>
          <w:color w:val="000000"/>
          <w:szCs w:val="48"/>
          <w:lang w:val="sk-SK"/>
        </w:rPr>
        <w:t>kontrolného zoznamu k overeniu procesu odborného hodnotenia</w:t>
      </w:r>
      <w:r w:rsidR="00731F55" w:rsidRPr="007629AA">
        <w:rPr>
          <w:color w:val="000000"/>
          <w:szCs w:val="48"/>
          <w:lang w:val="sk-SK"/>
        </w:rPr>
        <w:t xml:space="preserve"> opakovane </w:t>
      </w:r>
      <w:r w:rsidR="00045198" w:rsidRPr="007629AA">
        <w:rPr>
          <w:color w:val="000000"/>
          <w:szCs w:val="48"/>
          <w:lang w:val="sk-SK"/>
        </w:rPr>
        <w:t>identifikované nedostatky odborného hodnotenia</w:t>
      </w:r>
      <w:r w:rsidR="00731F55" w:rsidRPr="007629AA">
        <w:rPr>
          <w:color w:val="000000"/>
          <w:szCs w:val="48"/>
          <w:lang w:val="sk-SK"/>
        </w:rPr>
        <w:t xml:space="preserve"> minimálne trikrát</w:t>
      </w:r>
      <w:r w:rsidR="00941A8C">
        <w:rPr>
          <w:color w:val="000000"/>
          <w:szCs w:val="48"/>
          <w:lang w:val="sk-SK"/>
        </w:rPr>
        <w:t xml:space="preserve"> a</w:t>
      </w:r>
      <w:r w:rsidR="00DB33F4" w:rsidRPr="00DB33F4">
        <w:rPr>
          <w:color w:val="000000"/>
          <w:szCs w:val="48"/>
          <w:lang w:val="sk-SK"/>
        </w:rPr>
        <w:t xml:space="preserve"> </w:t>
      </w:r>
      <w:r w:rsidR="00DB33F4" w:rsidRPr="007629AA">
        <w:rPr>
          <w:color w:val="000000"/>
          <w:szCs w:val="48"/>
          <w:lang w:val="sk-SK"/>
        </w:rPr>
        <w:t>ak RO/SO má za to, že takéto nedostatky vyžadujú postup podľa tohto bodu</w:t>
      </w:r>
      <w:r w:rsidR="00DB33F4">
        <w:rPr>
          <w:color w:val="000000"/>
          <w:szCs w:val="48"/>
          <w:lang w:val="sk-SK"/>
        </w:rPr>
        <w:t xml:space="preserve">, alebo ak odborný hodnotiteľ </w:t>
      </w:r>
      <w:r w:rsidR="00E5645D">
        <w:rPr>
          <w:color w:val="000000"/>
          <w:szCs w:val="48"/>
          <w:lang w:val="sk-SK"/>
        </w:rPr>
        <w:t xml:space="preserve">pri opakovanom odbornom hodnotení </w:t>
      </w:r>
      <w:r w:rsidR="00DB33F4">
        <w:rPr>
          <w:color w:val="000000"/>
          <w:szCs w:val="48"/>
          <w:lang w:val="sk-SK"/>
        </w:rPr>
        <w:t xml:space="preserve">nesprávne vyhodnotil </w:t>
      </w:r>
      <w:r w:rsidR="00E5645D">
        <w:rPr>
          <w:color w:val="000000"/>
          <w:szCs w:val="48"/>
          <w:lang w:val="sk-SK"/>
        </w:rPr>
        <w:t xml:space="preserve">minimálne jedno hodnotiace kritérium </w:t>
      </w:r>
      <w:r w:rsidR="00DB33F4">
        <w:rPr>
          <w:color w:val="000000"/>
          <w:szCs w:val="48"/>
          <w:lang w:val="sk-SK"/>
        </w:rPr>
        <w:t xml:space="preserve">ŽoNFP aj po výzve RO/SO </w:t>
      </w:r>
      <w:r w:rsidR="00DB33F4" w:rsidRPr="00F24BFA">
        <w:rPr>
          <w:rFonts w:cs="Arial"/>
          <w:szCs w:val="19"/>
          <w:lang w:val="sk-SK"/>
        </w:rPr>
        <w:t>k poskytnutiu súčinnost</w:t>
      </w:r>
      <w:r w:rsidR="00637D4B">
        <w:rPr>
          <w:rFonts w:cs="Arial"/>
          <w:szCs w:val="19"/>
          <w:lang w:val="sk-SK"/>
        </w:rPr>
        <w:t>i</w:t>
      </w:r>
      <w:r w:rsidR="00DB33F4" w:rsidRPr="00F24BFA">
        <w:rPr>
          <w:rFonts w:cs="Arial"/>
          <w:szCs w:val="19"/>
          <w:lang w:val="sk-SK"/>
        </w:rPr>
        <w:t xml:space="preserve"> na opravu nesprávne vyhodnoteného hodnotiaceho kritéria</w:t>
      </w:r>
      <w:r w:rsidR="00DB33F4" w:rsidRPr="007629AA">
        <w:rPr>
          <w:color w:val="000000"/>
          <w:szCs w:val="48"/>
          <w:lang w:val="sk-SK"/>
        </w:rPr>
        <w:t>)</w:t>
      </w:r>
      <w:r w:rsidRPr="007629AA">
        <w:rPr>
          <w:color w:val="000000"/>
          <w:szCs w:val="48"/>
          <w:lang w:val="sk-SK"/>
        </w:rPr>
        <w:t>,</w:t>
      </w:r>
      <w:r w:rsidR="00A70973" w:rsidRPr="007629AA">
        <w:rPr>
          <w:color w:val="000000"/>
          <w:szCs w:val="48"/>
          <w:lang w:val="sk-SK"/>
        </w:rPr>
        <w:t xml:space="preserve"> </w:t>
      </w:r>
    </w:p>
    <w:p w14:paraId="5D5D7F43" w14:textId="10D12E2F"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 xml:space="preserve">opakovanou neúčasťou (t.j. minimálne dvakrát) na výkone odborného hodnotenia bez riadneho odôvodnenia (vzťahuje sa len na </w:t>
      </w:r>
      <w:r w:rsidR="00900FDD">
        <w:rPr>
          <w:color w:val="000000"/>
          <w:szCs w:val="48"/>
          <w:lang w:val="sk-SK"/>
        </w:rPr>
        <w:t>vybraných</w:t>
      </w:r>
      <w:r w:rsidR="00900FDD" w:rsidRPr="007629AA">
        <w:rPr>
          <w:color w:val="000000"/>
          <w:szCs w:val="48"/>
          <w:lang w:val="sk-SK"/>
        </w:rPr>
        <w:t xml:space="preserve"> </w:t>
      </w:r>
      <w:r w:rsidRPr="007629AA">
        <w:rPr>
          <w:color w:val="000000"/>
          <w:szCs w:val="48"/>
          <w:lang w:val="sk-SK"/>
        </w:rPr>
        <w:t>odborných hodnotiteľov</w:t>
      </w:r>
      <w:r w:rsidR="00900FDD" w:rsidRPr="00900FDD">
        <w:rPr>
          <w:color w:val="000000"/>
          <w:szCs w:val="48"/>
          <w:lang w:val="sk-SK"/>
        </w:rPr>
        <w:t xml:space="preserve"> </w:t>
      </w:r>
      <w:r w:rsidR="00900FDD">
        <w:rPr>
          <w:color w:val="000000"/>
          <w:szCs w:val="48"/>
          <w:lang w:val="sk-SK"/>
        </w:rPr>
        <w:t>v zmysle kap. 3.1.1</w:t>
      </w:r>
      <w:r w:rsidRPr="007629AA">
        <w:rPr>
          <w:color w:val="000000"/>
          <w:szCs w:val="48"/>
          <w:lang w:val="sk-SK"/>
        </w:rPr>
        <w:t>),</w:t>
      </w:r>
    </w:p>
    <w:p w14:paraId="66E8278C" w14:textId="77777777"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dlhodobou nemožnosťou (t.j. trvajúcou minimálne 6 mesiacov) vykonávať funkciu odborného hodnotiteľa, najmä z dôvodov nepriaznivého zdravotného stavu odborného hodnotiteľa,</w:t>
      </w:r>
    </w:p>
    <w:p w14:paraId="73420983" w14:textId="7B4C6889"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smrťou odborného hodnotiteľa</w:t>
      </w:r>
      <w:r w:rsidR="006A2EDC">
        <w:rPr>
          <w:color w:val="000000"/>
          <w:szCs w:val="48"/>
          <w:lang w:val="sk-SK"/>
        </w:rPr>
        <w:t>,</w:t>
      </w:r>
    </w:p>
    <w:p w14:paraId="4773D6C2" w14:textId="1BCB6869" w:rsidR="003D4A6A" w:rsidRPr="007629AA" w:rsidRDefault="003D4A6A" w:rsidP="006E7060">
      <w:pPr>
        <w:pStyle w:val="Odsekzoznamu"/>
        <w:numPr>
          <w:ilvl w:val="0"/>
          <w:numId w:val="16"/>
        </w:numPr>
        <w:spacing w:before="120" w:after="120" w:line="288" w:lineRule="auto"/>
        <w:jc w:val="both"/>
        <w:rPr>
          <w:color w:val="000000"/>
          <w:szCs w:val="48"/>
          <w:lang w:val="sk-SK"/>
        </w:rPr>
      </w:pPr>
      <w:r w:rsidRPr="007629AA">
        <w:rPr>
          <w:color w:val="000000"/>
          <w:szCs w:val="48"/>
          <w:lang w:val="sk-SK"/>
        </w:rPr>
        <w:t>iných odôvodnených skutočností (napr. identifikácia konfliktu záujmov</w:t>
      </w:r>
      <w:r w:rsidR="006E7060">
        <w:rPr>
          <w:color w:val="000000"/>
          <w:szCs w:val="48"/>
          <w:lang w:val="sk-SK"/>
        </w:rPr>
        <w:t xml:space="preserve">, </w:t>
      </w:r>
      <w:r w:rsidR="006E7060" w:rsidRPr="006E7060">
        <w:rPr>
          <w:color w:val="000000"/>
          <w:szCs w:val="48"/>
          <w:lang w:val="sk-SK"/>
        </w:rPr>
        <w:t>kontroln</w:t>
      </w:r>
      <w:r w:rsidR="000D0A21">
        <w:rPr>
          <w:color w:val="000000"/>
          <w:szCs w:val="48"/>
          <w:lang w:val="sk-SK"/>
        </w:rPr>
        <w:t>é</w:t>
      </w:r>
      <w:r w:rsidR="006E7060" w:rsidRPr="006E7060">
        <w:rPr>
          <w:color w:val="000000"/>
          <w:szCs w:val="48"/>
          <w:lang w:val="sk-SK"/>
        </w:rPr>
        <w:t xml:space="preserve"> zisten</w:t>
      </w:r>
      <w:r w:rsidR="000D0A21">
        <w:rPr>
          <w:color w:val="000000"/>
          <w:szCs w:val="48"/>
          <w:lang w:val="sk-SK"/>
        </w:rPr>
        <w:t>ia</w:t>
      </w:r>
      <w:r w:rsidR="006E7060" w:rsidRPr="006E7060">
        <w:rPr>
          <w:color w:val="000000"/>
          <w:szCs w:val="48"/>
          <w:lang w:val="sk-SK"/>
        </w:rPr>
        <w:t xml:space="preserve"> identifikovan</w:t>
      </w:r>
      <w:r w:rsidR="000D0A21">
        <w:rPr>
          <w:color w:val="000000"/>
          <w:szCs w:val="48"/>
          <w:lang w:val="sk-SK"/>
        </w:rPr>
        <w:t xml:space="preserve">é </w:t>
      </w:r>
      <w:r w:rsidR="006E7060" w:rsidRPr="006E7060">
        <w:rPr>
          <w:color w:val="000000"/>
          <w:szCs w:val="48"/>
          <w:lang w:val="sk-SK"/>
        </w:rPr>
        <w:t>kontrolnou skupinou v rámci AFK resp. FKnM</w:t>
      </w:r>
      <w:r w:rsidR="0017346E">
        <w:rPr>
          <w:color w:val="000000"/>
          <w:szCs w:val="48"/>
          <w:lang w:val="sk-SK"/>
        </w:rPr>
        <w:t>, ukončenie pracovného pomeru</w:t>
      </w:r>
      <w:r w:rsidR="00A60F60">
        <w:rPr>
          <w:color w:val="000000"/>
          <w:szCs w:val="48"/>
          <w:lang w:val="sk-SK"/>
        </w:rPr>
        <w:t xml:space="preserve"> a pod.</w:t>
      </w:r>
      <w:r w:rsidRPr="007629AA">
        <w:rPr>
          <w:color w:val="000000"/>
          <w:szCs w:val="48"/>
          <w:lang w:val="sk-SK"/>
        </w:rPr>
        <w:t>).</w:t>
      </w:r>
    </w:p>
    <w:p w14:paraId="4202A72B" w14:textId="1478748A" w:rsidR="000D1A1B" w:rsidRPr="007629AA" w:rsidRDefault="00A70973" w:rsidP="00113D9F">
      <w:pPr>
        <w:shd w:val="clear" w:color="auto" w:fill="FFFFFF" w:themeFill="background1"/>
        <w:spacing w:before="120" w:after="120" w:line="288" w:lineRule="auto"/>
        <w:jc w:val="both"/>
        <w:rPr>
          <w:color w:val="000000"/>
          <w:szCs w:val="19"/>
          <w:lang w:val="sk-SK"/>
        </w:rPr>
      </w:pPr>
      <w:r w:rsidRPr="00E612D6">
        <w:rPr>
          <w:color w:val="000000"/>
          <w:szCs w:val="19"/>
          <w:lang w:val="sk-SK"/>
        </w:rPr>
        <w:t>Odvolac</w:t>
      </w:r>
      <w:r w:rsidR="007A444D" w:rsidRPr="00E612D6">
        <w:rPr>
          <w:color w:val="000000"/>
          <w:szCs w:val="19"/>
          <w:lang w:val="sk-SK"/>
        </w:rPr>
        <w:t>í</w:t>
      </w:r>
      <w:r w:rsidRPr="00E612D6">
        <w:rPr>
          <w:color w:val="000000"/>
          <w:szCs w:val="19"/>
          <w:lang w:val="sk-SK"/>
        </w:rPr>
        <w:t xml:space="preserve"> dekrét podpisuje štatutárny orgán RO, resp. ním poverená osoba</w:t>
      </w:r>
      <w:r w:rsidRPr="007629AA">
        <w:rPr>
          <w:color w:val="000000"/>
          <w:szCs w:val="19"/>
          <w:lang w:val="sk-SK"/>
        </w:rPr>
        <w:t xml:space="preserve">. Následne </w:t>
      </w:r>
      <w:r w:rsidR="008B2247" w:rsidRPr="007629AA">
        <w:rPr>
          <w:color w:val="000000"/>
          <w:szCs w:val="19"/>
          <w:lang w:val="sk-SK"/>
        </w:rPr>
        <w:t xml:space="preserve">je odborný hodnotiteľ o tejto skutočnosti </w:t>
      </w:r>
      <w:r w:rsidRPr="007629AA">
        <w:rPr>
          <w:color w:val="000000"/>
          <w:szCs w:val="19"/>
          <w:lang w:val="sk-SK"/>
        </w:rPr>
        <w:t>informovan</w:t>
      </w:r>
      <w:r w:rsidR="008B2247" w:rsidRPr="007629AA">
        <w:rPr>
          <w:color w:val="000000"/>
          <w:szCs w:val="19"/>
          <w:lang w:val="sk-SK"/>
        </w:rPr>
        <w:t>ý</w:t>
      </w:r>
      <w:r w:rsidRPr="007629AA">
        <w:rPr>
          <w:color w:val="000000"/>
          <w:szCs w:val="19"/>
          <w:lang w:val="sk-SK"/>
        </w:rPr>
        <w:t xml:space="preserve"> </w:t>
      </w:r>
      <w:r w:rsidRPr="007629AA">
        <w:rPr>
          <w:i/>
          <w:color w:val="000000"/>
          <w:szCs w:val="19"/>
          <w:lang w:val="sk-SK"/>
        </w:rPr>
        <w:t>Oznámením o vyradení odborného hodnotiteľa z</w:t>
      </w:r>
      <w:r w:rsidR="001C6415" w:rsidRPr="007629AA">
        <w:rPr>
          <w:i/>
          <w:color w:val="000000"/>
          <w:szCs w:val="19"/>
          <w:lang w:val="sk-SK"/>
        </w:rPr>
        <w:t xml:space="preserve">o zoznamu </w:t>
      </w:r>
      <w:r w:rsidRPr="007629AA">
        <w:rPr>
          <w:i/>
          <w:color w:val="000000"/>
          <w:szCs w:val="19"/>
          <w:lang w:val="sk-SK"/>
        </w:rPr>
        <w:t>odborných hodnotiteľov</w:t>
      </w:r>
      <w:r w:rsidR="0031111D" w:rsidRPr="007629AA">
        <w:rPr>
          <w:rStyle w:val="Odkaznapoznmkupodiarou"/>
          <w:i/>
          <w:color w:val="000000"/>
          <w:szCs w:val="19"/>
          <w:lang w:val="sk-SK"/>
        </w:rPr>
        <w:footnoteReference w:id="8"/>
      </w:r>
      <w:r w:rsidRPr="007629AA">
        <w:rPr>
          <w:color w:val="000000"/>
          <w:szCs w:val="19"/>
          <w:lang w:val="sk-SK"/>
        </w:rPr>
        <w:t>. Dôsledkom tejto skutočnosti je odstránenie odborného hodnotiteľa z</w:t>
      </w:r>
      <w:r w:rsidR="00D4322E" w:rsidRPr="007629AA">
        <w:rPr>
          <w:color w:val="000000"/>
          <w:szCs w:val="19"/>
          <w:lang w:val="sk-SK"/>
        </w:rPr>
        <w:t>o zoznamu</w:t>
      </w:r>
      <w:r w:rsidRPr="007629AA">
        <w:rPr>
          <w:color w:val="000000"/>
          <w:szCs w:val="19"/>
          <w:lang w:val="sk-SK"/>
        </w:rPr>
        <w:t xml:space="preserve"> odborných hodnotiteľov.</w:t>
      </w:r>
    </w:p>
    <w:p w14:paraId="7AD3FC87" w14:textId="382B6F5D" w:rsidR="008B2247" w:rsidRPr="007629AA" w:rsidRDefault="008B2247" w:rsidP="00684B49">
      <w:pPr>
        <w:pStyle w:val="Default"/>
        <w:spacing w:before="120" w:after="120" w:line="288" w:lineRule="auto"/>
        <w:jc w:val="both"/>
        <w:rPr>
          <w:sz w:val="19"/>
          <w:szCs w:val="19"/>
          <w:lang w:val="sk-SK"/>
        </w:rPr>
      </w:pPr>
      <w:r w:rsidRPr="007629AA">
        <w:rPr>
          <w:sz w:val="19"/>
          <w:szCs w:val="19"/>
          <w:lang w:val="sk-SK"/>
        </w:rPr>
        <w:t>V prípade odvolania z pozície odborného hodnotiteľa počas prebiehajúceho procesu odborného hodnotenia je ukončená aj dohoda o vykonaní práce</w:t>
      </w:r>
      <w:r w:rsidR="008D4C9E" w:rsidRPr="007629AA">
        <w:rPr>
          <w:sz w:val="19"/>
          <w:szCs w:val="19"/>
          <w:lang w:val="sk-SK"/>
        </w:rPr>
        <w:t xml:space="preserve"> podľa príslušných ustanovení Zákonníka práce</w:t>
      </w:r>
      <w:r w:rsidRPr="007629AA">
        <w:rPr>
          <w:sz w:val="19"/>
          <w:szCs w:val="19"/>
          <w:lang w:val="sk-SK"/>
        </w:rPr>
        <w:t xml:space="preserve">. Ak ide o odborného hodnotiteľa, ktorý má predmetnú činnosť zakotvenú v opise činností štátnozamestnaneckého miesta, </w:t>
      </w:r>
      <w:r w:rsidR="008D4C9E" w:rsidRPr="007629AA">
        <w:rPr>
          <w:sz w:val="19"/>
          <w:szCs w:val="19"/>
          <w:lang w:val="sk-SK"/>
        </w:rPr>
        <w:t xml:space="preserve">v pracovnej náplni, </w:t>
      </w:r>
      <w:r w:rsidRPr="007629AA">
        <w:rPr>
          <w:sz w:val="19"/>
          <w:szCs w:val="19"/>
          <w:lang w:val="sk-SK"/>
        </w:rPr>
        <w:t xml:space="preserve">resp. v pracovnej zmluve, dotknutý odborný hodnotiteľ je o tejto skutočnosti </w:t>
      </w:r>
      <w:r w:rsidR="00D4322E" w:rsidRPr="007629AA">
        <w:rPr>
          <w:sz w:val="19"/>
          <w:szCs w:val="19"/>
          <w:lang w:val="sk-SK"/>
        </w:rPr>
        <w:t xml:space="preserve">taktiež </w:t>
      </w:r>
      <w:r w:rsidRPr="007629AA">
        <w:rPr>
          <w:sz w:val="19"/>
          <w:szCs w:val="19"/>
          <w:lang w:val="sk-SK"/>
        </w:rPr>
        <w:t xml:space="preserve">písomne informovaný.  </w:t>
      </w:r>
    </w:p>
    <w:p w14:paraId="0DFFBF36" w14:textId="2F3A38A7" w:rsidR="00D55D4D" w:rsidRDefault="00D55D4D" w:rsidP="00684B49">
      <w:pPr>
        <w:pStyle w:val="Default"/>
        <w:spacing w:before="120" w:after="120" w:line="288" w:lineRule="auto"/>
        <w:jc w:val="both"/>
        <w:rPr>
          <w:sz w:val="19"/>
          <w:szCs w:val="19"/>
          <w:lang w:val="sk-SK"/>
        </w:rPr>
      </w:pPr>
      <w:r w:rsidRPr="007629AA">
        <w:rPr>
          <w:sz w:val="19"/>
          <w:szCs w:val="19"/>
          <w:lang w:val="sk-SK"/>
        </w:rPr>
        <w:lastRenderedPageBreak/>
        <w:t xml:space="preserve">Zoznam odborných hodnotiteľov, ktorí budú oprávnení vykonávať odborné hodnotenie v rámci konkrétneho špecifického cieľa, </w:t>
      </w:r>
      <w:r w:rsidR="00D07CE5" w:rsidRPr="007629AA">
        <w:rPr>
          <w:sz w:val="19"/>
          <w:szCs w:val="19"/>
          <w:lang w:val="sk-SK"/>
        </w:rPr>
        <w:t>vloží</w:t>
      </w:r>
      <w:r w:rsidRPr="007629AA">
        <w:rPr>
          <w:sz w:val="19"/>
          <w:szCs w:val="19"/>
          <w:lang w:val="sk-SK"/>
        </w:rPr>
        <w:t xml:space="preserve"> poverený zamestnanec RO do databázy odborných hodnotiteľov vedenej v ITMS2014+</w:t>
      </w:r>
      <w:r w:rsidR="00D85662">
        <w:rPr>
          <w:sz w:val="19"/>
          <w:szCs w:val="19"/>
          <w:lang w:val="sk-SK"/>
        </w:rPr>
        <w:t>.</w:t>
      </w:r>
    </w:p>
    <w:p w14:paraId="7CD2DB95" w14:textId="50554843" w:rsidR="00F23C11" w:rsidRPr="00F23C11" w:rsidRDefault="00F23C11" w:rsidP="00F23C11">
      <w:pPr>
        <w:spacing w:before="120" w:after="120" w:line="288" w:lineRule="auto"/>
        <w:jc w:val="both"/>
        <w:rPr>
          <w:rFonts w:cs="Arial"/>
          <w:szCs w:val="19"/>
          <w:lang w:val="sk-SK"/>
        </w:rPr>
      </w:pPr>
      <w:r w:rsidRPr="00F23C11">
        <w:rPr>
          <w:rFonts w:cs="Arial"/>
          <w:color w:val="000000"/>
          <w:szCs w:val="19"/>
          <w:lang w:val="sk-SK"/>
        </w:rPr>
        <w:t>Ak počas procesu odborného hodnotenia</w:t>
      </w:r>
      <w:r w:rsidR="008F0575">
        <w:rPr>
          <w:rFonts w:cs="Arial"/>
          <w:color w:val="000000"/>
          <w:szCs w:val="19"/>
          <w:lang w:val="sk-SK"/>
        </w:rPr>
        <w:t xml:space="preserve"> </w:t>
      </w:r>
      <w:r>
        <w:rPr>
          <w:rFonts w:cs="Arial"/>
          <w:color w:val="000000"/>
          <w:szCs w:val="19"/>
          <w:lang w:val="sk-SK"/>
        </w:rPr>
        <w:t xml:space="preserve">dôjde k situácii, že </w:t>
      </w:r>
      <w:r w:rsidR="008F0575">
        <w:rPr>
          <w:rFonts w:cs="Arial"/>
          <w:color w:val="000000"/>
          <w:szCs w:val="19"/>
          <w:lang w:val="sk-SK"/>
        </w:rPr>
        <w:t xml:space="preserve">vybraný </w:t>
      </w:r>
      <w:r>
        <w:rPr>
          <w:rFonts w:cs="Arial"/>
          <w:color w:val="000000"/>
          <w:szCs w:val="19"/>
          <w:lang w:val="sk-SK"/>
        </w:rPr>
        <w:t xml:space="preserve">odborný hodnotiteľ </w:t>
      </w:r>
      <w:r w:rsidRPr="00F23C11">
        <w:rPr>
          <w:rFonts w:cs="Arial"/>
          <w:color w:val="000000"/>
          <w:szCs w:val="19"/>
          <w:lang w:val="sk-SK"/>
        </w:rPr>
        <w:t>nemôž</w:t>
      </w:r>
      <w:r>
        <w:rPr>
          <w:rFonts w:cs="Arial"/>
          <w:color w:val="000000"/>
          <w:szCs w:val="19"/>
          <w:lang w:val="sk-SK"/>
        </w:rPr>
        <w:t>e</w:t>
      </w:r>
      <w:r w:rsidRPr="00F23C11">
        <w:rPr>
          <w:rFonts w:cs="Arial"/>
          <w:color w:val="000000"/>
          <w:szCs w:val="19"/>
          <w:lang w:val="sk-SK"/>
        </w:rPr>
        <w:t xml:space="preserve"> </w:t>
      </w:r>
      <w:r w:rsidR="008F0575" w:rsidRPr="00F23C11">
        <w:rPr>
          <w:rFonts w:cs="Arial"/>
          <w:color w:val="000000"/>
          <w:szCs w:val="19"/>
          <w:lang w:val="sk-SK"/>
        </w:rPr>
        <w:t>vykon</w:t>
      </w:r>
      <w:r w:rsidR="008F0575">
        <w:rPr>
          <w:rFonts w:cs="Arial"/>
          <w:color w:val="000000"/>
          <w:szCs w:val="19"/>
          <w:lang w:val="sk-SK"/>
        </w:rPr>
        <w:t>ať</w:t>
      </w:r>
      <w:r w:rsidR="008F0575" w:rsidRPr="00F23C11">
        <w:rPr>
          <w:rFonts w:cs="Arial"/>
          <w:color w:val="000000"/>
          <w:szCs w:val="19"/>
          <w:lang w:val="sk-SK"/>
        </w:rPr>
        <w:t xml:space="preserve"> odborné</w:t>
      </w:r>
      <w:r w:rsidR="008F0575">
        <w:rPr>
          <w:rFonts w:cs="Arial"/>
          <w:color w:val="000000"/>
          <w:szCs w:val="19"/>
          <w:lang w:val="sk-SK"/>
        </w:rPr>
        <w:t xml:space="preserve"> </w:t>
      </w:r>
      <w:r w:rsidR="008F0575" w:rsidRPr="00F23C11">
        <w:rPr>
          <w:rFonts w:cs="Arial"/>
          <w:color w:val="000000"/>
          <w:szCs w:val="19"/>
          <w:lang w:val="sk-SK"/>
        </w:rPr>
        <w:t>hodnot</w:t>
      </w:r>
      <w:r w:rsidR="008F0575">
        <w:rPr>
          <w:rFonts w:cs="Arial"/>
          <w:color w:val="000000"/>
          <w:szCs w:val="19"/>
          <w:lang w:val="sk-SK"/>
        </w:rPr>
        <w:t>enie</w:t>
      </w:r>
      <w:r w:rsidR="008F0575" w:rsidRPr="00F23C11">
        <w:rPr>
          <w:rFonts w:cs="Arial"/>
          <w:color w:val="000000"/>
          <w:szCs w:val="19"/>
          <w:lang w:val="sk-SK"/>
        </w:rPr>
        <w:t xml:space="preserve"> </w:t>
      </w:r>
      <w:r w:rsidRPr="00F23C11">
        <w:rPr>
          <w:rFonts w:cs="Arial"/>
          <w:color w:val="000000"/>
          <w:szCs w:val="19"/>
          <w:lang w:val="sk-SK"/>
        </w:rPr>
        <w:t>z dôvodu nepriaznivého zdravotného stavu v trvaní viac ako dva týždne</w:t>
      </w:r>
      <w:r w:rsidR="008F0575" w:rsidRPr="008F0575">
        <w:rPr>
          <w:rFonts w:cs="Arial"/>
          <w:color w:val="000000"/>
          <w:szCs w:val="19"/>
          <w:lang w:val="sk-SK"/>
        </w:rPr>
        <w:t xml:space="preserve"> </w:t>
      </w:r>
      <w:r w:rsidR="008F0575">
        <w:rPr>
          <w:rFonts w:cs="Arial"/>
          <w:color w:val="000000"/>
          <w:szCs w:val="19"/>
          <w:lang w:val="sk-SK"/>
        </w:rPr>
        <w:t>a menej ako 6 mesiacov</w:t>
      </w:r>
      <w:r>
        <w:rPr>
          <w:rFonts w:cs="Arial"/>
          <w:color w:val="000000"/>
          <w:szCs w:val="19"/>
          <w:lang w:val="sk-SK"/>
        </w:rPr>
        <w:t xml:space="preserve">, RO </w:t>
      </w:r>
      <w:r w:rsidR="00E7634C">
        <w:rPr>
          <w:rFonts w:cs="Arial"/>
          <w:color w:val="000000"/>
          <w:szCs w:val="19"/>
          <w:lang w:val="sk-SK"/>
        </w:rPr>
        <w:t xml:space="preserve">môže </w:t>
      </w:r>
      <w:r>
        <w:rPr>
          <w:rFonts w:cs="Arial"/>
          <w:color w:val="000000"/>
          <w:szCs w:val="19"/>
          <w:lang w:val="sk-SK"/>
        </w:rPr>
        <w:t>rozhod</w:t>
      </w:r>
      <w:r w:rsidR="00E7634C">
        <w:rPr>
          <w:rFonts w:cs="Arial"/>
          <w:color w:val="000000"/>
          <w:szCs w:val="19"/>
          <w:lang w:val="sk-SK"/>
        </w:rPr>
        <w:t xml:space="preserve">núť </w:t>
      </w:r>
      <w:r>
        <w:rPr>
          <w:rFonts w:cs="Arial"/>
          <w:color w:val="000000"/>
          <w:szCs w:val="19"/>
          <w:lang w:val="sk-SK"/>
        </w:rPr>
        <w:t xml:space="preserve">o pridelení hodnotenej ŽoNFP </w:t>
      </w:r>
      <w:r w:rsidR="00E7634C">
        <w:rPr>
          <w:rFonts w:cs="Arial"/>
          <w:color w:val="000000"/>
          <w:szCs w:val="19"/>
          <w:lang w:val="sk-SK"/>
        </w:rPr>
        <w:t xml:space="preserve">inému </w:t>
      </w:r>
      <w:r>
        <w:rPr>
          <w:rFonts w:cs="Arial"/>
          <w:color w:val="000000"/>
          <w:szCs w:val="19"/>
          <w:lang w:val="sk-SK"/>
        </w:rPr>
        <w:t>odbornému hodnotiteľovi</w:t>
      </w:r>
      <w:r w:rsidR="00E7634C">
        <w:rPr>
          <w:rFonts w:cs="Arial"/>
          <w:color w:val="000000"/>
          <w:szCs w:val="19"/>
          <w:lang w:val="sk-SK"/>
        </w:rPr>
        <w:t xml:space="preserve">, ktorého vyberie </w:t>
      </w:r>
      <w:r>
        <w:rPr>
          <w:rFonts w:cs="Arial"/>
          <w:color w:val="000000"/>
          <w:szCs w:val="19"/>
          <w:lang w:val="sk-SK"/>
        </w:rPr>
        <w:t>pr</w:t>
      </w:r>
      <w:r w:rsidRPr="007629AA">
        <w:rPr>
          <w:szCs w:val="48"/>
          <w:lang w:val="sk-SK"/>
        </w:rPr>
        <w:t>ostredníctvom funkcionality ITMS 2014+ a postupom uvedeným v kapitole 3.1.1. tejto príručky</w:t>
      </w:r>
      <w:r w:rsidR="008F0575">
        <w:rPr>
          <w:szCs w:val="48"/>
          <w:lang w:val="sk-SK"/>
        </w:rPr>
        <w:t>, pričom táto zmena nemá za následok vyradenie odborného hodnotiteľa zo</w:t>
      </w:r>
      <w:r w:rsidR="00A81AF6">
        <w:rPr>
          <w:szCs w:val="48"/>
          <w:lang w:val="sk-SK"/>
        </w:rPr>
        <w:t xml:space="preserve"> </w:t>
      </w:r>
      <w:r w:rsidR="00E7634C">
        <w:rPr>
          <w:szCs w:val="48"/>
          <w:lang w:val="sk-SK"/>
        </w:rPr>
        <w:t xml:space="preserve">zoznamu odborných hodnotiteľov.  </w:t>
      </w:r>
      <w:r>
        <w:rPr>
          <w:rFonts w:cs="Arial"/>
          <w:color w:val="000000"/>
          <w:szCs w:val="19"/>
          <w:lang w:val="sk-SK"/>
        </w:rPr>
        <w:t xml:space="preserve"> </w:t>
      </w:r>
      <w:r w:rsidRPr="00F23C11">
        <w:rPr>
          <w:rFonts w:cs="Arial"/>
          <w:szCs w:val="19"/>
          <w:lang w:val="sk-SK"/>
        </w:rPr>
        <w:t xml:space="preserve">   </w:t>
      </w:r>
    </w:p>
    <w:p w14:paraId="5783F821" w14:textId="77777777" w:rsidR="00F23C11" w:rsidRPr="007629AA" w:rsidRDefault="00F23C11" w:rsidP="00684B49">
      <w:pPr>
        <w:pStyle w:val="Default"/>
        <w:spacing w:before="120" w:after="120" w:line="288" w:lineRule="auto"/>
        <w:jc w:val="both"/>
        <w:rPr>
          <w:sz w:val="19"/>
          <w:szCs w:val="19"/>
          <w:lang w:val="sk-SK"/>
        </w:rPr>
      </w:pPr>
    </w:p>
    <w:p w14:paraId="318BB411" w14:textId="77777777" w:rsidR="000D1A1B" w:rsidRPr="007629AA" w:rsidRDefault="006F4FE1" w:rsidP="00A41187">
      <w:pPr>
        <w:pStyle w:val="Nadpis3"/>
        <w:jc w:val="both"/>
        <w:rPr>
          <w:lang w:val="sk-SK"/>
        </w:rPr>
      </w:pPr>
      <w:bookmarkStart w:id="17" w:name="_Toc467685810"/>
      <w:bookmarkStart w:id="18" w:name="_Toc534277595"/>
      <w:bookmarkEnd w:id="17"/>
      <w:r w:rsidRPr="007629AA">
        <w:rPr>
          <w:lang w:val="sk-SK"/>
        </w:rPr>
        <w:t xml:space="preserve">Prideľovanie ŽoNFP </w:t>
      </w:r>
      <w:r w:rsidR="00F40719" w:rsidRPr="007629AA">
        <w:rPr>
          <w:lang w:val="sk-SK"/>
        </w:rPr>
        <w:t>odborným hodnotiteľom</w:t>
      </w:r>
      <w:bookmarkEnd w:id="18"/>
    </w:p>
    <w:p w14:paraId="50EA2715" w14:textId="0B756158" w:rsidR="00D85662" w:rsidRDefault="00504EC9" w:rsidP="00D85662">
      <w:pPr>
        <w:spacing w:before="120" w:after="120" w:line="288" w:lineRule="auto"/>
        <w:jc w:val="both"/>
        <w:rPr>
          <w:rFonts w:cs="Arial"/>
          <w:szCs w:val="19"/>
          <w:lang w:val="sk-SK"/>
        </w:rPr>
      </w:pPr>
      <w:r w:rsidRPr="007629AA">
        <w:rPr>
          <w:rFonts w:cs="Arial"/>
          <w:szCs w:val="19"/>
          <w:lang w:val="sk-SK"/>
        </w:rPr>
        <w:t>RO vyberá odborných hodnotiteľov, ktorí budú hodnotiť ŽoNFP prostredníctvom funkcionality ITMS 2014+. RO priraďuje ŽoNFP a vybraných odborných hodnotiteľov prostredníctvom funkcionality ITMS 2014+.</w:t>
      </w:r>
      <w:r w:rsidR="00C95E3F" w:rsidRPr="007629AA">
        <w:rPr>
          <w:rFonts w:cs="Arial"/>
          <w:szCs w:val="19"/>
          <w:lang w:val="sk-SK"/>
        </w:rPr>
        <w:t xml:space="preserve"> </w:t>
      </w:r>
      <w:r w:rsidR="00D85662" w:rsidRPr="00D85662">
        <w:rPr>
          <w:szCs w:val="19"/>
          <w:lang w:val="sk-SK"/>
        </w:rPr>
        <w:t xml:space="preserve">RO </w:t>
      </w:r>
      <w:r w:rsidR="00D85662">
        <w:rPr>
          <w:szCs w:val="19"/>
          <w:lang w:val="sk-SK"/>
        </w:rPr>
        <w:t xml:space="preserve">následne informuje </w:t>
      </w:r>
      <w:r w:rsidR="00D85662" w:rsidRPr="00D85662">
        <w:rPr>
          <w:szCs w:val="19"/>
          <w:lang w:val="sk-SK"/>
        </w:rPr>
        <w:t>SO o</w:t>
      </w:r>
      <w:r w:rsidR="00D85662">
        <w:rPr>
          <w:szCs w:val="19"/>
          <w:lang w:val="sk-SK"/>
        </w:rPr>
        <w:t> </w:t>
      </w:r>
      <w:r w:rsidR="00D85662" w:rsidRPr="00D85662">
        <w:rPr>
          <w:szCs w:val="19"/>
          <w:lang w:val="sk-SK"/>
        </w:rPr>
        <w:t>výsledk</w:t>
      </w:r>
      <w:r w:rsidR="00D85662">
        <w:rPr>
          <w:szCs w:val="19"/>
          <w:lang w:val="sk-SK"/>
        </w:rPr>
        <w:t xml:space="preserve">u výberu odborných hodnotiteľov a o </w:t>
      </w:r>
      <w:r w:rsidR="00D85662" w:rsidRPr="00D85662">
        <w:rPr>
          <w:szCs w:val="19"/>
          <w:lang w:val="sk-SK"/>
        </w:rPr>
        <w:t>pr</w:t>
      </w:r>
      <w:r w:rsidR="00D85662">
        <w:rPr>
          <w:szCs w:val="19"/>
          <w:lang w:val="sk-SK"/>
        </w:rPr>
        <w:t xml:space="preserve">iradení </w:t>
      </w:r>
      <w:r w:rsidR="00D85662" w:rsidRPr="00D85662">
        <w:rPr>
          <w:szCs w:val="19"/>
          <w:lang w:val="sk-SK"/>
        </w:rPr>
        <w:t xml:space="preserve">ŽoNFP </w:t>
      </w:r>
      <w:r w:rsidR="00D85662">
        <w:rPr>
          <w:szCs w:val="19"/>
          <w:lang w:val="sk-SK"/>
        </w:rPr>
        <w:t xml:space="preserve">vybraným </w:t>
      </w:r>
      <w:r w:rsidR="00D85662" w:rsidRPr="00D85662">
        <w:rPr>
          <w:szCs w:val="19"/>
          <w:lang w:val="sk-SK"/>
        </w:rPr>
        <w:t>odborným hodnotiteľom</w:t>
      </w:r>
      <w:r w:rsidR="00D85662">
        <w:rPr>
          <w:szCs w:val="19"/>
          <w:lang w:val="sk-SK"/>
        </w:rPr>
        <w:t>.</w:t>
      </w:r>
    </w:p>
    <w:p w14:paraId="1E774DC7" w14:textId="614F1BA5" w:rsidR="001B58C4" w:rsidRDefault="00DB33F4" w:rsidP="00566CAB">
      <w:pPr>
        <w:spacing w:before="120" w:after="120" w:line="288" w:lineRule="auto"/>
        <w:jc w:val="both"/>
        <w:rPr>
          <w:lang w:val="sk-SK"/>
        </w:rPr>
      </w:pPr>
      <w:r w:rsidRPr="00585777">
        <w:rPr>
          <w:szCs w:val="19"/>
          <w:lang w:val="sk-SK"/>
        </w:rPr>
        <w:t>V záujme eliminácie možnosti vzniku tendenčného hodnotenia ŽoNFP odborným hodnotiteľom, poverený zamestnanec RO v procese priraďovania ŽoNFP odborným hodnotiteľom, nastaví prostredníctvom funkcionality ITMS 2014+ podmienky výberu odborných hodnotiteľov tak, aby nedošlo k situácii, že odborný hodnotiteľ bude hodnotiť ŽoNFP žiadateľa, ktorého je zamestnancom (</w:t>
      </w:r>
      <w:r w:rsidRPr="00585777">
        <w:rPr>
          <w:lang w:val="sk-SK"/>
        </w:rPr>
        <w:t>napr. zamestnanec SO-VÚC nesmie vykonávať odborné hodnotenie ŽoNFP, ak je v príslušnom území a hodnotiacom kole predmetom odborného hodnotenia aj ŽoNFP jeho zamestnávateľa</w:t>
      </w:r>
      <w:r w:rsidR="00E5645D">
        <w:rPr>
          <w:lang w:val="sk-SK"/>
        </w:rPr>
        <w:t>, resp. subjektu v zriaďovateľskej pôsobnosti jeho zamestnávateľa</w:t>
      </w:r>
      <w:r w:rsidR="00E5645D" w:rsidRPr="00585777">
        <w:rPr>
          <w:lang w:val="sk-SK"/>
        </w:rPr>
        <w:t>)</w:t>
      </w:r>
      <w:r w:rsidRPr="00585777">
        <w:rPr>
          <w:lang w:val="sk-SK"/>
        </w:rPr>
        <w:t>.</w:t>
      </w:r>
    </w:p>
    <w:p w14:paraId="0B477C34" w14:textId="6E46D34C" w:rsidR="00771DFB" w:rsidRPr="007629AA" w:rsidRDefault="00FE0970" w:rsidP="00566CAB">
      <w:pPr>
        <w:spacing w:before="120" w:after="120" w:line="288" w:lineRule="auto"/>
        <w:jc w:val="both"/>
        <w:rPr>
          <w:rFonts w:cs="Arial"/>
          <w:szCs w:val="19"/>
          <w:lang w:val="sk-SK"/>
        </w:rPr>
      </w:pPr>
      <w:r w:rsidRPr="007629AA">
        <w:rPr>
          <w:rFonts w:cs="Arial"/>
          <w:szCs w:val="19"/>
          <w:lang w:val="sk-SK"/>
        </w:rPr>
        <w:t>RO/SO informuje odborného hodnotiteľa o začatí výkonu odborného hodnotenia vopred v primeranej lehote.</w:t>
      </w:r>
    </w:p>
    <w:p w14:paraId="70D2FE87" w14:textId="77777777" w:rsidR="00566CAB" w:rsidRPr="007629AA" w:rsidRDefault="00566CAB" w:rsidP="00566CAB">
      <w:pPr>
        <w:spacing w:before="120" w:after="120" w:line="288" w:lineRule="auto"/>
        <w:jc w:val="both"/>
        <w:rPr>
          <w:rFonts w:cs="Arial"/>
          <w:szCs w:val="19"/>
          <w:lang w:val="sk-SK"/>
        </w:rPr>
      </w:pPr>
    </w:p>
    <w:p w14:paraId="50748DD0" w14:textId="77777777" w:rsidR="0075585E" w:rsidRPr="007629AA" w:rsidRDefault="0075585E" w:rsidP="0089453F">
      <w:pPr>
        <w:pStyle w:val="Nadpis2"/>
        <w:spacing w:before="120" w:after="120" w:line="288" w:lineRule="auto"/>
        <w:jc w:val="both"/>
        <w:rPr>
          <w:lang w:val="sk-SK"/>
        </w:rPr>
      </w:pPr>
      <w:bookmarkStart w:id="19" w:name="_Toc534277596"/>
      <w:r w:rsidRPr="007629AA">
        <w:rPr>
          <w:lang w:val="sk-SK"/>
        </w:rPr>
        <w:t>Organizačné a technické zabezpečenie priebehu odborného hodnotenia</w:t>
      </w:r>
      <w:bookmarkEnd w:id="19"/>
      <w:r w:rsidRPr="007629AA">
        <w:rPr>
          <w:lang w:val="sk-SK"/>
        </w:rPr>
        <w:t xml:space="preserve"> </w:t>
      </w:r>
    </w:p>
    <w:p w14:paraId="227143E0"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Podmienkou postúpenia ŽoNFP do fázy odborného hodnotenia je splnenie všetkých podmienok poskytnutia príspevku, ktoré sú súčasťou administratívneho overenia v zmysle príslušnej výzvy na predkladanie ŽoNFP. Odborné hodnotenie týchto ŽoNFP sa začne vykonávať v najskoršom možnom termíne po ukončení administratívneho overenia</w:t>
      </w:r>
      <w:r w:rsidR="009B4F3C" w:rsidRPr="007629AA">
        <w:rPr>
          <w:rFonts w:cs="Arial"/>
          <w:szCs w:val="19"/>
          <w:lang w:val="sk-SK"/>
        </w:rPr>
        <w:t xml:space="preserve"> ŽoNFP</w:t>
      </w:r>
      <w:r w:rsidRPr="007629AA">
        <w:rPr>
          <w:rFonts w:cs="Arial"/>
          <w:szCs w:val="19"/>
          <w:lang w:val="sk-SK"/>
        </w:rPr>
        <w:t>.</w:t>
      </w:r>
    </w:p>
    <w:p w14:paraId="7FBDC8C3" w14:textId="77777777" w:rsidR="00933101" w:rsidRPr="007629AA" w:rsidRDefault="00933101" w:rsidP="0089453F">
      <w:pPr>
        <w:pStyle w:val="Default"/>
        <w:spacing w:before="120" w:after="120" w:line="288" w:lineRule="auto"/>
        <w:jc w:val="both"/>
        <w:rPr>
          <w:sz w:val="19"/>
          <w:szCs w:val="19"/>
          <w:lang w:val="sk-SK"/>
        </w:rPr>
      </w:pPr>
      <w:r w:rsidRPr="007629AA">
        <w:rPr>
          <w:sz w:val="19"/>
          <w:szCs w:val="19"/>
          <w:lang w:val="sk-SK"/>
        </w:rPr>
        <w:t xml:space="preserve">Všetci odborní hodnotitelia sú povinní pred začatím hodnotenia: </w:t>
      </w:r>
    </w:p>
    <w:p w14:paraId="2ECBCA91" w14:textId="316C7E9B" w:rsidR="00933101" w:rsidRPr="00997B30" w:rsidRDefault="00933101" w:rsidP="00443226">
      <w:pPr>
        <w:pStyle w:val="Default"/>
        <w:numPr>
          <w:ilvl w:val="0"/>
          <w:numId w:val="9"/>
        </w:numPr>
        <w:spacing w:before="60" w:line="288" w:lineRule="auto"/>
        <w:ind w:left="714" w:hanging="357"/>
        <w:jc w:val="both"/>
        <w:rPr>
          <w:sz w:val="19"/>
          <w:szCs w:val="19"/>
          <w:lang w:val="sk-SK"/>
        </w:rPr>
      </w:pPr>
      <w:r w:rsidRPr="007629AA">
        <w:rPr>
          <w:sz w:val="19"/>
          <w:szCs w:val="19"/>
          <w:lang w:val="sk-SK"/>
        </w:rPr>
        <w:t>podpísať dohodu o vykonaní práce</w:t>
      </w:r>
      <w:r w:rsidR="00F31F9A" w:rsidRPr="007629AA">
        <w:rPr>
          <w:sz w:val="19"/>
          <w:szCs w:val="19"/>
          <w:lang w:val="sk-SK"/>
        </w:rPr>
        <w:t xml:space="preserve"> (netýka sa </w:t>
      </w:r>
      <w:r w:rsidR="0034494C" w:rsidRPr="007629AA">
        <w:rPr>
          <w:sz w:val="19"/>
          <w:szCs w:val="19"/>
          <w:lang w:val="sk-SK"/>
        </w:rPr>
        <w:t xml:space="preserve">prípadov, ak je umožnený výkon odborného hodnotenia </w:t>
      </w:r>
      <w:r w:rsidR="004114ED" w:rsidRPr="007629AA">
        <w:rPr>
          <w:sz w:val="19"/>
          <w:szCs w:val="19"/>
          <w:lang w:val="sk-SK"/>
        </w:rPr>
        <w:t>interný</w:t>
      </w:r>
      <w:r w:rsidR="0034494C" w:rsidRPr="007629AA">
        <w:rPr>
          <w:sz w:val="19"/>
          <w:szCs w:val="19"/>
          <w:lang w:val="sk-SK"/>
        </w:rPr>
        <w:t>mi</w:t>
      </w:r>
      <w:r w:rsidR="004114ED" w:rsidRPr="007629AA">
        <w:rPr>
          <w:sz w:val="19"/>
          <w:szCs w:val="19"/>
          <w:lang w:val="sk-SK"/>
        </w:rPr>
        <w:t xml:space="preserve"> zamestnanc</w:t>
      </w:r>
      <w:r w:rsidR="0034494C" w:rsidRPr="007629AA">
        <w:rPr>
          <w:sz w:val="19"/>
          <w:szCs w:val="19"/>
          <w:lang w:val="sk-SK"/>
        </w:rPr>
        <w:t>ami</w:t>
      </w:r>
      <w:r w:rsidR="004114ED" w:rsidRPr="007629AA">
        <w:rPr>
          <w:sz w:val="19"/>
          <w:szCs w:val="19"/>
          <w:lang w:val="sk-SK"/>
        </w:rPr>
        <w:t xml:space="preserve"> RO/SO</w:t>
      </w:r>
      <w:r w:rsidR="00BA2D90" w:rsidRPr="007629AA">
        <w:rPr>
          <w:sz w:val="19"/>
          <w:szCs w:val="19"/>
          <w:lang w:val="sk-SK"/>
        </w:rPr>
        <w:t>,</w:t>
      </w:r>
      <w:r w:rsidR="005A417A" w:rsidRPr="007629AA">
        <w:rPr>
          <w:sz w:val="19"/>
          <w:szCs w:val="19"/>
          <w:lang w:val="sk-SK"/>
        </w:rPr>
        <w:t xml:space="preserve"> v ktorých kompetencii je výkon odborného hodnotenia </w:t>
      </w:r>
      <w:r w:rsidR="00E14DB6" w:rsidRPr="007629AA">
        <w:rPr>
          <w:sz w:val="19"/>
          <w:szCs w:val="19"/>
          <w:lang w:val="sk-SK"/>
        </w:rPr>
        <w:t>a</w:t>
      </w:r>
      <w:r w:rsidR="005A417A" w:rsidRPr="007629AA">
        <w:rPr>
          <w:sz w:val="19"/>
          <w:szCs w:val="19"/>
          <w:lang w:val="sk-SK"/>
        </w:rPr>
        <w:t xml:space="preserve"> majú predmetnú činnosť zakotvenú v opise činností štátnozamestnaneckého miesta,</w:t>
      </w:r>
      <w:r w:rsidR="008D4C9E" w:rsidRPr="007629AA">
        <w:rPr>
          <w:sz w:val="19"/>
          <w:szCs w:val="19"/>
          <w:lang w:val="sk-SK"/>
        </w:rPr>
        <w:t xml:space="preserve"> v </w:t>
      </w:r>
      <w:r w:rsidR="008D4C9E" w:rsidRPr="00997B30">
        <w:rPr>
          <w:sz w:val="19"/>
          <w:szCs w:val="19"/>
          <w:lang w:val="sk-SK"/>
        </w:rPr>
        <w:t>pracovnej náplni,</w:t>
      </w:r>
      <w:r w:rsidR="005A417A" w:rsidRPr="00997B30">
        <w:rPr>
          <w:sz w:val="19"/>
          <w:szCs w:val="19"/>
          <w:lang w:val="sk-SK"/>
        </w:rPr>
        <w:t xml:space="preserve"> resp. v pracovnej zmluve</w:t>
      </w:r>
      <w:r w:rsidR="004114ED" w:rsidRPr="00997B30">
        <w:rPr>
          <w:sz w:val="19"/>
          <w:szCs w:val="19"/>
          <w:lang w:val="sk-SK"/>
        </w:rPr>
        <w:t>)</w:t>
      </w:r>
      <w:r w:rsidR="00396BE9" w:rsidRPr="00997B30">
        <w:rPr>
          <w:sz w:val="19"/>
          <w:szCs w:val="19"/>
          <w:lang w:val="sk-SK"/>
        </w:rPr>
        <w:t>, písomná dohoda o vykonaní práce sa uzatvára najneskôr deň pred dňom začatia výkonu práce</w:t>
      </w:r>
      <w:r w:rsidR="008A503E" w:rsidRPr="00997B30">
        <w:rPr>
          <w:sz w:val="19"/>
          <w:szCs w:val="19"/>
          <w:lang w:val="sk-SK"/>
        </w:rPr>
        <w:t>,</w:t>
      </w:r>
      <w:r w:rsidRPr="00997B30">
        <w:rPr>
          <w:sz w:val="19"/>
          <w:szCs w:val="19"/>
          <w:lang w:val="sk-SK"/>
        </w:rPr>
        <w:t xml:space="preserve"> </w:t>
      </w:r>
    </w:p>
    <w:p w14:paraId="2F5A2253" w14:textId="61903CB9" w:rsidR="00553D81" w:rsidRPr="00553D81" w:rsidRDefault="00396BE9" w:rsidP="00443226">
      <w:pPr>
        <w:pStyle w:val="Default"/>
        <w:numPr>
          <w:ilvl w:val="0"/>
          <w:numId w:val="9"/>
        </w:numPr>
        <w:spacing w:before="60" w:line="288" w:lineRule="auto"/>
        <w:ind w:left="714" w:hanging="357"/>
        <w:jc w:val="both"/>
        <w:rPr>
          <w:sz w:val="19"/>
          <w:szCs w:val="19"/>
          <w:lang w:val="sk-SK"/>
        </w:rPr>
      </w:pPr>
      <w:r w:rsidRPr="00997B30">
        <w:rPr>
          <w:sz w:val="19"/>
          <w:szCs w:val="19"/>
          <w:lang w:val="sk-SK"/>
        </w:rPr>
        <w:t xml:space="preserve">absolvovať školenie odborných hodnotiteľov - </w:t>
      </w:r>
      <w:r w:rsidR="00FF0D23" w:rsidRPr="00997B30">
        <w:rPr>
          <w:sz w:val="19"/>
          <w:szCs w:val="19"/>
          <w:lang w:val="sk-SK"/>
        </w:rPr>
        <w:t xml:space="preserve">oboznámiť sa </w:t>
      </w:r>
      <w:r w:rsidR="00756368" w:rsidRPr="00997B30">
        <w:rPr>
          <w:sz w:val="19"/>
          <w:szCs w:val="19"/>
          <w:lang w:val="sk-SK"/>
        </w:rPr>
        <w:t>s podm</w:t>
      </w:r>
      <w:r w:rsidR="009F6AC9" w:rsidRPr="00997B30">
        <w:rPr>
          <w:sz w:val="19"/>
          <w:szCs w:val="19"/>
          <w:lang w:val="sk-SK"/>
        </w:rPr>
        <w:t>i</w:t>
      </w:r>
      <w:r w:rsidR="00756368" w:rsidRPr="00997B30">
        <w:rPr>
          <w:sz w:val="19"/>
          <w:szCs w:val="19"/>
          <w:lang w:val="sk-SK"/>
        </w:rPr>
        <w:t xml:space="preserve">enkami odborného hodnotenia </w:t>
      </w:r>
      <w:r w:rsidR="00FF0D23" w:rsidRPr="00997B30">
        <w:rPr>
          <w:sz w:val="19"/>
          <w:szCs w:val="19"/>
          <w:lang w:val="sk-SK"/>
        </w:rPr>
        <w:t xml:space="preserve">a na znak súhlasu </w:t>
      </w:r>
      <w:r w:rsidR="00933101" w:rsidRPr="00997B30">
        <w:rPr>
          <w:sz w:val="19"/>
          <w:szCs w:val="19"/>
          <w:lang w:val="sk-SK"/>
        </w:rPr>
        <w:t xml:space="preserve">podpísať </w:t>
      </w:r>
      <w:r w:rsidR="009F6AC9" w:rsidRPr="00997B30">
        <w:rPr>
          <w:b/>
          <w:sz w:val="19"/>
          <w:szCs w:val="19"/>
          <w:lang w:val="sk-SK"/>
        </w:rPr>
        <w:t>potvrdenie o oboznámení sa s podmienkami vykonávania odborného hodnotenia</w:t>
      </w:r>
      <w:r w:rsidR="009F6AC9" w:rsidRPr="00997B30">
        <w:rPr>
          <w:sz w:val="19"/>
          <w:szCs w:val="19"/>
          <w:lang w:val="sk-SK"/>
        </w:rPr>
        <w:t xml:space="preserve"> </w:t>
      </w:r>
      <w:r w:rsidR="00F262F7" w:rsidRPr="00997B30">
        <w:rPr>
          <w:sz w:val="19"/>
          <w:szCs w:val="19"/>
          <w:lang w:val="sk-SK"/>
        </w:rPr>
        <w:t xml:space="preserve">(príloha č. </w:t>
      </w:r>
      <w:r w:rsidR="008105D8" w:rsidRPr="00997B30">
        <w:rPr>
          <w:sz w:val="19"/>
          <w:szCs w:val="19"/>
          <w:lang w:val="sk-SK"/>
        </w:rPr>
        <w:t>27</w:t>
      </w:r>
      <w:r w:rsidR="00F262F7" w:rsidRPr="00997B30">
        <w:rPr>
          <w:sz w:val="19"/>
          <w:szCs w:val="19"/>
          <w:lang w:val="sk-SK"/>
        </w:rPr>
        <w:t>)</w:t>
      </w:r>
      <w:r w:rsidR="00F262F7" w:rsidRPr="00997B30">
        <w:rPr>
          <w:szCs w:val="19"/>
          <w:lang w:val="sk-SK"/>
        </w:rPr>
        <w:t xml:space="preserve">  </w:t>
      </w:r>
      <w:r w:rsidR="009F6AC9" w:rsidRPr="00997B30">
        <w:rPr>
          <w:sz w:val="19"/>
          <w:szCs w:val="19"/>
          <w:lang w:val="sk-SK"/>
        </w:rPr>
        <w:t>a</w:t>
      </w:r>
      <w:r w:rsidR="00E5645D" w:rsidRPr="00E5645D">
        <w:rPr>
          <w:sz w:val="19"/>
          <w:szCs w:val="19"/>
          <w:lang w:val="sk-SK"/>
        </w:rPr>
        <w:t xml:space="preserve"> </w:t>
      </w:r>
      <w:r w:rsidR="00E5645D" w:rsidRPr="00997B30">
        <w:rPr>
          <w:sz w:val="19"/>
          <w:szCs w:val="19"/>
          <w:lang w:val="sk-SK"/>
        </w:rPr>
        <w:t>prezenčnú listinu z účasti na školení pre odborných hodnotiteľov</w:t>
      </w:r>
      <w:r w:rsidR="0014438E">
        <w:rPr>
          <w:sz w:val="19"/>
          <w:szCs w:val="19"/>
          <w:lang w:val="sk-SK"/>
        </w:rPr>
        <w:t>,</w:t>
      </w:r>
    </w:p>
    <w:p w14:paraId="5B26DB8A" w14:textId="3D2EC232" w:rsidR="00933101" w:rsidRPr="00997B30" w:rsidRDefault="00E5645D" w:rsidP="00443226">
      <w:pPr>
        <w:pStyle w:val="Default"/>
        <w:numPr>
          <w:ilvl w:val="0"/>
          <w:numId w:val="9"/>
        </w:numPr>
        <w:spacing w:before="60" w:line="288" w:lineRule="auto"/>
        <w:ind w:left="714" w:hanging="357"/>
        <w:jc w:val="both"/>
        <w:rPr>
          <w:sz w:val="19"/>
          <w:szCs w:val="19"/>
          <w:lang w:val="sk-SK"/>
        </w:rPr>
      </w:pPr>
      <w:r w:rsidRPr="00553D81">
        <w:rPr>
          <w:sz w:val="19"/>
          <w:szCs w:val="19"/>
          <w:lang w:val="sk-SK"/>
        </w:rPr>
        <w:lastRenderedPageBreak/>
        <w:t>podpísať</w:t>
      </w:r>
      <w:r>
        <w:rPr>
          <w:szCs w:val="19"/>
          <w:lang w:val="sk-SK"/>
        </w:rPr>
        <w:t xml:space="preserve"> </w:t>
      </w:r>
      <w:r w:rsidR="006F4FE1" w:rsidRPr="00553D81">
        <w:rPr>
          <w:b/>
          <w:sz w:val="19"/>
          <w:szCs w:val="19"/>
          <w:lang w:val="sk-SK"/>
        </w:rPr>
        <w:t>čestné vyhlásenie o nestrannosti, zachovaní dôvernosti informácií a vylúčení konfliktu záujmo</w:t>
      </w:r>
      <w:r w:rsidR="006F4FE1" w:rsidRPr="00553D81">
        <w:rPr>
          <w:b/>
          <w:sz w:val="19"/>
          <w:lang w:val="sk-SK"/>
        </w:rPr>
        <w:t>v</w:t>
      </w:r>
      <w:r>
        <w:rPr>
          <w:rStyle w:val="Odkaznapoznmkupodiarou"/>
          <w:b/>
          <w:lang w:val="sk-SK"/>
        </w:rPr>
        <w:footnoteReference w:id="9"/>
      </w:r>
      <w:r w:rsidR="00F262F7" w:rsidRPr="00553D81">
        <w:rPr>
          <w:b/>
          <w:sz w:val="19"/>
          <w:lang w:val="sk-SK"/>
        </w:rPr>
        <w:t xml:space="preserve"> </w:t>
      </w:r>
      <w:r w:rsidR="00F262F7" w:rsidRPr="00553D81">
        <w:rPr>
          <w:sz w:val="19"/>
          <w:lang w:val="sk-SK"/>
        </w:rPr>
        <w:t>(príloha č.</w:t>
      </w:r>
      <w:r w:rsidR="00F262F7" w:rsidRPr="00997B30">
        <w:rPr>
          <w:sz w:val="19"/>
          <w:lang w:val="sk-SK"/>
        </w:rPr>
        <w:t xml:space="preserve"> </w:t>
      </w:r>
      <w:r w:rsidR="008105D8" w:rsidRPr="00997B30">
        <w:rPr>
          <w:sz w:val="19"/>
          <w:lang w:val="sk-SK"/>
        </w:rPr>
        <w:t>26</w:t>
      </w:r>
      <w:r w:rsidR="00F262F7" w:rsidRPr="00997B30">
        <w:rPr>
          <w:sz w:val="19"/>
          <w:lang w:val="sk-SK"/>
        </w:rPr>
        <w:t>)</w:t>
      </w:r>
      <w:r w:rsidR="008A503E" w:rsidRPr="00997B30">
        <w:rPr>
          <w:sz w:val="19"/>
          <w:szCs w:val="19"/>
          <w:lang w:val="sk-SK"/>
        </w:rPr>
        <w:t>,</w:t>
      </w:r>
      <w:r w:rsidR="00933101" w:rsidRPr="00997B30">
        <w:rPr>
          <w:sz w:val="19"/>
          <w:szCs w:val="19"/>
          <w:lang w:val="sk-SK"/>
        </w:rPr>
        <w:t xml:space="preserve"> </w:t>
      </w:r>
    </w:p>
    <w:p w14:paraId="0DE16410" w14:textId="29F85AD3" w:rsidR="00D06B8F" w:rsidRPr="00E5645D" w:rsidRDefault="00D06B8F" w:rsidP="00E5645D">
      <w:pPr>
        <w:pStyle w:val="Default"/>
        <w:numPr>
          <w:ilvl w:val="0"/>
          <w:numId w:val="9"/>
        </w:numPr>
        <w:spacing w:before="60" w:line="288" w:lineRule="auto"/>
        <w:ind w:left="714" w:hanging="357"/>
        <w:jc w:val="both"/>
        <w:rPr>
          <w:sz w:val="19"/>
          <w:szCs w:val="19"/>
          <w:lang w:val="sk-SK"/>
        </w:rPr>
      </w:pPr>
      <w:r w:rsidRPr="00E5645D">
        <w:rPr>
          <w:sz w:val="19"/>
          <w:szCs w:val="19"/>
          <w:lang w:val="sk-SK"/>
        </w:rPr>
        <w:t xml:space="preserve">prevziať </w:t>
      </w:r>
      <w:r w:rsidRPr="003A2483">
        <w:rPr>
          <w:b/>
          <w:sz w:val="19"/>
          <w:szCs w:val="19"/>
          <w:lang w:val="sk-SK"/>
        </w:rPr>
        <w:t>menovací dekrét</w:t>
      </w:r>
      <w:r w:rsidR="003A2483">
        <w:rPr>
          <w:sz w:val="19"/>
          <w:szCs w:val="19"/>
          <w:lang w:val="sk-SK"/>
        </w:rPr>
        <w:t xml:space="preserve"> (príloha č. 29)</w:t>
      </w:r>
      <w:r w:rsidR="00E612D6" w:rsidRPr="00E5645D">
        <w:rPr>
          <w:sz w:val="19"/>
          <w:szCs w:val="19"/>
          <w:lang w:val="sk-SK"/>
        </w:rPr>
        <w:t>,</w:t>
      </w:r>
    </w:p>
    <w:p w14:paraId="48397B15" w14:textId="473AC39F" w:rsidR="00553D81" w:rsidRDefault="00D06B8F" w:rsidP="00997B30">
      <w:pPr>
        <w:pStyle w:val="Default"/>
        <w:numPr>
          <w:ilvl w:val="0"/>
          <w:numId w:val="9"/>
        </w:numPr>
        <w:spacing w:before="60" w:line="288" w:lineRule="auto"/>
        <w:ind w:left="714" w:hanging="357"/>
        <w:jc w:val="both"/>
        <w:rPr>
          <w:sz w:val="19"/>
          <w:szCs w:val="19"/>
          <w:lang w:val="sk-SK"/>
        </w:rPr>
      </w:pPr>
      <w:r w:rsidRPr="00997B30">
        <w:rPr>
          <w:sz w:val="19"/>
          <w:szCs w:val="19"/>
          <w:lang w:val="sk-SK"/>
        </w:rPr>
        <w:t xml:space="preserve">podpísať </w:t>
      </w:r>
      <w:r w:rsidRPr="00997B30">
        <w:rPr>
          <w:b/>
          <w:sz w:val="19"/>
          <w:szCs w:val="19"/>
          <w:lang w:val="sk-SK"/>
        </w:rPr>
        <w:t xml:space="preserve">zoznam pridelených </w:t>
      </w:r>
      <w:r w:rsidR="000D0A21" w:rsidRPr="00997B30">
        <w:rPr>
          <w:b/>
          <w:sz w:val="19"/>
          <w:szCs w:val="19"/>
          <w:lang w:val="sk-SK"/>
        </w:rPr>
        <w:t>ŽoNFP</w:t>
      </w:r>
      <w:r w:rsidRPr="00997B30">
        <w:rPr>
          <w:b/>
          <w:sz w:val="19"/>
          <w:szCs w:val="19"/>
          <w:lang w:val="sk-SK"/>
        </w:rPr>
        <w:t xml:space="preserve"> </w:t>
      </w:r>
      <w:r w:rsidR="000D0A21" w:rsidRPr="00997B30">
        <w:rPr>
          <w:b/>
          <w:sz w:val="19"/>
          <w:szCs w:val="19"/>
          <w:lang w:val="sk-SK"/>
        </w:rPr>
        <w:t xml:space="preserve">odbornému hodnotiteľovi </w:t>
      </w:r>
      <w:r w:rsidR="000D0A21" w:rsidRPr="00997B30">
        <w:rPr>
          <w:sz w:val="19"/>
          <w:szCs w:val="19"/>
          <w:lang w:val="sk-SK"/>
        </w:rPr>
        <w:t>(príloha č.33)</w:t>
      </w:r>
      <w:r w:rsidR="00553D81">
        <w:rPr>
          <w:sz w:val="19"/>
          <w:szCs w:val="19"/>
          <w:lang w:val="sk-SK"/>
        </w:rPr>
        <w:t>,</w:t>
      </w:r>
    </w:p>
    <w:p w14:paraId="3F1CC11B" w14:textId="74A24098" w:rsidR="000255C6" w:rsidRPr="00997B30" w:rsidRDefault="000255C6" w:rsidP="000255C6">
      <w:pPr>
        <w:pStyle w:val="Default"/>
        <w:numPr>
          <w:ilvl w:val="0"/>
          <w:numId w:val="9"/>
        </w:numPr>
        <w:spacing w:before="60" w:line="288" w:lineRule="auto"/>
        <w:ind w:left="714" w:hanging="357"/>
        <w:jc w:val="both"/>
        <w:rPr>
          <w:sz w:val="19"/>
          <w:szCs w:val="19"/>
          <w:lang w:val="sk-SK"/>
        </w:rPr>
      </w:pPr>
      <w:r w:rsidRPr="00553D81">
        <w:rPr>
          <w:sz w:val="19"/>
          <w:szCs w:val="19"/>
          <w:lang w:val="sk-SK"/>
        </w:rPr>
        <w:t>podpísať</w:t>
      </w:r>
      <w:r>
        <w:rPr>
          <w:sz w:val="19"/>
          <w:szCs w:val="19"/>
          <w:lang w:val="sk-SK"/>
        </w:rPr>
        <w:t xml:space="preserve"> </w:t>
      </w:r>
      <w:r w:rsidRPr="00553D81">
        <w:rPr>
          <w:b/>
          <w:sz w:val="19"/>
          <w:szCs w:val="19"/>
          <w:lang w:val="sk-SK"/>
        </w:rPr>
        <w:t>súhlas odborného hodnotiteľa so zverejnením informácií</w:t>
      </w:r>
      <w:r w:rsidRPr="00997B30">
        <w:rPr>
          <w:b/>
          <w:sz w:val="19"/>
          <w:szCs w:val="19"/>
          <w:lang w:val="sk-SK"/>
        </w:rPr>
        <w:t xml:space="preserve"> </w:t>
      </w:r>
      <w:r w:rsidRPr="00997B30">
        <w:rPr>
          <w:sz w:val="19"/>
          <w:szCs w:val="19"/>
          <w:lang w:val="sk-SK"/>
        </w:rPr>
        <w:t>(príloha č.34)</w:t>
      </w:r>
      <w:r w:rsidR="0014438E">
        <w:rPr>
          <w:rStyle w:val="Odkaznapoznmkupodiarou"/>
          <w:szCs w:val="19"/>
          <w:lang w:val="sk-SK"/>
        </w:rPr>
        <w:footnoteReference w:id="10"/>
      </w:r>
      <w:r w:rsidRPr="00997B30">
        <w:rPr>
          <w:sz w:val="19"/>
          <w:szCs w:val="19"/>
          <w:lang w:val="sk-SK"/>
        </w:rPr>
        <w:t>.</w:t>
      </w:r>
    </w:p>
    <w:p w14:paraId="2FE35410" w14:textId="77777777" w:rsidR="000255C6" w:rsidRDefault="000255C6" w:rsidP="000255C6">
      <w:pPr>
        <w:pStyle w:val="Default"/>
        <w:spacing w:before="60" w:line="288" w:lineRule="auto"/>
        <w:ind w:left="360"/>
        <w:jc w:val="both"/>
        <w:rPr>
          <w:sz w:val="19"/>
          <w:szCs w:val="19"/>
          <w:lang w:val="sk-SK"/>
        </w:rPr>
      </w:pPr>
    </w:p>
    <w:p w14:paraId="18E2A5E1" w14:textId="442C5E0D" w:rsidR="008B2247" w:rsidRPr="007629AA" w:rsidRDefault="008B2247" w:rsidP="008A503E">
      <w:pPr>
        <w:pStyle w:val="Default"/>
        <w:spacing w:before="120" w:after="120" w:line="288" w:lineRule="auto"/>
        <w:jc w:val="both"/>
        <w:rPr>
          <w:sz w:val="19"/>
          <w:szCs w:val="19"/>
          <w:lang w:val="sk-SK"/>
        </w:rPr>
      </w:pPr>
      <w:r w:rsidRPr="007629AA">
        <w:rPr>
          <w:sz w:val="19"/>
          <w:szCs w:val="19"/>
          <w:lang w:val="sk-SK"/>
        </w:rPr>
        <w:t>Pracovnoprávny vzťah s</w:t>
      </w:r>
      <w:r w:rsidR="0034494C" w:rsidRPr="007629AA">
        <w:rPr>
          <w:sz w:val="19"/>
          <w:szCs w:val="19"/>
          <w:lang w:val="sk-SK"/>
        </w:rPr>
        <w:t xml:space="preserve">  </w:t>
      </w:r>
      <w:r w:rsidRPr="007629AA">
        <w:rPr>
          <w:sz w:val="19"/>
          <w:szCs w:val="19"/>
          <w:lang w:val="sk-SK"/>
        </w:rPr>
        <w:t>odborným hodnotiteľom</w:t>
      </w:r>
      <w:r w:rsidR="0034494C" w:rsidRPr="007629AA">
        <w:rPr>
          <w:sz w:val="19"/>
          <w:szCs w:val="19"/>
          <w:lang w:val="sk-SK"/>
        </w:rPr>
        <w:t xml:space="preserve"> </w:t>
      </w:r>
      <w:r w:rsidRPr="007629AA">
        <w:rPr>
          <w:sz w:val="19"/>
          <w:szCs w:val="19"/>
          <w:lang w:val="sk-SK"/>
        </w:rPr>
        <w:t xml:space="preserve">zabezpečuje právne záväzný spôsob, ktorým je </w:t>
      </w:r>
      <w:r w:rsidRPr="007629AA">
        <w:rPr>
          <w:b/>
          <w:sz w:val="19"/>
          <w:szCs w:val="19"/>
          <w:lang w:val="sk-SK"/>
        </w:rPr>
        <w:t>dohoda o vykonaní práce</w:t>
      </w:r>
      <w:r w:rsidRPr="007629AA">
        <w:rPr>
          <w:sz w:val="19"/>
          <w:szCs w:val="19"/>
          <w:lang w:val="sk-SK"/>
        </w:rPr>
        <w:t xml:space="preserve"> medzi odborným hodnotiteľom a RO/SO (ďalej </w:t>
      </w:r>
      <w:r w:rsidR="00056744" w:rsidRPr="007629AA">
        <w:rPr>
          <w:sz w:val="19"/>
          <w:szCs w:val="19"/>
          <w:lang w:val="sk-SK"/>
        </w:rPr>
        <w:t>aj</w:t>
      </w:r>
      <w:r w:rsidRPr="007629AA">
        <w:rPr>
          <w:sz w:val="19"/>
          <w:szCs w:val="19"/>
          <w:lang w:val="sk-SK"/>
        </w:rPr>
        <w:t xml:space="preserve"> „dohoda“). </w:t>
      </w:r>
      <w:r w:rsidR="00EB2B27" w:rsidRPr="007629AA">
        <w:rPr>
          <w:sz w:val="19"/>
          <w:szCs w:val="19"/>
          <w:lang w:val="sk-SK"/>
        </w:rPr>
        <w:t>Na dohodu</w:t>
      </w:r>
      <w:r w:rsidR="00056744" w:rsidRPr="007629AA">
        <w:rPr>
          <w:sz w:val="19"/>
          <w:szCs w:val="19"/>
          <w:lang w:val="sk-SK"/>
        </w:rPr>
        <w:t xml:space="preserve"> </w:t>
      </w:r>
      <w:r w:rsidR="00EB2B27" w:rsidRPr="007629AA">
        <w:rPr>
          <w:sz w:val="19"/>
          <w:szCs w:val="19"/>
          <w:lang w:val="sk-SK"/>
        </w:rPr>
        <w:t>sa vzťahujú príslušné ustanovenia Zákonníka  práce</w:t>
      </w:r>
      <w:r w:rsidR="00EB2B27" w:rsidRPr="007629AA">
        <w:rPr>
          <w:rStyle w:val="Odkaznapoznmkupodiarou"/>
          <w:rFonts w:ascii="Times New Roman" w:hAnsi="Times New Roman" w:cs="Times New Roman"/>
          <w:color w:val="auto"/>
          <w:szCs w:val="20"/>
          <w:lang w:val="sk-SK"/>
        </w:rPr>
        <w:footnoteReference w:id="11"/>
      </w:r>
      <w:r w:rsidR="00A5548A" w:rsidRPr="007629AA">
        <w:rPr>
          <w:sz w:val="19"/>
          <w:szCs w:val="19"/>
          <w:lang w:val="sk-SK"/>
        </w:rPr>
        <w:t>.</w:t>
      </w:r>
      <w:r w:rsidRPr="007629AA">
        <w:rPr>
          <w:sz w:val="19"/>
          <w:szCs w:val="19"/>
          <w:lang w:val="sk-SK"/>
        </w:rPr>
        <w:t xml:space="preserve"> </w:t>
      </w:r>
    </w:p>
    <w:p w14:paraId="4A026342" w14:textId="77777777" w:rsidR="009F6AC9" w:rsidRPr="007629AA" w:rsidRDefault="009F6AC9" w:rsidP="009F6AC9">
      <w:pPr>
        <w:jc w:val="both"/>
        <w:rPr>
          <w:color w:val="000000"/>
          <w:szCs w:val="48"/>
          <w:lang w:val="sk-SK"/>
        </w:rPr>
      </w:pPr>
      <w:r w:rsidRPr="007629AA">
        <w:rPr>
          <w:color w:val="000000"/>
          <w:szCs w:val="48"/>
          <w:lang w:val="sk-SK"/>
        </w:rPr>
        <w:t>Dohoda o vykonaní práce obsahuje okrem všeobecných ustanovení aj:</w:t>
      </w:r>
    </w:p>
    <w:p w14:paraId="58A6AF7F"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identifikačné údaje hodnotiteľa vrátane bankového účtu a identifikačné údaje RO/SO;</w:t>
      </w:r>
    </w:p>
    <w:p w14:paraId="0DA770C8"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názov operačného programu, vrátane špecifikácie prioritných osí a špecifických cieľov, v rámci ktorých hodnotiteľ posudzuje ŽoNFP;</w:t>
      </w:r>
    </w:p>
    <w:p w14:paraId="6B9E73BB"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definíciu dohodnutej pracovnej úlohy vyplývajúcej z dohody o vykonaní práce;</w:t>
      </w:r>
    </w:p>
    <w:p w14:paraId="38CACD49"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spôsob odmeňovania hodnotiteľa a výšku dohodnutej odmeny za vykonanie dohodnutej pracovnej úlohy;</w:t>
      </w:r>
    </w:p>
    <w:p w14:paraId="57324934"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časové vymedzenie trvania dohody o vykonaní práce;</w:t>
      </w:r>
    </w:p>
    <w:p w14:paraId="3F2F2802"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predpokladaný rozsah práce;</w:t>
      </w:r>
    </w:p>
    <w:p w14:paraId="0F1E9F95"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povinnosti hodnotiteľa;</w:t>
      </w:r>
    </w:p>
    <w:p w14:paraId="24DCDC37"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sankcie v prípade porušenia povinností hodnotiteľa v procese odborného hodnotenia;</w:t>
      </w:r>
    </w:p>
    <w:p w14:paraId="739D3B05" w14:textId="7F57141C" w:rsidR="00E34773" w:rsidRPr="007629AA" w:rsidRDefault="00E34773"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iné ustanovenia (</w:t>
      </w:r>
      <w:r w:rsidR="0024668D" w:rsidRPr="007629AA">
        <w:rPr>
          <w:color w:val="000000"/>
          <w:szCs w:val="48"/>
          <w:lang w:val="sk-SK"/>
        </w:rPr>
        <w:t>uvedené v tejto príručke</w:t>
      </w:r>
      <w:r w:rsidRPr="007629AA">
        <w:rPr>
          <w:color w:val="000000"/>
          <w:szCs w:val="48"/>
          <w:lang w:val="sk-SK"/>
        </w:rPr>
        <w:t>)</w:t>
      </w:r>
    </w:p>
    <w:p w14:paraId="47F8EF97" w14:textId="77777777" w:rsidR="0003072D" w:rsidRPr="007629AA" w:rsidRDefault="0003072D"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pečiatku a podpis zamestnávateľa, ktorý podpisuje dohodu o vykonaní práce a podpis hodnotiteľa,</w:t>
      </w:r>
    </w:p>
    <w:p w14:paraId="1CB7ECE5" w14:textId="3062D22B" w:rsidR="000D0A21" w:rsidRPr="0040074A" w:rsidRDefault="0003072D" w:rsidP="000D0A21">
      <w:pPr>
        <w:numPr>
          <w:ilvl w:val="0"/>
          <w:numId w:val="18"/>
        </w:numPr>
        <w:tabs>
          <w:tab w:val="clear" w:pos="420"/>
          <w:tab w:val="num" w:pos="567"/>
        </w:tabs>
        <w:spacing w:before="60"/>
        <w:ind w:left="567" w:hanging="425"/>
        <w:jc w:val="both"/>
        <w:rPr>
          <w:color w:val="000000"/>
          <w:szCs w:val="48"/>
          <w:lang w:val="sk-SK"/>
        </w:rPr>
      </w:pPr>
      <w:r w:rsidRPr="000D0A21">
        <w:rPr>
          <w:color w:val="000000"/>
          <w:szCs w:val="48"/>
          <w:lang w:val="sk-SK"/>
        </w:rPr>
        <w:t>prílohu Zoznam pridelených ŽoNFP</w:t>
      </w:r>
      <w:r w:rsidR="0034494C" w:rsidRPr="000D0A21">
        <w:rPr>
          <w:color w:val="000000"/>
          <w:szCs w:val="48"/>
          <w:lang w:val="sk-SK"/>
        </w:rPr>
        <w:t xml:space="preserve"> (</w:t>
      </w:r>
      <w:r w:rsidR="0024668D" w:rsidRPr="000D0A21">
        <w:rPr>
          <w:color w:val="000000"/>
          <w:szCs w:val="48"/>
          <w:lang w:val="sk-SK"/>
        </w:rPr>
        <w:t>ak relevantné</w:t>
      </w:r>
      <w:r w:rsidR="002841A5" w:rsidRPr="000D0A21">
        <w:rPr>
          <w:color w:val="000000"/>
          <w:szCs w:val="48"/>
          <w:lang w:val="sk-SK"/>
        </w:rPr>
        <w:t xml:space="preserve">; </w:t>
      </w:r>
      <w:r w:rsidR="0034494C" w:rsidRPr="000D0A21">
        <w:rPr>
          <w:color w:val="000000"/>
          <w:szCs w:val="48"/>
          <w:lang w:val="sk-SK"/>
        </w:rPr>
        <w:t>zoznam môže byť priebežne aktualizovaný</w:t>
      </w:r>
      <w:r w:rsidR="00FA1960" w:rsidRPr="000D0A21">
        <w:rPr>
          <w:color w:val="000000"/>
          <w:szCs w:val="48"/>
          <w:lang w:val="sk-SK"/>
        </w:rPr>
        <w:t xml:space="preserve">, </w:t>
      </w:r>
      <w:r w:rsidR="00FA1960" w:rsidRPr="0040074A">
        <w:rPr>
          <w:color w:val="000000"/>
          <w:szCs w:val="48"/>
          <w:lang w:val="sk-SK"/>
        </w:rPr>
        <w:t>prípadné zmeny zoznamu sú riešené formou dodatku k dohode</w:t>
      </w:r>
      <w:r w:rsidR="0034494C" w:rsidRPr="0040074A">
        <w:rPr>
          <w:color w:val="000000"/>
          <w:szCs w:val="48"/>
          <w:lang w:val="sk-SK"/>
        </w:rPr>
        <w:t>)</w:t>
      </w:r>
      <w:r w:rsidRPr="0040074A">
        <w:rPr>
          <w:color w:val="000000"/>
          <w:szCs w:val="48"/>
          <w:lang w:val="sk-SK"/>
        </w:rPr>
        <w:t>;</w:t>
      </w:r>
    </w:p>
    <w:p w14:paraId="72D97B25" w14:textId="333A36B5" w:rsidR="00801F68" w:rsidRPr="0040074A" w:rsidRDefault="00E5645D" w:rsidP="000D0A21">
      <w:pPr>
        <w:numPr>
          <w:ilvl w:val="0"/>
          <w:numId w:val="18"/>
        </w:numPr>
        <w:tabs>
          <w:tab w:val="clear" w:pos="420"/>
          <w:tab w:val="num" w:pos="567"/>
        </w:tabs>
        <w:spacing w:before="60"/>
        <w:ind w:left="567" w:hanging="425"/>
        <w:jc w:val="both"/>
        <w:rPr>
          <w:color w:val="000000"/>
          <w:szCs w:val="48"/>
          <w:lang w:val="sk-SK"/>
        </w:rPr>
      </w:pPr>
      <w:r w:rsidRPr="0040074A">
        <w:rPr>
          <w:color w:val="000000"/>
          <w:szCs w:val="48"/>
          <w:lang w:val="sk-SK"/>
        </w:rPr>
        <w:t>S</w:t>
      </w:r>
      <w:r w:rsidR="00AD331E" w:rsidRPr="0040074A">
        <w:rPr>
          <w:color w:val="000000"/>
          <w:szCs w:val="48"/>
          <w:lang w:val="sk-SK"/>
        </w:rPr>
        <w:t xml:space="preserve">úhlas </w:t>
      </w:r>
      <w:r w:rsidR="00BA3F6B">
        <w:rPr>
          <w:color w:val="000000"/>
          <w:szCs w:val="48"/>
          <w:lang w:val="sk-SK"/>
        </w:rPr>
        <w:t xml:space="preserve">odborného </w:t>
      </w:r>
      <w:r w:rsidR="00AD331E" w:rsidRPr="0040074A">
        <w:rPr>
          <w:color w:val="000000"/>
          <w:szCs w:val="48"/>
          <w:lang w:val="sk-SK"/>
        </w:rPr>
        <w:t xml:space="preserve">hodnotiteľa so zverejnením </w:t>
      </w:r>
      <w:r w:rsidRPr="0040074A">
        <w:rPr>
          <w:color w:val="000000"/>
          <w:szCs w:val="48"/>
          <w:lang w:val="sk-SK"/>
        </w:rPr>
        <w:t>informácií</w:t>
      </w:r>
      <w:r>
        <w:rPr>
          <w:color w:val="000000"/>
          <w:szCs w:val="48"/>
          <w:lang w:val="sk-SK"/>
        </w:rPr>
        <w:t xml:space="preserve"> </w:t>
      </w:r>
      <w:r w:rsidR="00FA1960" w:rsidRPr="0040074A">
        <w:rPr>
          <w:color w:val="000000"/>
          <w:szCs w:val="48"/>
          <w:lang w:val="sk-SK"/>
        </w:rPr>
        <w:t xml:space="preserve">minimálne </w:t>
      </w:r>
      <w:r w:rsidR="00AD331E" w:rsidRPr="0040074A">
        <w:rPr>
          <w:color w:val="000000"/>
          <w:szCs w:val="48"/>
          <w:lang w:val="sk-SK"/>
        </w:rPr>
        <w:t xml:space="preserve">v rozsahu </w:t>
      </w:r>
      <w:r w:rsidRPr="0040074A">
        <w:rPr>
          <w:color w:val="000000"/>
          <w:szCs w:val="48"/>
          <w:lang w:val="sk-SK"/>
        </w:rPr>
        <w:t>§ 48 zákona o príspevku z EŠIF a Metodického pokynu CKO č. 29 k výberu odborných hodnotiteľov</w:t>
      </w:r>
      <w:r>
        <w:rPr>
          <w:color w:val="000000"/>
          <w:szCs w:val="48"/>
          <w:lang w:val="sk-SK"/>
        </w:rPr>
        <w:t xml:space="preserve"> </w:t>
      </w:r>
      <w:r w:rsidR="0001774E" w:rsidRPr="0040074A">
        <w:rPr>
          <w:color w:val="000000"/>
          <w:szCs w:val="48"/>
          <w:lang w:val="sk-SK"/>
        </w:rPr>
        <w:t xml:space="preserve">(najmä titul, meno, </w:t>
      </w:r>
      <w:r w:rsidR="00657AE1" w:rsidRPr="0040074A">
        <w:rPr>
          <w:color w:val="000000"/>
          <w:szCs w:val="48"/>
          <w:lang w:val="sk-SK"/>
        </w:rPr>
        <w:t>priezvisko</w:t>
      </w:r>
      <w:r w:rsidR="0001774E" w:rsidRPr="0040074A">
        <w:rPr>
          <w:color w:val="000000"/>
          <w:szCs w:val="48"/>
          <w:lang w:val="sk-SK"/>
        </w:rPr>
        <w:t xml:space="preserve"> hodnotiteľa</w:t>
      </w:r>
      <w:r w:rsidR="00717D51" w:rsidRPr="0040074A">
        <w:rPr>
          <w:color w:val="000000"/>
          <w:szCs w:val="48"/>
          <w:lang w:val="sk-SK"/>
        </w:rPr>
        <w:t>, prax</w:t>
      </w:r>
      <w:r w:rsidR="0001774E" w:rsidRPr="0040074A">
        <w:rPr>
          <w:color w:val="000000"/>
          <w:szCs w:val="48"/>
          <w:lang w:val="sk-SK"/>
        </w:rPr>
        <w:t>)</w:t>
      </w:r>
      <w:r w:rsidRPr="0040074A">
        <w:rPr>
          <w:color w:val="000000"/>
          <w:szCs w:val="48"/>
          <w:lang w:val="sk-SK"/>
        </w:rPr>
        <w:t xml:space="preserve"> </w:t>
      </w:r>
      <w:r w:rsidR="0014438E">
        <w:rPr>
          <w:color w:val="000000"/>
          <w:szCs w:val="48"/>
          <w:lang w:val="sk-SK"/>
        </w:rPr>
        <w:t xml:space="preserve">v zmysle </w:t>
      </w:r>
      <w:r w:rsidR="004156B8">
        <w:rPr>
          <w:color w:val="000000"/>
          <w:szCs w:val="48"/>
          <w:lang w:val="sk-SK"/>
        </w:rPr>
        <w:t>ustanoven</w:t>
      </w:r>
      <w:r w:rsidR="0014438E">
        <w:rPr>
          <w:color w:val="000000"/>
          <w:szCs w:val="48"/>
          <w:lang w:val="sk-SK"/>
        </w:rPr>
        <w:t>í</w:t>
      </w:r>
      <w:r w:rsidR="004156B8">
        <w:rPr>
          <w:color w:val="000000"/>
          <w:szCs w:val="48"/>
          <w:lang w:val="sk-SK"/>
        </w:rPr>
        <w:t xml:space="preserve"> </w:t>
      </w:r>
      <w:r w:rsidRPr="0040074A">
        <w:rPr>
          <w:color w:val="000000"/>
          <w:szCs w:val="48"/>
          <w:lang w:val="sk-SK"/>
        </w:rPr>
        <w:t>Príloh</w:t>
      </w:r>
      <w:r w:rsidR="004156B8">
        <w:rPr>
          <w:color w:val="000000"/>
          <w:szCs w:val="48"/>
          <w:lang w:val="sk-SK"/>
        </w:rPr>
        <w:t>y</w:t>
      </w:r>
      <w:r w:rsidRPr="0040074A">
        <w:rPr>
          <w:color w:val="000000"/>
          <w:szCs w:val="48"/>
          <w:lang w:val="sk-SK"/>
        </w:rPr>
        <w:t xml:space="preserve"> č. </w:t>
      </w:r>
      <w:r w:rsidR="00BA3F6B">
        <w:rPr>
          <w:color w:val="000000"/>
          <w:szCs w:val="48"/>
          <w:lang w:val="sk-SK"/>
        </w:rPr>
        <w:t>34</w:t>
      </w:r>
      <w:r w:rsidR="00AD331E" w:rsidRPr="0040074A">
        <w:rPr>
          <w:color w:val="000000"/>
          <w:szCs w:val="48"/>
          <w:lang w:val="sk-SK"/>
        </w:rPr>
        <w:t>;</w:t>
      </w:r>
    </w:p>
    <w:p w14:paraId="50B5FFD6" w14:textId="387BA1A2" w:rsidR="00E5645D" w:rsidRPr="0040074A" w:rsidRDefault="00E5645D" w:rsidP="00E5645D">
      <w:pPr>
        <w:numPr>
          <w:ilvl w:val="0"/>
          <w:numId w:val="18"/>
        </w:numPr>
        <w:tabs>
          <w:tab w:val="clear" w:pos="420"/>
          <w:tab w:val="num" w:pos="567"/>
        </w:tabs>
        <w:spacing w:before="60"/>
        <w:ind w:left="567" w:hanging="425"/>
        <w:jc w:val="both"/>
        <w:rPr>
          <w:color w:val="000000"/>
          <w:szCs w:val="48"/>
          <w:lang w:val="sk-SK"/>
        </w:rPr>
      </w:pPr>
      <w:r w:rsidRPr="0040074A">
        <w:rPr>
          <w:color w:val="000000"/>
          <w:szCs w:val="48"/>
          <w:lang w:val="sk-SK"/>
        </w:rPr>
        <w:t>Súhlas dotknutej osoby so spracovaním osobných údajov minimálne v rozsahu Metodického usmernenia RO pre IROP č. 3 k technickej pomoci,</w:t>
      </w:r>
    </w:p>
    <w:p w14:paraId="5707DC77" w14:textId="3853308C" w:rsidR="000D0A21" w:rsidRPr="000D0A21" w:rsidRDefault="000D0A21" w:rsidP="000D0A21">
      <w:pPr>
        <w:numPr>
          <w:ilvl w:val="0"/>
          <w:numId w:val="18"/>
        </w:numPr>
        <w:tabs>
          <w:tab w:val="clear" w:pos="420"/>
          <w:tab w:val="num" w:pos="567"/>
        </w:tabs>
        <w:spacing w:before="60"/>
        <w:ind w:left="567" w:hanging="425"/>
        <w:jc w:val="both"/>
        <w:rPr>
          <w:color w:val="000000"/>
          <w:szCs w:val="48"/>
          <w:lang w:val="sk-SK"/>
        </w:rPr>
      </w:pPr>
      <w:r w:rsidRPr="000D0A21">
        <w:rPr>
          <w:color w:val="000000"/>
          <w:szCs w:val="48"/>
          <w:lang w:val="sk-SK"/>
        </w:rPr>
        <w:t xml:space="preserve">povinnosť hodnotiteľa poskytnúť RO/SO potrebnú súčinnosť počas kontroly, auditu, resp. akéhokoľvek </w:t>
      </w:r>
      <w:r w:rsidR="00E5645D">
        <w:rPr>
          <w:color w:val="000000"/>
          <w:szCs w:val="48"/>
          <w:lang w:val="sk-SK"/>
        </w:rPr>
        <w:t xml:space="preserve">konania, resp. </w:t>
      </w:r>
      <w:r w:rsidRPr="000D0A21">
        <w:rPr>
          <w:color w:val="000000"/>
          <w:szCs w:val="48"/>
          <w:lang w:val="sk-SK"/>
        </w:rPr>
        <w:t xml:space="preserve">overovania správnosti vykonaného odborného hodnotenia, v prípade, ak </w:t>
      </w:r>
      <w:r w:rsidR="00E5645D">
        <w:rPr>
          <w:color w:val="000000"/>
          <w:szCs w:val="48"/>
          <w:lang w:val="sk-SK"/>
        </w:rPr>
        <w:t xml:space="preserve">RO/SO, </w:t>
      </w:r>
      <w:r w:rsidRPr="000D0A21">
        <w:rPr>
          <w:color w:val="000000"/>
          <w:szCs w:val="48"/>
          <w:lang w:val="sk-SK"/>
        </w:rPr>
        <w:t>orgán auditu, kontrolný orgán alebo certifikačný orgán vznesie akékoľvek zistenia voči odbornému hodnoteniu projektov, ktoré vykonal odborný hodnotiteľ. V prípade neposkytnutia súčinnosti je RO/SO oprávnený vymáhať voči odbornému hodnotiteľovi škodu, ktorú mu neposkytnutím súčinnosti spôsobí</w:t>
      </w:r>
      <w:r w:rsidR="00E5645D">
        <w:rPr>
          <w:color w:val="000000"/>
          <w:szCs w:val="48"/>
          <w:lang w:val="sk-SK"/>
        </w:rPr>
        <w:t xml:space="preserve">, </w:t>
      </w:r>
      <w:r w:rsidR="00E5645D" w:rsidRPr="007629AA">
        <w:rPr>
          <w:szCs w:val="48"/>
          <w:lang w:val="sk-SK"/>
        </w:rPr>
        <w:t>krát</w:t>
      </w:r>
      <w:r w:rsidR="00E5645D">
        <w:rPr>
          <w:szCs w:val="48"/>
          <w:lang w:val="sk-SK"/>
        </w:rPr>
        <w:t>iť</w:t>
      </w:r>
      <w:r w:rsidR="00E5645D" w:rsidRPr="007629AA">
        <w:rPr>
          <w:szCs w:val="48"/>
          <w:lang w:val="sk-SK"/>
        </w:rPr>
        <w:t xml:space="preserve"> odmen</w:t>
      </w:r>
      <w:r w:rsidR="00E5645D">
        <w:rPr>
          <w:szCs w:val="48"/>
          <w:lang w:val="sk-SK"/>
        </w:rPr>
        <w:t>u</w:t>
      </w:r>
      <w:r w:rsidR="00E5645D" w:rsidRPr="007629AA">
        <w:rPr>
          <w:szCs w:val="48"/>
          <w:lang w:val="sk-SK"/>
        </w:rPr>
        <w:t xml:space="preserve"> hodnotiteľ</w:t>
      </w:r>
      <w:r w:rsidR="00E5645D">
        <w:rPr>
          <w:szCs w:val="48"/>
          <w:lang w:val="sk-SK"/>
        </w:rPr>
        <w:t>a</w:t>
      </w:r>
      <w:r w:rsidR="00E5645D" w:rsidRPr="00560CCE">
        <w:rPr>
          <w:szCs w:val="48"/>
          <w:lang w:val="sk-SK"/>
        </w:rPr>
        <w:t xml:space="preserve"> </w:t>
      </w:r>
      <w:r w:rsidR="00E5645D" w:rsidRPr="007629AA">
        <w:rPr>
          <w:szCs w:val="48"/>
          <w:lang w:val="sk-SK"/>
        </w:rPr>
        <w:t>a</w:t>
      </w:r>
      <w:r w:rsidR="00E5645D">
        <w:rPr>
          <w:szCs w:val="48"/>
          <w:lang w:val="sk-SK"/>
        </w:rPr>
        <w:t>lebo vyradiť odborného hodnotiteľa zo zoznamu odborných hodnotiteľov</w:t>
      </w:r>
      <w:r w:rsidR="00E5645D">
        <w:rPr>
          <w:color w:val="000000"/>
          <w:szCs w:val="48"/>
          <w:lang w:val="sk-SK"/>
        </w:rPr>
        <w:t>.</w:t>
      </w:r>
    </w:p>
    <w:p w14:paraId="4AC98792" w14:textId="77777777" w:rsidR="000D0A21" w:rsidRDefault="000D0A21" w:rsidP="00FC4610">
      <w:pPr>
        <w:jc w:val="both"/>
        <w:rPr>
          <w:color w:val="000000"/>
          <w:szCs w:val="48"/>
          <w:lang w:val="sk-SK"/>
        </w:rPr>
      </w:pPr>
    </w:p>
    <w:p w14:paraId="36BC692C" w14:textId="0C81E171" w:rsidR="00801F68" w:rsidRPr="007629AA" w:rsidRDefault="00FC4610" w:rsidP="00FC4610">
      <w:pPr>
        <w:jc w:val="both"/>
        <w:rPr>
          <w:color w:val="000000"/>
          <w:szCs w:val="48"/>
          <w:lang w:val="sk-SK"/>
        </w:rPr>
      </w:pPr>
      <w:r w:rsidRPr="007629AA">
        <w:rPr>
          <w:color w:val="000000"/>
          <w:szCs w:val="48"/>
          <w:lang w:val="sk-SK"/>
        </w:rPr>
        <w:t>RO/SO</w:t>
      </w:r>
      <w:r w:rsidR="00801F68" w:rsidRPr="007629AA">
        <w:rPr>
          <w:color w:val="000000"/>
          <w:szCs w:val="48"/>
          <w:lang w:val="sk-SK"/>
        </w:rPr>
        <w:t xml:space="preserve"> môže odstúpiť od dohody</w:t>
      </w:r>
      <w:r w:rsidRPr="007629AA">
        <w:rPr>
          <w:color w:val="000000"/>
          <w:szCs w:val="48"/>
          <w:lang w:val="sk-SK"/>
        </w:rPr>
        <w:t xml:space="preserve"> o vykonaní práce</w:t>
      </w:r>
      <w:r w:rsidR="00801F68" w:rsidRPr="007629AA">
        <w:rPr>
          <w:color w:val="000000"/>
          <w:szCs w:val="48"/>
          <w:lang w:val="sk-SK"/>
        </w:rPr>
        <w:t>, s výnimkou ustanovení § 226 ods. 3 a ods. 5 Zákonníka práce</w:t>
      </w:r>
      <w:r w:rsidR="003A2483">
        <w:rPr>
          <w:color w:val="000000"/>
          <w:szCs w:val="48"/>
          <w:lang w:val="sk-SK"/>
        </w:rPr>
        <w:t>,</w:t>
      </w:r>
      <w:r w:rsidR="00801F68" w:rsidRPr="007629AA">
        <w:rPr>
          <w:color w:val="000000"/>
          <w:szCs w:val="48"/>
          <w:lang w:val="sk-SK"/>
        </w:rPr>
        <w:t xml:space="preserve"> aj v</w:t>
      </w:r>
      <w:r w:rsidR="007164FC">
        <w:rPr>
          <w:color w:val="000000"/>
          <w:szCs w:val="48"/>
          <w:lang w:val="sk-SK"/>
        </w:rPr>
        <w:t> </w:t>
      </w:r>
      <w:r w:rsidR="00801F68" w:rsidRPr="007629AA">
        <w:rPr>
          <w:color w:val="000000"/>
          <w:szCs w:val="48"/>
          <w:lang w:val="sk-SK"/>
        </w:rPr>
        <w:t>prípade:</w:t>
      </w:r>
    </w:p>
    <w:p w14:paraId="751B8AD5" w14:textId="78601666" w:rsidR="00801F68" w:rsidRPr="007629AA" w:rsidRDefault="00801F68" w:rsidP="00FC4610">
      <w:pPr>
        <w:pStyle w:val="Odsekzoznamu"/>
        <w:numPr>
          <w:ilvl w:val="1"/>
          <w:numId w:val="33"/>
        </w:numPr>
        <w:spacing w:before="60"/>
        <w:ind w:left="567" w:hanging="357"/>
        <w:contextualSpacing w:val="0"/>
        <w:jc w:val="both"/>
        <w:rPr>
          <w:color w:val="000000"/>
          <w:szCs w:val="48"/>
          <w:lang w:val="sk-SK"/>
        </w:rPr>
      </w:pPr>
      <w:r w:rsidRPr="007629AA">
        <w:rPr>
          <w:color w:val="000000"/>
          <w:szCs w:val="48"/>
          <w:lang w:val="sk-SK"/>
        </w:rPr>
        <w:t xml:space="preserve">ak je dostatočne odôvodnený záver, že </w:t>
      </w:r>
      <w:r w:rsidR="00FC4610" w:rsidRPr="007629AA">
        <w:rPr>
          <w:color w:val="000000"/>
          <w:szCs w:val="48"/>
          <w:lang w:val="sk-SK"/>
        </w:rPr>
        <w:t xml:space="preserve">odborný hodnotiteľ </w:t>
      </w:r>
      <w:r w:rsidRPr="007629AA">
        <w:rPr>
          <w:color w:val="000000"/>
          <w:szCs w:val="48"/>
          <w:lang w:val="sk-SK"/>
        </w:rPr>
        <w:t>spáchal trestný čin v súvislosti s vykonávaním predmetu dohody,</w:t>
      </w:r>
    </w:p>
    <w:p w14:paraId="5713EC54" w14:textId="77777777" w:rsidR="000D0A21" w:rsidRDefault="00801F68" w:rsidP="000D0A21">
      <w:pPr>
        <w:pStyle w:val="Odsekzoznamu"/>
        <w:numPr>
          <w:ilvl w:val="1"/>
          <w:numId w:val="33"/>
        </w:numPr>
        <w:spacing w:before="60"/>
        <w:ind w:left="567" w:hanging="357"/>
        <w:contextualSpacing w:val="0"/>
        <w:jc w:val="both"/>
        <w:rPr>
          <w:color w:val="000000"/>
          <w:szCs w:val="48"/>
          <w:lang w:val="sk-SK"/>
        </w:rPr>
      </w:pPr>
      <w:r w:rsidRPr="000D0A21">
        <w:rPr>
          <w:color w:val="000000"/>
          <w:szCs w:val="48"/>
          <w:lang w:val="sk-SK"/>
        </w:rPr>
        <w:t xml:space="preserve">ak možno dôvodne pochybovať, že </w:t>
      </w:r>
      <w:r w:rsidR="00FC4610" w:rsidRPr="000D0A21">
        <w:rPr>
          <w:color w:val="000000"/>
          <w:szCs w:val="48"/>
          <w:lang w:val="sk-SK"/>
        </w:rPr>
        <w:t xml:space="preserve">odborný hodnotiteľ </w:t>
      </w:r>
      <w:r w:rsidRPr="000D0A21">
        <w:rPr>
          <w:color w:val="000000"/>
          <w:szCs w:val="48"/>
          <w:lang w:val="sk-SK"/>
        </w:rPr>
        <w:t>spĺňa náležitosti, ktoré sú obsahom jeho čestného vyhlásenia,</w:t>
      </w:r>
    </w:p>
    <w:p w14:paraId="6142912F" w14:textId="325E47A1" w:rsidR="00801F68" w:rsidRDefault="00801F68" w:rsidP="000D0A21">
      <w:pPr>
        <w:pStyle w:val="Odsekzoznamu"/>
        <w:numPr>
          <w:ilvl w:val="1"/>
          <w:numId w:val="33"/>
        </w:numPr>
        <w:spacing w:before="60"/>
        <w:ind w:left="567" w:hanging="357"/>
        <w:contextualSpacing w:val="0"/>
        <w:jc w:val="both"/>
        <w:rPr>
          <w:color w:val="000000"/>
          <w:szCs w:val="48"/>
          <w:lang w:val="sk-SK"/>
        </w:rPr>
      </w:pPr>
      <w:r w:rsidRPr="000D0A21">
        <w:rPr>
          <w:color w:val="000000"/>
          <w:szCs w:val="48"/>
          <w:lang w:val="sk-SK"/>
        </w:rPr>
        <w:t xml:space="preserve">ak </w:t>
      </w:r>
      <w:r w:rsidR="00FC4610" w:rsidRPr="000D0A21">
        <w:rPr>
          <w:color w:val="000000"/>
          <w:szCs w:val="48"/>
          <w:lang w:val="sk-SK"/>
        </w:rPr>
        <w:t xml:space="preserve">odborný hodnotiteľ </w:t>
      </w:r>
      <w:r w:rsidRPr="000D0A21">
        <w:rPr>
          <w:color w:val="000000"/>
          <w:szCs w:val="48"/>
          <w:lang w:val="sk-SK"/>
        </w:rPr>
        <w:t xml:space="preserve">vykonáva predmet dohody v rozpore s príslušnými ustanoveniami tejto príručky, ako aj v rozpore s ďalšími programovými dokumentmi </w:t>
      </w:r>
      <w:r w:rsidR="00485644" w:rsidRPr="00303123">
        <w:rPr>
          <w:color w:val="000000"/>
          <w:szCs w:val="48"/>
          <w:lang w:val="sk-SK"/>
        </w:rPr>
        <w:t>IROP</w:t>
      </w:r>
      <w:r w:rsidRPr="00303123">
        <w:rPr>
          <w:color w:val="000000"/>
          <w:szCs w:val="48"/>
          <w:lang w:val="sk-SK"/>
        </w:rPr>
        <w:t xml:space="preserve"> (napr. hodnotenie v rozpore s inštrukciami pre odborné hodnotenie, preukázané ovplyvňovanie hodnotiteľov počas procesu odborného hodnotenia konkrétnej ŽoNFP a pod.)</w:t>
      </w:r>
    </w:p>
    <w:p w14:paraId="65EEC1A7" w14:textId="13881F87" w:rsidR="000D0A21" w:rsidRPr="000D0A21" w:rsidRDefault="000D0A21" w:rsidP="000D0A21">
      <w:pPr>
        <w:pStyle w:val="Odsekzoznamu"/>
        <w:numPr>
          <w:ilvl w:val="1"/>
          <w:numId w:val="33"/>
        </w:numPr>
        <w:spacing w:before="60"/>
        <w:ind w:left="567" w:hanging="357"/>
        <w:contextualSpacing w:val="0"/>
        <w:jc w:val="both"/>
        <w:rPr>
          <w:color w:val="000000"/>
          <w:szCs w:val="48"/>
          <w:lang w:val="sk-SK"/>
        </w:rPr>
      </w:pPr>
      <w:r>
        <w:rPr>
          <w:color w:val="000000"/>
          <w:szCs w:val="48"/>
          <w:lang w:val="sk-SK"/>
        </w:rPr>
        <w:lastRenderedPageBreak/>
        <w:t xml:space="preserve">ak bol odborný hodnotiteľ odvolacím dekrétom vyradený </w:t>
      </w:r>
      <w:r w:rsidRPr="007629AA">
        <w:rPr>
          <w:color w:val="000000"/>
          <w:szCs w:val="48"/>
          <w:lang w:val="sk-SK"/>
        </w:rPr>
        <w:t>zo zoznamu odborných hodnotiteľov</w:t>
      </w:r>
    </w:p>
    <w:p w14:paraId="51C8A505" w14:textId="56A9C7F9" w:rsidR="00801F68" w:rsidRPr="00560CCE" w:rsidRDefault="00801F68" w:rsidP="00560CCE">
      <w:pPr>
        <w:spacing w:before="120" w:after="120" w:line="288" w:lineRule="auto"/>
        <w:jc w:val="both"/>
        <w:rPr>
          <w:szCs w:val="19"/>
          <w:lang w:val="sk-SK"/>
        </w:rPr>
      </w:pPr>
      <w:r w:rsidRPr="00560CCE">
        <w:rPr>
          <w:szCs w:val="19"/>
          <w:lang w:val="sk-SK"/>
        </w:rPr>
        <w:t xml:space="preserve">Ak nastane niektorá z uvedených okolností, má </w:t>
      </w:r>
      <w:r w:rsidR="00FC4610" w:rsidRPr="00560CCE">
        <w:rPr>
          <w:szCs w:val="19"/>
          <w:lang w:val="sk-SK"/>
        </w:rPr>
        <w:t xml:space="preserve">RO/SO </w:t>
      </w:r>
      <w:r w:rsidRPr="00560CCE">
        <w:rPr>
          <w:szCs w:val="19"/>
          <w:lang w:val="sk-SK"/>
        </w:rPr>
        <w:t xml:space="preserve">právo odmietnuť vyplatenie odmeny a ak bola odmena vyplatená aj čiastočne, je </w:t>
      </w:r>
      <w:r w:rsidR="00FC4610" w:rsidRPr="00560CCE">
        <w:rPr>
          <w:szCs w:val="19"/>
          <w:lang w:val="sk-SK"/>
        </w:rPr>
        <w:t xml:space="preserve">odborný hodnotiteľ </w:t>
      </w:r>
      <w:r w:rsidRPr="00560CCE">
        <w:rPr>
          <w:szCs w:val="19"/>
          <w:lang w:val="sk-SK"/>
        </w:rPr>
        <w:t xml:space="preserve">povinný zamestnávateľovi vrátiť sumu vo výške ceny práce </w:t>
      </w:r>
      <w:r w:rsidR="00FC4610" w:rsidRPr="00560CCE">
        <w:rPr>
          <w:szCs w:val="19"/>
          <w:lang w:val="sk-SK"/>
        </w:rPr>
        <w:t>odborného hodnotiteľa</w:t>
      </w:r>
      <w:r w:rsidRPr="00560CCE">
        <w:rPr>
          <w:szCs w:val="19"/>
          <w:lang w:val="sk-SK"/>
        </w:rPr>
        <w:t xml:space="preserve">.  </w:t>
      </w:r>
    </w:p>
    <w:p w14:paraId="4C9FC7F4" w14:textId="7520E273" w:rsidR="00396BE9" w:rsidRDefault="009E7E17" w:rsidP="0003072D">
      <w:pPr>
        <w:spacing w:before="120" w:after="120" w:line="288" w:lineRule="auto"/>
        <w:jc w:val="both"/>
        <w:rPr>
          <w:szCs w:val="19"/>
          <w:lang w:val="sk-SK"/>
        </w:rPr>
      </w:pPr>
      <w:r w:rsidRPr="007629AA">
        <w:rPr>
          <w:szCs w:val="48"/>
          <w:lang w:val="sk-SK"/>
        </w:rPr>
        <w:t xml:space="preserve">Odborní </w:t>
      </w:r>
      <w:r w:rsidR="00396BE9" w:rsidRPr="007629AA">
        <w:rPr>
          <w:szCs w:val="48"/>
          <w:lang w:val="sk-SK"/>
        </w:rPr>
        <w:t>hodnotitelia</w:t>
      </w:r>
      <w:r w:rsidRPr="007629AA">
        <w:rPr>
          <w:szCs w:val="48"/>
          <w:lang w:val="sk-SK"/>
        </w:rPr>
        <w:t>, pracujúci na základe dohody</w:t>
      </w:r>
      <w:r w:rsidR="00396BE9" w:rsidRPr="007629AA">
        <w:rPr>
          <w:szCs w:val="48"/>
          <w:lang w:val="sk-SK"/>
        </w:rPr>
        <w:t>, sú povinní počas celej doby</w:t>
      </w:r>
      <w:r w:rsidR="00396BE9" w:rsidRPr="007629AA">
        <w:rPr>
          <w:szCs w:val="19"/>
          <w:lang w:val="sk-SK"/>
        </w:rPr>
        <w:t xml:space="preserve"> výkonu odborného hodnotenia na dennej báze zaznamenávať svoju účasť na výkone odborného hodnotenia prostredníctvom prezenčnej listiny, ktorú im na začiatku odborného hodnotenia poskytne RO/SO</w:t>
      </w:r>
      <w:r w:rsidR="00DF3B78" w:rsidRPr="007629AA">
        <w:rPr>
          <w:szCs w:val="19"/>
          <w:lang w:val="sk-SK"/>
        </w:rPr>
        <w:t xml:space="preserve"> a sú povinní viesť výkaz odpracovaných hodín a evidenciu vykonanej práce podľa pokynov RO/SO</w:t>
      </w:r>
      <w:r w:rsidR="00396BE9" w:rsidRPr="007629AA">
        <w:rPr>
          <w:szCs w:val="19"/>
          <w:lang w:val="sk-SK"/>
        </w:rPr>
        <w:t xml:space="preserve">. </w:t>
      </w:r>
    </w:p>
    <w:p w14:paraId="59EAAF88" w14:textId="6959B02A" w:rsidR="000D0A21" w:rsidRPr="002F0614" w:rsidRDefault="000D0A21" w:rsidP="000D0A21">
      <w:pPr>
        <w:spacing w:before="120" w:after="120" w:line="288" w:lineRule="auto"/>
        <w:jc w:val="both"/>
        <w:rPr>
          <w:szCs w:val="19"/>
          <w:lang w:val="sk-SK"/>
        </w:rPr>
      </w:pPr>
      <w:r w:rsidRPr="002F0614">
        <w:rPr>
          <w:b/>
          <w:szCs w:val="19"/>
          <w:lang w:val="sk-SK"/>
        </w:rPr>
        <w:t>Odborný hodnotiteľ nesmie vykonávať odborné hodnotenie ŽoNFP, voči ktorej je zainteresovanou osobou v zmysle § 46 zákona o príspevku z EŠIF.</w:t>
      </w:r>
      <w:r w:rsidRPr="002F0614">
        <w:rPr>
          <w:szCs w:val="19"/>
          <w:lang w:val="sk-SK"/>
        </w:rPr>
        <w:t xml:space="preserve"> V záujme eliminácie možnosti tendenčného hodnotenia odborným hodnotiteľom, ktorý je zainteresovanou osobou na strane žiadateľa</w:t>
      </w:r>
      <w:r w:rsidRPr="000D0A21">
        <w:rPr>
          <w:szCs w:val="19"/>
          <w:vertAlign w:val="superscript"/>
          <w:lang w:val="sk-SK"/>
        </w:rPr>
        <w:footnoteReference w:id="12"/>
      </w:r>
      <w:r w:rsidRPr="002F0614">
        <w:rPr>
          <w:szCs w:val="19"/>
          <w:lang w:val="sk-SK"/>
        </w:rPr>
        <w:t xml:space="preserve"> vo vzťahu ku ktorémukoľvek žiadateľovi</w:t>
      </w:r>
      <w:r w:rsidRPr="00303123">
        <w:rPr>
          <w:szCs w:val="19"/>
          <w:vertAlign w:val="superscript"/>
          <w:lang w:val="sk-SK"/>
        </w:rPr>
        <w:footnoteReference w:id="13"/>
      </w:r>
      <w:r w:rsidRPr="002F0614">
        <w:rPr>
          <w:szCs w:val="19"/>
          <w:lang w:val="sk-SK"/>
        </w:rPr>
        <w:t xml:space="preserve"> v rámci hodnotenej výzvy, resp. kola výzvy bude RO/S</w:t>
      </w:r>
      <w:r>
        <w:rPr>
          <w:szCs w:val="19"/>
          <w:lang w:val="sk-SK"/>
        </w:rPr>
        <w:t>O</w:t>
      </w:r>
      <w:r w:rsidRPr="002F0614">
        <w:rPr>
          <w:szCs w:val="19"/>
          <w:lang w:val="sk-SK"/>
        </w:rPr>
        <w:t xml:space="preserve"> postupovať nasledovne:</w:t>
      </w:r>
    </w:p>
    <w:p w14:paraId="625D2076" w14:textId="54347ED1" w:rsidR="00657AE1" w:rsidRPr="00AE4A33" w:rsidRDefault="000D0A21" w:rsidP="000D0A21">
      <w:pPr>
        <w:pStyle w:val="Odsekzoznamu"/>
        <w:numPr>
          <w:ilvl w:val="0"/>
          <w:numId w:val="36"/>
        </w:numPr>
        <w:spacing w:before="120" w:after="120" w:line="288" w:lineRule="auto"/>
        <w:jc w:val="both"/>
        <w:rPr>
          <w:rFonts w:cs="Arial"/>
          <w:szCs w:val="19"/>
          <w:lang w:val="sk-SK"/>
        </w:rPr>
      </w:pPr>
      <w:r>
        <w:rPr>
          <w:rFonts w:cs="Arial"/>
          <w:szCs w:val="19"/>
          <w:lang w:val="sk-SK"/>
        </w:rPr>
        <w:t xml:space="preserve">z </w:t>
      </w:r>
      <w:r w:rsidR="009E7E17" w:rsidRPr="00D52D5B">
        <w:rPr>
          <w:rFonts w:cs="Arial"/>
          <w:szCs w:val="19"/>
          <w:lang w:val="sk-SK"/>
        </w:rPr>
        <w:t xml:space="preserve">odborného hodnotenia bude vylúčený odborný hodnotiteľ, ktorý </w:t>
      </w:r>
      <w:r w:rsidR="009E7E17" w:rsidRPr="000D0A21">
        <w:rPr>
          <w:rFonts w:cs="Arial"/>
          <w:b/>
          <w:szCs w:val="19"/>
          <w:lang w:val="sk-SK"/>
        </w:rPr>
        <w:t>oznámi</w:t>
      </w:r>
      <w:r w:rsidR="009E7E17" w:rsidRPr="00D52D5B">
        <w:rPr>
          <w:rFonts w:cs="Arial"/>
          <w:szCs w:val="19"/>
          <w:lang w:val="sk-SK"/>
        </w:rPr>
        <w:t xml:space="preserve"> existenciu konfliktu záujmov pred alebo počas </w:t>
      </w:r>
      <w:r w:rsidR="002875DF" w:rsidRPr="00D52D5B">
        <w:rPr>
          <w:rFonts w:cs="Arial"/>
          <w:szCs w:val="19"/>
          <w:lang w:val="sk-SK"/>
        </w:rPr>
        <w:t xml:space="preserve">výkonu </w:t>
      </w:r>
      <w:r w:rsidR="009E7E17" w:rsidRPr="00D52D5B">
        <w:rPr>
          <w:rFonts w:cs="Arial"/>
          <w:szCs w:val="19"/>
          <w:lang w:val="sk-SK"/>
        </w:rPr>
        <w:t xml:space="preserve">odborného hodnotenia. ŽoNFP pridelené/hodnotené týmto odborným hodnotiteľom budú </w:t>
      </w:r>
      <w:r w:rsidR="00C93CA2" w:rsidRPr="00D52D5B">
        <w:rPr>
          <w:rFonts w:cs="Arial"/>
          <w:szCs w:val="19"/>
          <w:lang w:val="sk-SK"/>
        </w:rPr>
        <w:t xml:space="preserve">vopred určeným </w:t>
      </w:r>
      <w:r w:rsidR="00DB33F4">
        <w:rPr>
          <w:rFonts w:cs="Arial"/>
          <w:szCs w:val="19"/>
          <w:lang w:val="sk-SK"/>
        </w:rPr>
        <w:t>spôsobom</w:t>
      </w:r>
      <w:r w:rsidR="00DB33F4" w:rsidRPr="00D52D5B">
        <w:rPr>
          <w:rFonts w:cs="Arial"/>
          <w:szCs w:val="19"/>
          <w:lang w:val="sk-SK"/>
        </w:rPr>
        <w:t xml:space="preserve"> </w:t>
      </w:r>
      <w:r w:rsidR="00303123" w:rsidRPr="00D52D5B">
        <w:rPr>
          <w:rFonts w:cs="Arial"/>
          <w:szCs w:val="19"/>
          <w:lang w:val="sk-SK"/>
        </w:rPr>
        <w:t xml:space="preserve">podľa kap. 3.1.1 </w:t>
      </w:r>
      <w:r w:rsidR="009E7E17" w:rsidRPr="00F06C8B">
        <w:rPr>
          <w:rFonts w:cs="Arial"/>
          <w:szCs w:val="19"/>
          <w:lang w:val="sk-SK"/>
        </w:rPr>
        <w:t xml:space="preserve">priradené </w:t>
      </w:r>
      <w:r w:rsidR="00FA1960" w:rsidRPr="00F06C8B">
        <w:rPr>
          <w:rFonts w:cs="Arial"/>
          <w:szCs w:val="19"/>
          <w:lang w:val="sk-SK"/>
        </w:rPr>
        <w:t xml:space="preserve">ďalšiemu </w:t>
      </w:r>
      <w:r w:rsidR="009E7E17" w:rsidRPr="00F06C8B">
        <w:rPr>
          <w:rFonts w:cs="Arial"/>
          <w:szCs w:val="19"/>
          <w:lang w:val="sk-SK"/>
        </w:rPr>
        <w:t xml:space="preserve">odbornému hodnotiteľovi. </w:t>
      </w:r>
    </w:p>
    <w:p w14:paraId="28C6C584" w14:textId="12B018C8" w:rsidR="009E7E17" w:rsidRPr="000D0A21" w:rsidRDefault="009E7E17" w:rsidP="000D0A21">
      <w:pPr>
        <w:pStyle w:val="Odsekzoznamu"/>
        <w:numPr>
          <w:ilvl w:val="0"/>
          <w:numId w:val="36"/>
        </w:numPr>
        <w:spacing w:before="120" w:after="120" w:line="288" w:lineRule="auto"/>
        <w:jc w:val="both"/>
        <w:rPr>
          <w:rFonts w:cs="Arial"/>
          <w:color w:val="000000"/>
          <w:szCs w:val="19"/>
          <w:lang w:val="sk-SK"/>
        </w:rPr>
      </w:pPr>
      <w:r w:rsidRPr="0018318F">
        <w:rPr>
          <w:rFonts w:cs="Arial"/>
          <w:szCs w:val="19"/>
          <w:lang w:val="sk-SK"/>
        </w:rPr>
        <w:t xml:space="preserve">ak sa konflikt záujmov zistí v priebehu alebo po odbornom hodnotení a odborný hodnotiteľ ho </w:t>
      </w:r>
      <w:r w:rsidRPr="00303123">
        <w:rPr>
          <w:rFonts w:cs="Arial"/>
          <w:b/>
          <w:szCs w:val="19"/>
          <w:lang w:val="sk-SK"/>
        </w:rPr>
        <w:t>vopred neoznámil</w:t>
      </w:r>
      <w:r w:rsidRPr="00F06C8B">
        <w:rPr>
          <w:rFonts w:cs="Arial"/>
          <w:szCs w:val="19"/>
          <w:lang w:val="sk-SK"/>
        </w:rPr>
        <w:t>, bude tento hodnotiteľ vyradený z</w:t>
      </w:r>
      <w:r w:rsidR="00FA1960" w:rsidRPr="00F06C8B">
        <w:rPr>
          <w:rFonts w:cs="Arial"/>
          <w:szCs w:val="19"/>
          <w:lang w:val="sk-SK"/>
        </w:rPr>
        <w:t>o zoznamu odborných hodnotiteľov</w:t>
      </w:r>
      <w:r w:rsidRPr="00F06C8B">
        <w:rPr>
          <w:rFonts w:cs="Arial"/>
          <w:szCs w:val="19"/>
          <w:lang w:val="sk-SK"/>
        </w:rPr>
        <w:t xml:space="preserve"> a bude úplne vylúčený z účasti na odbornom hodnotení ŽoNFP</w:t>
      </w:r>
      <w:r w:rsidR="00303123" w:rsidRPr="00F06C8B">
        <w:rPr>
          <w:rFonts w:cs="Arial"/>
          <w:color w:val="000000"/>
          <w:szCs w:val="19"/>
          <w:lang w:val="sk-SK"/>
        </w:rPr>
        <w:t xml:space="preserve">. </w:t>
      </w:r>
      <w:r w:rsidR="00303123" w:rsidRPr="00F06C8B">
        <w:rPr>
          <w:rFonts w:cs="Arial"/>
          <w:szCs w:val="19"/>
          <w:lang w:val="sk-SK"/>
        </w:rPr>
        <w:t xml:space="preserve">ŽoNFP pridelené/hodnotené týmto odborným hodnotiteľom budú </w:t>
      </w:r>
      <w:r w:rsidR="00303123" w:rsidRPr="00AE4A33">
        <w:rPr>
          <w:rFonts w:cs="Arial"/>
          <w:szCs w:val="19"/>
          <w:lang w:val="sk-SK"/>
        </w:rPr>
        <w:t>spôsobom</w:t>
      </w:r>
      <w:r w:rsidR="00303123" w:rsidRPr="0018318F">
        <w:rPr>
          <w:rFonts w:cs="Arial"/>
          <w:szCs w:val="19"/>
          <w:lang w:val="sk-SK"/>
        </w:rPr>
        <w:t xml:space="preserve"> podľa kap. 3.1.1 priradené ďalšiemu </w:t>
      </w:r>
      <w:r w:rsidR="00303123" w:rsidRPr="006E7060">
        <w:rPr>
          <w:rFonts w:cs="Arial"/>
          <w:szCs w:val="19"/>
          <w:lang w:val="sk-SK"/>
        </w:rPr>
        <w:t>odbornému hodnotiteľovi.</w:t>
      </w:r>
      <w:r w:rsidR="00657AE1" w:rsidRPr="000D0A21">
        <w:rPr>
          <w:rFonts w:cs="Arial"/>
          <w:szCs w:val="19"/>
          <w:lang w:val="sk-SK"/>
        </w:rPr>
        <w:t xml:space="preserve"> </w:t>
      </w:r>
    </w:p>
    <w:p w14:paraId="681372A2" w14:textId="7A82ECA2" w:rsidR="00E5645D" w:rsidRDefault="00E5645D" w:rsidP="00E5645D">
      <w:pPr>
        <w:spacing w:before="120" w:after="120" w:line="288" w:lineRule="auto"/>
        <w:jc w:val="both"/>
        <w:rPr>
          <w:szCs w:val="19"/>
          <w:lang w:val="sk-SK"/>
        </w:rPr>
      </w:pPr>
      <w:r>
        <w:rPr>
          <w:szCs w:val="19"/>
          <w:lang w:val="sk-SK"/>
        </w:rPr>
        <w:t xml:space="preserve">Podmienka zákazu konfliktu záujmov platí aj v prípadoch uvedených v kap. 3.1.1. </w:t>
      </w:r>
    </w:p>
    <w:p w14:paraId="311F2316" w14:textId="7B47A13F" w:rsidR="00C278F4" w:rsidRDefault="00C278F4" w:rsidP="00C278F4">
      <w:pPr>
        <w:spacing w:before="120" w:after="120" w:line="288" w:lineRule="auto"/>
        <w:jc w:val="both"/>
        <w:rPr>
          <w:szCs w:val="19"/>
          <w:lang w:val="sk-SK"/>
        </w:rPr>
      </w:pPr>
      <w:r w:rsidRPr="004B76FF">
        <w:rPr>
          <w:szCs w:val="19"/>
          <w:lang w:val="sk-SK"/>
        </w:rPr>
        <w:t>RO/SO overuje skutočnosti uvádzané v Čestnom vyhlásení o nestrannosti, zachovaní dôvernosti informácií a vylúčení konfliktu záujmov (príloha č. 26). RO/SO overí možný konflikt záujmov odborného hodnotiteľa voči pridelenej/hodnotenej ŽoNFP minimálne prostredníctvom verejne dostupných zdrojov (napr. z národných databáz (daňový úrad, sociálna poisťovňa, Obchodný register SR, Živnostenský register,</w:t>
      </w:r>
      <w:r w:rsidR="00057E42">
        <w:rPr>
          <w:szCs w:val="19"/>
          <w:lang w:val="sk-SK"/>
        </w:rPr>
        <w:t xml:space="preserve"> databázy/sociálne siete firiem</w:t>
      </w:r>
      <w:r w:rsidRPr="004B76FF">
        <w:rPr>
          <w:szCs w:val="19"/>
          <w:lang w:val="sk-SK"/>
        </w:rPr>
        <w:t xml:space="preserve"> a pod.), alebo prostredníctvom systému ARACHNE, pričom toto overenie zaznamená do Prílohy č. 35 (Overenie možného konfliktu záujmov odborného hodnotiteľa voči hodnotenej ŽoNFP). V prípade ak RO/SO zistí existenciu možného konfliktu záujmov odborného hodnotiteľa voči pridelenej ŽoNFP, ŽoNFP pridelená tomuto odbornému hodnotiteľovi bude vopred určeným spôsobom podľa kap. 3.1.1 priradená ďalšiemu odbornému hodnotiteľovi a voči hodnotiteľovi sa uplatní postup uvedený v druhej odrážke predchádzajúceho odseku.</w:t>
      </w:r>
      <w:r w:rsidRPr="003E6477">
        <w:rPr>
          <w:szCs w:val="19"/>
          <w:lang w:val="sk-SK"/>
        </w:rPr>
        <w:t xml:space="preserve"> </w:t>
      </w:r>
      <w:r>
        <w:rPr>
          <w:szCs w:val="19"/>
          <w:lang w:val="sk-SK"/>
        </w:rPr>
        <w:t xml:space="preserve">    </w:t>
      </w:r>
    </w:p>
    <w:p w14:paraId="3D1A0887" w14:textId="5D609463" w:rsidR="0015772A" w:rsidRDefault="005B6F25" w:rsidP="008A503E">
      <w:pPr>
        <w:pStyle w:val="Default"/>
        <w:spacing w:before="120" w:after="120" w:line="288" w:lineRule="auto"/>
        <w:jc w:val="both"/>
        <w:rPr>
          <w:sz w:val="19"/>
          <w:szCs w:val="19"/>
          <w:lang w:val="sk-SK"/>
        </w:rPr>
      </w:pPr>
      <w:r w:rsidRPr="007629AA">
        <w:rPr>
          <w:sz w:val="19"/>
          <w:szCs w:val="19"/>
          <w:lang w:val="sk-SK"/>
        </w:rPr>
        <w:t>RO/SO</w:t>
      </w:r>
      <w:r w:rsidR="00933101" w:rsidRPr="007629AA">
        <w:rPr>
          <w:sz w:val="19"/>
          <w:szCs w:val="19"/>
          <w:lang w:val="sk-SK"/>
        </w:rPr>
        <w:t xml:space="preserve"> zabezpečí pre hodnotiteľov v priestoroch, v ktorých prebieha hodnotenie,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7629AA">
        <w:rPr>
          <w:sz w:val="19"/>
          <w:szCs w:val="19"/>
          <w:lang w:val="sk-SK"/>
        </w:rPr>
        <w:t>RO/SO</w:t>
      </w:r>
      <w:r w:rsidR="00933101" w:rsidRPr="007629AA">
        <w:rPr>
          <w:sz w:val="19"/>
          <w:szCs w:val="19"/>
          <w:lang w:val="sk-SK"/>
        </w:rPr>
        <w:t xml:space="preserve"> zabezpečí všetky potrebné materiály tak, aby boli dodržané postupy hodnotenia stanovené v tejto príručke</w:t>
      </w:r>
      <w:r w:rsidR="0015772A">
        <w:rPr>
          <w:sz w:val="19"/>
          <w:szCs w:val="19"/>
          <w:lang w:val="sk-SK"/>
        </w:rPr>
        <w:t>,</w:t>
      </w:r>
      <w:r w:rsidR="00933101" w:rsidRPr="007629AA">
        <w:rPr>
          <w:sz w:val="19"/>
          <w:szCs w:val="19"/>
          <w:lang w:val="sk-SK"/>
        </w:rPr>
        <w:t xml:space="preserve"> náhradným spôsobom. </w:t>
      </w:r>
    </w:p>
    <w:p w14:paraId="6C9425AD" w14:textId="5C5B7EBD" w:rsidR="00FF0D23" w:rsidRPr="007629AA" w:rsidRDefault="00933101" w:rsidP="008A503E">
      <w:pPr>
        <w:pStyle w:val="Default"/>
        <w:spacing w:before="120" w:after="120" w:line="288" w:lineRule="auto"/>
        <w:jc w:val="both"/>
        <w:rPr>
          <w:szCs w:val="19"/>
          <w:lang w:val="sk-SK"/>
        </w:rPr>
      </w:pPr>
      <w:r w:rsidRPr="007629AA">
        <w:rPr>
          <w:sz w:val="19"/>
          <w:szCs w:val="19"/>
          <w:lang w:val="sk-SK"/>
        </w:rPr>
        <w:t xml:space="preserve">Odborní hodnotitelia vykonávajú odborné hodnotenie v priestoroch </w:t>
      </w:r>
      <w:r w:rsidR="005B6F25" w:rsidRPr="007629AA">
        <w:rPr>
          <w:sz w:val="19"/>
          <w:szCs w:val="19"/>
          <w:lang w:val="sk-SK"/>
        </w:rPr>
        <w:t>RO/SO</w:t>
      </w:r>
      <w:r w:rsidRPr="007629AA">
        <w:rPr>
          <w:sz w:val="19"/>
          <w:szCs w:val="19"/>
          <w:lang w:val="sk-SK"/>
        </w:rPr>
        <w:t xml:space="preserve">, </w:t>
      </w:r>
      <w:r w:rsidRPr="0040074A">
        <w:rPr>
          <w:sz w:val="19"/>
          <w:szCs w:val="19"/>
          <w:lang w:val="sk-SK"/>
        </w:rPr>
        <w:t>pričom nie sú oprávnení vynášať poskytnuté dokumenty alebo ich kópie, vrátane elektronických záznamov, mimo priestorov na to určených.</w:t>
      </w:r>
      <w:r w:rsidRPr="007629AA">
        <w:rPr>
          <w:sz w:val="19"/>
          <w:szCs w:val="19"/>
          <w:lang w:val="sk-SK"/>
        </w:rPr>
        <w:t xml:space="preserve"> </w:t>
      </w:r>
      <w:r w:rsidR="005B6F25" w:rsidRPr="007629AA">
        <w:rPr>
          <w:sz w:val="19"/>
          <w:szCs w:val="19"/>
          <w:lang w:val="sk-SK"/>
        </w:rPr>
        <w:t>RO/SO</w:t>
      </w:r>
      <w:r w:rsidRPr="007629AA">
        <w:rPr>
          <w:sz w:val="19"/>
          <w:szCs w:val="19"/>
          <w:lang w:val="sk-SK"/>
        </w:rPr>
        <w:t xml:space="preserve"> môže rozhodnúť o uplatnení primeraných opatrení, aby nedošlo k úniku informácií o hodnotených ŽoNFP (napr. zablokovanie USB portov na PC hodnotiteľov, zabránenie komunikácie medzi hodnotiteľmi a pod.). </w:t>
      </w:r>
    </w:p>
    <w:p w14:paraId="0A765E0E"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lastRenderedPageBreak/>
        <w:t xml:space="preserve">Odborní hodnotitelia sú povinní vykonať odborné hodnotenie </w:t>
      </w:r>
      <w:r w:rsidR="00A80599" w:rsidRPr="007629AA">
        <w:rPr>
          <w:rFonts w:cs="Arial"/>
          <w:szCs w:val="19"/>
          <w:lang w:val="sk-SK"/>
        </w:rPr>
        <w:t xml:space="preserve">pridelených </w:t>
      </w:r>
      <w:r w:rsidRPr="007629AA">
        <w:rPr>
          <w:rFonts w:cs="Arial"/>
          <w:szCs w:val="19"/>
          <w:lang w:val="sk-SK"/>
        </w:rPr>
        <w:t>ŽoNFP</w:t>
      </w:r>
      <w:r w:rsidR="00A80599" w:rsidRPr="007629AA">
        <w:rPr>
          <w:rFonts w:cs="Arial"/>
          <w:szCs w:val="19"/>
          <w:lang w:val="sk-SK"/>
        </w:rPr>
        <w:t xml:space="preserve"> </w:t>
      </w:r>
      <w:r w:rsidRPr="007629AA">
        <w:rPr>
          <w:rFonts w:cs="Arial"/>
          <w:szCs w:val="19"/>
          <w:lang w:val="sk-SK"/>
        </w:rPr>
        <w:t>v ter</w:t>
      </w:r>
      <w:r w:rsidR="008A503E" w:rsidRPr="007629AA">
        <w:rPr>
          <w:rFonts w:cs="Arial"/>
          <w:szCs w:val="19"/>
          <w:lang w:val="sk-SK"/>
        </w:rPr>
        <w:t>míne a podľa inštrukcií poskytnutých</w:t>
      </w:r>
      <w:r w:rsidRPr="007629AA">
        <w:rPr>
          <w:rFonts w:cs="Arial"/>
          <w:szCs w:val="19"/>
          <w:lang w:val="sk-SK"/>
        </w:rPr>
        <w:t xml:space="preserve"> na školení odborných hodnotiteľov</w:t>
      </w:r>
      <w:r w:rsidR="00A80599" w:rsidRPr="007629AA">
        <w:rPr>
          <w:rFonts w:cs="Arial"/>
          <w:szCs w:val="19"/>
          <w:lang w:val="sk-SK"/>
        </w:rPr>
        <w:t xml:space="preserve"> a</w:t>
      </w:r>
      <w:r w:rsidRPr="007629AA">
        <w:rPr>
          <w:rFonts w:cs="Arial"/>
          <w:szCs w:val="19"/>
          <w:lang w:val="sk-SK"/>
        </w:rPr>
        <w:t xml:space="preserve"> v súlade s ustanoveniami uvedenými v</w:t>
      </w:r>
      <w:r w:rsidR="00A80599" w:rsidRPr="007629AA">
        <w:rPr>
          <w:rFonts w:cs="Arial"/>
          <w:szCs w:val="19"/>
          <w:lang w:val="sk-SK"/>
        </w:rPr>
        <w:t xml:space="preserve"> tejto </w:t>
      </w:r>
      <w:r w:rsidRPr="007629AA">
        <w:rPr>
          <w:rFonts w:cs="Arial"/>
          <w:szCs w:val="19"/>
          <w:lang w:val="sk-SK"/>
        </w:rPr>
        <w:t xml:space="preserve">príručke. </w:t>
      </w:r>
      <w:r w:rsidR="005B6F25" w:rsidRPr="007629AA">
        <w:rPr>
          <w:rFonts w:cs="Arial"/>
          <w:color w:val="000000"/>
          <w:szCs w:val="19"/>
          <w:lang w:val="sk-SK"/>
        </w:rPr>
        <w:t>RO/SO</w:t>
      </w:r>
      <w:r w:rsidRPr="007629AA">
        <w:rPr>
          <w:rFonts w:cs="Arial"/>
          <w:szCs w:val="19"/>
          <w:lang w:val="sk-SK"/>
        </w:rPr>
        <w:t xml:space="preserve"> stanoví lehotu alebo konečný termín na vykonanie odborného hodnotenia v závislosti od </w:t>
      </w:r>
      <w:r w:rsidR="00F06BA0" w:rsidRPr="007629AA">
        <w:rPr>
          <w:rFonts w:cs="Arial"/>
          <w:szCs w:val="19"/>
          <w:lang w:val="sk-SK"/>
        </w:rPr>
        <w:t>podmienok predmetnej výzvy</w:t>
      </w:r>
      <w:r w:rsidRPr="007629AA">
        <w:rPr>
          <w:rFonts w:cs="Arial"/>
          <w:szCs w:val="19"/>
          <w:lang w:val="sk-SK"/>
        </w:rPr>
        <w:t xml:space="preserve">, </w:t>
      </w:r>
      <w:r w:rsidR="00A80599" w:rsidRPr="007629AA">
        <w:rPr>
          <w:rFonts w:cs="Arial"/>
          <w:szCs w:val="19"/>
          <w:lang w:val="sk-SK"/>
        </w:rPr>
        <w:t xml:space="preserve">a to </w:t>
      </w:r>
      <w:r w:rsidRPr="007629AA">
        <w:rPr>
          <w:rFonts w:cs="Arial"/>
          <w:szCs w:val="19"/>
          <w:lang w:val="sk-SK"/>
        </w:rPr>
        <w:t>v závislosti od počtu ŽoNFP, ktoré splnili podmienky administratívne</w:t>
      </w:r>
      <w:r w:rsidR="00F06BA0" w:rsidRPr="007629AA">
        <w:rPr>
          <w:rFonts w:cs="Arial"/>
          <w:szCs w:val="19"/>
          <w:lang w:val="sk-SK"/>
        </w:rPr>
        <w:t>ho overenia v rámci danej výzvy</w:t>
      </w:r>
      <w:r w:rsidRPr="007629AA">
        <w:rPr>
          <w:rFonts w:cs="Arial"/>
          <w:szCs w:val="19"/>
          <w:lang w:val="sk-SK"/>
        </w:rPr>
        <w:t xml:space="preserve">, ako aj od počtu odborných hodnotiteľov, ktorí splnili podmienky výberu v rámci </w:t>
      </w:r>
      <w:r w:rsidR="005B6F25" w:rsidRPr="007629AA">
        <w:rPr>
          <w:rFonts w:cs="Arial"/>
          <w:color w:val="000000"/>
          <w:szCs w:val="19"/>
          <w:lang w:val="sk-SK"/>
        </w:rPr>
        <w:t>RO/SO</w:t>
      </w:r>
      <w:r w:rsidR="00F06BA0" w:rsidRPr="007629AA">
        <w:rPr>
          <w:rFonts w:cs="Arial"/>
          <w:color w:val="000000"/>
          <w:szCs w:val="19"/>
          <w:lang w:val="sk-SK"/>
        </w:rPr>
        <w:t xml:space="preserve"> </w:t>
      </w:r>
      <w:r w:rsidRPr="007629AA">
        <w:rPr>
          <w:rFonts w:cs="Arial"/>
          <w:szCs w:val="19"/>
          <w:lang w:val="sk-SK"/>
        </w:rPr>
        <w:t>(resp. príslušnej priori</w:t>
      </w:r>
      <w:r w:rsidR="00F06BA0" w:rsidRPr="007629AA">
        <w:rPr>
          <w:rFonts w:cs="Arial"/>
          <w:szCs w:val="19"/>
          <w:lang w:val="sk-SK"/>
        </w:rPr>
        <w:t>tnej osi/špecifického cieľa/výzvy</w:t>
      </w:r>
      <w:r w:rsidRPr="007629AA">
        <w:rPr>
          <w:rFonts w:cs="Arial"/>
          <w:szCs w:val="19"/>
          <w:lang w:val="sk-SK"/>
        </w:rPr>
        <w:t xml:space="preserve">). </w:t>
      </w:r>
      <w:r w:rsidR="005B6F25" w:rsidRPr="007629AA">
        <w:rPr>
          <w:rFonts w:cs="Arial"/>
          <w:color w:val="000000"/>
          <w:szCs w:val="19"/>
          <w:lang w:val="sk-SK"/>
        </w:rPr>
        <w:t>RO/SO</w:t>
      </w:r>
      <w:r w:rsidR="00F06BA0" w:rsidRPr="007629AA">
        <w:rPr>
          <w:rFonts w:cs="Arial"/>
          <w:color w:val="000000"/>
          <w:szCs w:val="19"/>
          <w:lang w:val="sk-SK"/>
        </w:rPr>
        <w:t xml:space="preserve"> </w:t>
      </w:r>
      <w:r w:rsidRPr="007629AA">
        <w:rPr>
          <w:rFonts w:cs="Arial"/>
          <w:szCs w:val="19"/>
          <w:lang w:val="sk-SK"/>
        </w:rPr>
        <w:t xml:space="preserve">pri stanovení termínu zároveň berie do úvahy </w:t>
      </w:r>
      <w:r w:rsidR="00A80599" w:rsidRPr="007629AA">
        <w:rPr>
          <w:rFonts w:cs="Arial"/>
          <w:szCs w:val="19"/>
          <w:lang w:val="sk-SK"/>
        </w:rPr>
        <w:t xml:space="preserve">povinnosť </w:t>
      </w:r>
      <w:r w:rsidRPr="007629AA">
        <w:rPr>
          <w:rFonts w:cs="Arial"/>
          <w:szCs w:val="19"/>
          <w:lang w:val="sk-SK"/>
        </w:rPr>
        <w:t xml:space="preserve">splniť záväzný termín na </w:t>
      </w:r>
      <w:r w:rsidR="00A80599" w:rsidRPr="007629AA">
        <w:rPr>
          <w:rFonts w:cs="Arial"/>
          <w:szCs w:val="19"/>
          <w:lang w:val="sk-SK"/>
        </w:rPr>
        <w:t>vydanie rozhodnutia o schválení/neschválení ŽoNFP.</w:t>
      </w:r>
      <w:r w:rsidRPr="007629AA">
        <w:rPr>
          <w:rFonts w:cs="Arial"/>
          <w:szCs w:val="19"/>
          <w:lang w:val="sk-SK"/>
        </w:rPr>
        <w:t xml:space="preserve"> </w:t>
      </w:r>
    </w:p>
    <w:p w14:paraId="7A02EA77"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 xml:space="preserve">Dodržiavanie pravidiel výkonu odborného hodnotenia zabezpečuje poverený zamestnanec </w:t>
      </w:r>
      <w:r w:rsidR="005B6F25" w:rsidRPr="007629AA">
        <w:rPr>
          <w:rFonts w:cs="Arial"/>
          <w:color w:val="000000"/>
          <w:szCs w:val="19"/>
          <w:lang w:val="sk-SK"/>
        </w:rPr>
        <w:t>RO/SO</w:t>
      </w:r>
      <w:r w:rsidRPr="007629AA">
        <w:rPr>
          <w:rFonts w:cs="Arial"/>
          <w:szCs w:val="19"/>
          <w:lang w:val="sk-SK"/>
        </w:rPr>
        <w:t xml:space="preserve">. Poverený zamestnanec nezasahuje do obsahového vyhodnotenia jednotlivých kritérií odborného hodnotenia, ale smie informovať odborných hodnotiteľov o prílohách alebo častiach ŽoNFP, ktoré môžu obsahovať informácie relevantné pre výkon odborného hodnotenia. </w:t>
      </w:r>
    </w:p>
    <w:p w14:paraId="5CE9DDF3" w14:textId="6E17C141" w:rsidR="007763E5" w:rsidRPr="007629AA" w:rsidRDefault="007763E5" w:rsidP="00972589">
      <w:pPr>
        <w:pStyle w:val="BodyText1"/>
        <w:spacing w:line="288" w:lineRule="auto"/>
        <w:jc w:val="both"/>
        <w:rPr>
          <w:b/>
          <w:lang w:val="sk-SK"/>
        </w:rPr>
      </w:pPr>
      <w:r w:rsidRPr="007629AA">
        <w:rPr>
          <w:b/>
          <w:lang w:val="sk-SK"/>
        </w:rPr>
        <w:t xml:space="preserve">Odborné hodnotenie tej istej ŽoNFP vykonávajú </w:t>
      </w:r>
      <w:r w:rsidR="002552C7" w:rsidRPr="007629AA">
        <w:rPr>
          <w:b/>
          <w:u w:val="single"/>
          <w:lang w:val="sk-SK"/>
        </w:rPr>
        <w:t xml:space="preserve">minimálne </w:t>
      </w:r>
      <w:r w:rsidRPr="007629AA">
        <w:rPr>
          <w:b/>
          <w:u w:val="single"/>
          <w:lang w:val="sk-SK"/>
        </w:rPr>
        <w:t>dvaja odborní hodnotitelia</w:t>
      </w:r>
      <w:r w:rsidRPr="007629AA">
        <w:rPr>
          <w:b/>
          <w:lang w:val="sk-SK"/>
        </w:rPr>
        <w:t>, ktorí vyhodnocujú ŽoNFP v totožnom rozsahu na základe hodnotiacich kritérií</w:t>
      </w:r>
      <w:r w:rsidR="00771DFB" w:rsidRPr="007629AA">
        <w:rPr>
          <w:b/>
          <w:lang w:val="sk-SK"/>
        </w:rPr>
        <w:t>,</w:t>
      </w:r>
      <w:r w:rsidRPr="007629AA">
        <w:rPr>
          <w:b/>
          <w:lang w:val="sk-SK"/>
        </w:rPr>
        <w:t xml:space="preserve"> ktoré sú s</w:t>
      </w:r>
      <w:r w:rsidR="006F2614" w:rsidRPr="007629AA">
        <w:rPr>
          <w:b/>
          <w:lang w:val="sk-SK"/>
        </w:rPr>
        <w:t>ú</w:t>
      </w:r>
      <w:r w:rsidRPr="007629AA">
        <w:rPr>
          <w:b/>
          <w:lang w:val="sk-SK"/>
        </w:rPr>
        <w:t xml:space="preserve">časťou </w:t>
      </w:r>
      <w:r w:rsidR="00502FA0" w:rsidRPr="007629AA">
        <w:rPr>
          <w:b/>
          <w:lang w:val="sk-SK"/>
        </w:rPr>
        <w:t xml:space="preserve">zverejnenej </w:t>
      </w:r>
      <w:r w:rsidR="00303123" w:rsidRPr="007629AA">
        <w:rPr>
          <w:b/>
          <w:lang w:val="sk-SK"/>
        </w:rPr>
        <w:t>výzvy</w:t>
      </w:r>
      <w:r w:rsidR="00502FA0" w:rsidRPr="007629AA">
        <w:rPr>
          <w:b/>
          <w:lang w:val="sk-SK"/>
        </w:rPr>
        <w:t xml:space="preserve"> </w:t>
      </w:r>
      <w:r w:rsidRPr="007629AA">
        <w:rPr>
          <w:b/>
          <w:lang w:val="sk-SK"/>
        </w:rPr>
        <w:t xml:space="preserve"> na predkladanie ŽoNFP</w:t>
      </w:r>
      <w:r w:rsidR="00B451AD" w:rsidRPr="007629AA">
        <w:rPr>
          <w:b/>
          <w:lang w:val="sk-SK"/>
        </w:rPr>
        <w:t xml:space="preserve"> a v</w:t>
      </w:r>
      <w:r w:rsidR="00502FA0" w:rsidRPr="007629AA">
        <w:rPr>
          <w:b/>
          <w:lang w:val="sk-SK"/>
        </w:rPr>
        <w:t> súlade s pokynmi tejto príručky</w:t>
      </w:r>
      <w:r w:rsidRPr="007629AA">
        <w:rPr>
          <w:b/>
          <w:lang w:val="sk-SK"/>
        </w:rPr>
        <w:t>.</w:t>
      </w:r>
    </w:p>
    <w:p w14:paraId="12F4A3E6" w14:textId="77777777" w:rsidR="00B451AD" w:rsidRPr="007629AA" w:rsidRDefault="00B451AD" w:rsidP="00BF73E7">
      <w:pPr>
        <w:pStyle w:val="BodyText1"/>
        <w:jc w:val="both"/>
        <w:rPr>
          <w:b/>
          <w:lang w:val="sk-SK"/>
        </w:rPr>
      </w:pPr>
    </w:p>
    <w:p w14:paraId="4E406241" w14:textId="77777777" w:rsidR="00A660FE" w:rsidRPr="007629AA" w:rsidRDefault="00A660FE" w:rsidP="00A660FE">
      <w:pPr>
        <w:pStyle w:val="Nadpis3"/>
        <w:rPr>
          <w:lang w:val="sk-SK"/>
        </w:rPr>
      </w:pPr>
      <w:bookmarkStart w:id="20" w:name="_Toc534277597"/>
      <w:r w:rsidRPr="007629AA">
        <w:rPr>
          <w:lang w:val="sk-SK"/>
        </w:rPr>
        <w:t>Školenie odborných hodnotiteľov</w:t>
      </w:r>
      <w:bookmarkEnd w:id="20"/>
    </w:p>
    <w:p w14:paraId="17063E31" w14:textId="03C8A385" w:rsidR="00A660FE" w:rsidRPr="007629AA" w:rsidRDefault="00A660FE" w:rsidP="00A660FE">
      <w:pPr>
        <w:adjustRightInd w:val="0"/>
        <w:spacing w:before="120" w:after="120" w:line="288" w:lineRule="auto"/>
        <w:jc w:val="both"/>
        <w:rPr>
          <w:rFonts w:cs="Arial"/>
          <w:szCs w:val="19"/>
          <w:lang w:val="sk-SK"/>
        </w:rPr>
      </w:pPr>
      <w:r w:rsidRPr="007629AA">
        <w:rPr>
          <w:rFonts w:cs="Arial"/>
          <w:szCs w:val="19"/>
          <w:lang w:val="sk-SK"/>
        </w:rPr>
        <w:t>Všetci odborní hodnotitelia musia byť najneskôr v deň začatia odborného hodnotenia vyškolení</w:t>
      </w:r>
      <w:r w:rsidR="00EB2B27" w:rsidRPr="007629AA">
        <w:rPr>
          <w:rFonts w:cs="Arial"/>
          <w:szCs w:val="19"/>
          <w:lang w:val="sk-SK"/>
        </w:rPr>
        <w:t xml:space="preserve"> zamestnancom RO/SO, u ktorého prebieha odborné hodnotenie</w:t>
      </w:r>
      <w:r w:rsidRPr="007629AA">
        <w:rPr>
          <w:rFonts w:cs="Arial"/>
          <w:szCs w:val="19"/>
          <w:lang w:val="sk-SK"/>
        </w:rPr>
        <w:t xml:space="preserve">. </w:t>
      </w:r>
      <w:r w:rsidR="00F46807" w:rsidRPr="007629AA">
        <w:rPr>
          <w:rFonts w:cs="Arial"/>
          <w:szCs w:val="19"/>
          <w:lang w:val="sk-SK"/>
        </w:rPr>
        <w:t>Školenie odborných hodnotiteľov môže byť realizované RO spoločne pre všetkých odborných hodnotiteľov v rámci konkrétnej výzvy.</w:t>
      </w:r>
      <w:r w:rsidR="009959C2" w:rsidRPr="007629AA">
        <w:rPr>
          <w:rFonts w:cs="Arial"/>
          <w:szCs w:val="19"/>
          <w:lang w:val="sk-SK"/>
        </w:rPr>
        <w:t xml:space="preserve"> </w:t>
      </w:r>
      <w:r w:rsidRPr="007629AA">
        <w:rPr>
          <w:rFonts w:cs="Arial"/>
          <w:szCs w:val="19"/>
          <w:lang w:val="sk-SK"/>
        </w:rPr>
        <w:t>Predmetom školenia je najmä oboznámenie hodnotiteľov s výzvou na predkladanie žiadostí o NFP</w:t>
      </w:r>
      <w:r w:rsidR="0062216E" w:rsidRPr="007629AA">
        <w:rPr>
          <w:rStyle w:val="Odkaznapoznmkupodiarou"/>
          <w:rFonts w:cs="Arial"/>
          <w:szCs w:val="19"/>
          <w:lang w:val="sk-SK"/>
        </w:rPr>
        <w:footnoteReference w:id="14"/>
      </w:r>
      <w:r w:rsidRPr="007629AA">
        <w:rPr>
          <w:rFonts w:cs="Arial"/>
          <w:szCs w:val="19"/>
          <w:lang w:val="sk-SK"/>
        </w:rPr>
        <w:t xml:space="preserve">, vysvetlenie kritérií pre výber projektov a ich správnej aplikácie, postupy prevzatia a odovzdania podkladov cez preberací protokol, spôsob vypĺňania hodnotiacich hárkov </w:t>
      </w:r>
      <w:r w:rsidRPr="007629AA">
        <w:rPr>
          <w:rFonts w:cs="Arial"/>
          <w:lang w:val="sk-SK"/>
        </w:rPr>
        <w:t>(príloha č. 2-</w:t>
      </w:r>
      <w:r w:rsidR="008105D8" w:rsidRPr="007629AA">
        <w:rPr>
          <w:rFonts w:cs="Arial"/>
          <w:lang w:val="sk-SK"/>
        </w:rPr>
        <w:t>13</w:t>
      </w:r>
      <w:r w:rsidRPr="007629AA">
        <w:rPr>
          <w:rFonts w:cs="Arial"/>
          <w:lang w:val="sk-SK"/>
        </w:rPr>
        <w:t>),</w:t>
      </w:r>
      <w:r w:rsidRPr="007629AA">
        <w:rPr>
          <w:rFonts w:cs="Arial"/>
          <w:szCs w:val="19"/>
          <w:lang w:val="sk-SK"/>
        </w:rPr>
        <w:t xml:space="preserve"> vysvetlenie dôležitých pojmov, etické pravidlá pri hodnotení projektov (etický kódex odborného hodnotiteľa, </w:t>
      </w:r>
      <w:r w:rsidRPr="007629AA">
        <w:rPr>
          <w:rFonts w:cs="Arial"/>
          <w:lang w:val="sk-SK"/>
        </w:rPr>
        <w:t>príloha č. 1</w:t>
      </w:r>
      <w:r w:rsidRPr="007629AA">
        <w:rPr>
          <w:rFonts w:cs="Arial"/>
          <w:szCs w:val="19"/>
          <w:lang w:val="sk-SK"/>
        </w:rPr>
        <w:t xml:space="preserve">), konflikt záujmov. Počas hodnotenia na celý proces dohliada poverený zamestnanec </w:t>
      </w:r>
      <w:r w:rsidRPr="007629AA">
        <w:rPr>
          <w:rFonts w:cs="Arial"/>
          <w:color w:val="000000"/>
          <w:szCs w:val="48"/>
          <w:lang w:val="sk-SK"/>
        </w:rPr>
        <w:t xml:space="preserve">RO/SO </w:t>
      </w:r>
      <w:r w:rsidRPr="007629AA">
        <w:rPr>
          <w:rFonts w:cs="Arial"/>
          <w:szCs w:val="19"/>
          <w:lang w:val="sk-SK"/>
        </w:rPr>
        <w:t xml:space="preserve">a je k dispozícii pre prípadné doplňujúce otázky odborných hodnotiteľov. </w:t>
      </w:r>
      <w:r w:rsidR="004045BD" w:rsidRPr="007629AA">
        <w:rPr>
          <w:rFonts w:cs="Arial"/>
          <w:szCs w:val="19"/>
          <w:lang w:val="sk-SK"/>
        </w:rPr>
        <w:t>Odborný hodnotiteľ je povinný podpísať p</w:t>
      </w:r>
      <w:r w:rsidRPr="007629AA">
        <w:rPr>
          <w:rFonts w:cs="Arial"/>
          <w:szCs w:val="19"/>
          <w:lang w:val="sk-SK"/>
        </w:rPr>
        <w:t>rezenčn</w:t>
      </w:r>
      <w:r w:rsidR="004045BD" w:rsidRPr="007629AA">
        <w:rPr>
          <w:rFonts w:cs="Arial"/>
          <w:szCs w:val="19"/>
          <w:lang w:val="sk-SK"/>
        </w:rPr>
        <w:t>ú</w:t>
      </w:r>
      <w:r w:rsidRPr="007629AA">
        <w:rPr>
          <w:rFonts w:cs="Arial"/>
          <w:szCs w:val="19"/>
          <w:lang w:val="sk-SK"/>
        </w:rPr>
        <w:t xml:space="preserve"> listin</w:t>
      </w:r>
      <w:r w:rsidR="004045BD" w:rsidRPr="007629AA">
        <w:rPr>
          <w:rFonts w:cs="Arial"/>
          <w:szCs w:val="19"/>
          <w:lang w:val="sk-SK"/>
        </w:rPr>
        <w:t>u</w:t>
      </w:r>
      <w:r w:rsidRPr="007629AA">
        <w:rPr>
          <w:rFonts w:cs="Arial"/>
          <w:szCs w:val="19"/>
          <w:lang w:val="sk-SK"/>
        </w:rPr>
        <w:t xml:space="preserve"> zo školenia odborných hodnotiteľov</w:t>
      </w:r>
      <w:r w:rsidR="00DB748B">
        <w:rPr>
          <w:rFonts w:cs="Arial"/>
          <w:szCs w:val="19"/>
          <w:lang w:val="sk-SK"/>
        </w:rPr>
        <w:t xml:space="preserve"> a </w:t>
      </w:r>
      <w:r w:rsidR="00DB748B" w:rsidRPr="0093012F">
        <w:rPr>
          <w:rFonts w:cs="Arial"/>
          <w:szCs w:val="19"/>
          <w:lang w:val="sk-SK"/>
        </w:rPr>
        <w:t>Potvrdenie o oboznámení sa s podmienkami vykonávania odborného hodnotenia (príloha č. 27)</w:t>
      </w:r>
      <w:r w:rsidR="00DB748B" w:rsidRPr="007629AA">
        <w:rPr>
          <w:rFonts w:cs="Arial"/>
          <w:szCs w:val="19"/>
          <w:lang w:val="sk-SK"/>
        </w:rPr>
        <w:t>.</w:t>
      </w:r>
    </w:p>
    <w:p w14:paraId="6082565D" w14:textId="77777777" w:rsidR="00F54937" w:rsidRPr="007629AA" w:rsidRDefault="00F54937" w:rsidP="0089453F">
      <w:pPr>
        <w:spacing w:before="120" w:after="120" w:line="288" w:lineRule="auto"/>
        <w:jc w:val="both"/>
        <w:rPr>
          <w:rFonts w:cs="Arial"/>
          <w:szCs w:val="19"/>
          <w:lang w:val="sk-SK"/>
        </w:rPr>
      </w:pPr>
    </w:p>
    <w:p w14:paraId="03381557" w14:textId="77777777" w:rsidR="006431BC" w:rsidRPr="007629AA" w:rsidRDefault="006431BC" w:rsidP="0089453F">
      <w:pPr>
        <w:pStyle w:val="Nadpis2"/>
        <w:spacing w:before="120" w:after="120" w:line="288" w:lineRule="auto"/>
        <w:jc w:val="both"/>
        <w:rPr>
          <w:lang w:val="sk-SK"/>
        </w:rPr>
      </w:pPr>
      <w:bookmarkStart w:id="21" w:name="_Toc534277598"/>
      <w:r w:rsidRPr="007629AA">
        <w:rPr>
          <w:lang w:val="sk-SK"/>
        </w:rPr>
        <w:t>Spôsob vypracovania, odovzdávania a zadávania výstupov z odborného hodnotenia zo strany odborného hodnotiteľa</w:t>
      </w:r>
      <w:bookmarkEnd w:id="21"/>
    </w:p>
    <w:p w14:paraId="19975F22" w14:textId="77777777" w:rsidR="000D1A1B" w:rsidRPr="007629AA" w:rsidRDefault="006F4FE1" w:rsidP="007661DF">
      <w:pPr>
        <w:pStyle w:val="Nadpis3"/>
        <w:rPr>
          <w:b w:val="0"/>
          <w:lang w:val="sk-SK"/>
        </w:rPr>
      </w:pPr>
      <w:bookmarkStart w:id="22" w:name="_Toc534277599"/>
      <w:r w:rsidRPr="007629AA">
        <w:rPr>
          <w:lang w:val="sk-SK"/>
        </w:rPr>
        <w:t>Spoločné zásady pre výkon odborného hodnotenia</w:t>
      </w:r>
      <w:bookmarkEnd w:id="22"/>
    </w:p>
    <w:p w14:paraId="5F295B7E" w14:textId="3A8F5175" w:rsidR="00956EBE" w:rsidRPr="007629AA" w:rsidRDefault="00933101" w:rsidP="0089453F">
      <w:pPr>
        <w:pStyle w:val="Default"/>
        <w:spacing w:before="120" w:after="120" w:line="288" w:lineRule="auto"/>
        <w:jc w:val="both"/>
        <w:rPr>
          <w:sz w:val="19"/>
          <w:szCs w:val="48"/>
          <w:lang w:val="sk-SK"/>
        </w:rPr>
      </w:pPr>
      <w:r w:rsidRPr="007629AA">
        <w:rPr>
          <w:sz w:val="19"/>
          <w:szCs w:val="48"/>
          <w:lang w:val="sk-SK"/>
        </w:rPr>
        <w:t>Hodnotitelia vykonávajú odborné hodnotenie ŽoNFP v súlade s touto príručkou, pričom projekt posudzujú ako celok, berúc do úvahy údaje a informácie uvedené v</w:t>
      </w:r>
      <w:r w:rsidR="00A80599" w:rsidRPr="007629AA">
        <w:rPr>
          <w:sz w:val="19"/>
          <w:szCs w:val="48"/>
          <w:lang w:val="sk-SK"/>
        </w:rPr>
        <w:t> </w:t>
      </w:r>
      <w:r w:rsidRPr="007629AA">
        <w:rPr>
          <w:sz w:val="19"/>
          <w:szCs w:val="48"/>
          <w:lang w:val="sk-SK"/>
        </w:rPr>
        <w:t>ŽoNFP</w:t>
      </w:r>
      <w:r w:rsidR="00A80599" w:rsidRPr="007629AA">
        <w:rPr>
          <w:sz w:val="19"/>
          <w:szCs w:val="48"/>
          <w:lang w:val="sk-SK"/>
        </w:rPr>
        <w:t>,</w:t>
      </w:r>
      <w:r w:rsidRPr="007629AA">
        <w:rPr>
          <w:sz w:val="19"/>
          <w:szCs w:val="48"/>
          <w:lang w:val="sk-SK"/>
        </w:rPr>
        <w:t xml:space="preserve"> vrátane jej povinných príloh. Zástupca </w:t>
      </w:r>
      <w:r w:rsidR="005B6F25" w:rsidRPr="007629AA">
        <w:rPr>
          <w:sz w:val="19"/>
          <w:szCs w:val="19"/>
          <w:lang w:val="sk-SK"/>
        </w:rPr>
        <w:t>RO/SO</w:t>
      </w:r>
      <w:r w:rsidR="00263C5E" w:rsidRPr="007629AA">
        <w:rPr>
          <w:sz w:val="19"/>
          <w:szCs w:val="19"/>
          <w:lang w:val="sk-SK"/>
        </w:rPr>
        <w:t xml:space="preserve"> </w:t>
      </w:r>
      <w:r w:rsidR="008F112B">
        <w:rPr>
          <w:sz w:val="19"/>
          <w:szCs w:val="19"/>
          <w:lang w:val="sk-SK"/>
        </w:rPr>
        <w:t xml:space="preserve">je povinný odovzdať individuálne každému hodnotiteľovi </w:t>
      </w:r>
      <w:r w:rsidRPr="007629AA">
        <w:rPr>
          <w:sz w:val="19"/>
          <w:szCs w:val="48"/>
          <w:lang w:val="sk-SK"/>
        </w:rPr>
        <w:t xml:space="preserve">preberacím protokolom </w:t>
      </w:r>
      <w:r w:rsidR="004045BD" w:rsidRPr="007629AA">
        <w:rPr>
          <w:sz w:val="19"/>
          <w:szCs w:val="48"/>
          <w:lang w:val="sk-SK"/>
        </w:rPr>
        <w:t xml:space="preserve">(príloha č. </w:t>
      </w:r>
      <w:r w:rsidR="008105D8" w:rsidRPr="007629AA">
        <w:rPr>
          <w:sz w:val="19"/>
          <w:szCs w:val="48"/>
          <w:lang w:val="sk-SK"/>
        </w:rPr>
        <w:t>28</w:t>
      </w:r>
      <w:r w:rsidR="004045BD" w:rsidRPr="007629AA">
        <w:rPr>
          <w:sz w:val="19"/>
          <w:szCs w:val="48"/>
          <w:lang w:val="sk-SK"/>
        </w:rPr>
        <w:t xml:space="preserve">) </w:t>
      </w:r>
      <w:r w:rsidRPr="007629AA">
        <w:rPr>
          <w:sz w:val="19"/>
          <w:szCs w:val="48"/>
          <w:lang w:val="sk-SK"/>
        </w:rPr>
        <w:t>kompletnú dokumentáciu potrebnú pre vyhodnotenie ŽoNFP</w:t>
      </w:r>
      <w:r w:rsidR="00152326" w:rsidRPr="007629AA">
        <w:rPr>
          <w:sz w:val="19"/>
          <w:szCs w:val="48"/>
          <w:lang w:val="sk-SK"/>
        </w:rPr>
        <w:t xml:space="preserve">. </w:t>
      </w:r>
      <w:r w:rsidR="00FD0B02" w:rsidRPr="007629AA">
        <w:rPr>
          <w:sz w:val="19"/>
          <w:szCs w:val="48"/>
          <w:lang w:val="sk-SK"/>
        </w:rPr>
        <w:t xml:space="preserve">Ak v rámci administratívneho overenia, boli identifikované skutočnosti, ktoré môžu byť relevantné pre výkon odborného hodnotenia, </w:t>
      </w:r>
      <w:r w:rsidR="00DB69CD">
        <w:rPr>
          <w:sz w:val="19"/>
          <w:szCs w:val="48"/>
          <w:lang w:val="sk-SK"/>
        </w:rPr>
        <w:t>musí</w:t>
      </w:r>
      <w:r w:rsidR="00DB69CD" w:rsidRPr="007629AA">
        <w:rPr>
          <w:sz w:val="19"/>
          <w:szCs w:val="48"/>
          <w:lang w:val="sk-SK"/>
        </w:rPr>
        <w:t xml:space="preserve"> </w:t>
      </w:r>
      <w:r w:rsidR="00FD0B02" w:rsidRPr="007629AA">
        <w:rPr>
          <w:sz w:val="19"/>
          <w:szCs w:val="48"/>
          <w:lang w:val="sk-SK"/>
        </w:rPr>
        <w:t xml:space="preserve">zástupca RO/SO poskytnúť odborným hodnotiteľom odporúčanie, resp. doplňujúce informácie z administratívneho overenia, ktoré môžu odborní hodnotitelia využiť pri výkone </w:t>
      </w:r>
      <w:r w:rsidR="00DF6C47" w:rsidRPr="007629AA">
        <w:rPr>
          <w:sz w:val="19"/>
          <w:szCs w:val="48"/>
          <w:lang w:val="sk-SK"/>
        </w:rPr>
        <w:t>odborného</w:t>
      </w:r>
      <w:r w:rsidR="00FD0B02" w:rsidRPr="007629AA">
        <w:rPr>
          <w:sz w:val="19"/>
          <w:szCs w:val="48"/>
          <w:lang w:val="sk-SK"/>
        </w:rPr>
        <w:t xml:space="preserve"> hodnotenia za účelom zefektívnenia procesu odborného hodnotenia.</w:t>
      </w:r>
      <w:r w:rsidR="00010881" w:rsidRPr="007629AA">
        <w:rPr>
          <w:sz w:val="19"/>
          <w:szCs w:val="48"/>
          <w:lang w:val="sk-SK"/>
        </w:rPr>
        <w:t xml:space="preserve"> </w:t>
      </w:r>
    </w:p>
    <w:p w14:paraId="35CA0B8C" w14:textId="285F09C1" w:rsidR="00D55D4D" w:rsidRPr="007629AA" w:rsidRDefault="00D55D4D" w:rsidP="0089453F">
      <w:pPr>
        <w:pStyle w:val="Default"/>
        <w:spacing w:before="120" w:after="120" w:line="288" w:lineRule="auto"/>
        <w:jc w:val="both"/>
        <w:rPr>
          <w:sz w:val="19"/>
          <w:szCs w:val="48"/>
          <w:lang w:val="sk-SK"/>
        </w:rPr>
      </w:pPr>
      <w:r w:rsidRPr="007629AA">
        <w:rPr>
          <w:sz w:val="19"/>
          <w:szCs w:val="48"/>
          <w:lang w:val="sk-SK"/>
        </w:rPr>
        <w:lastRenderedPageBreak/>
        <w:t xml:space="preserve">Odborní hodnotitelia vykonávajú odborné hodnotenie v priestoroch RO/SO, </w:t>
      </w:r>
      <w:r w:rsidRPr="0040074A">
        <w:rPr>
          <w:sz w:val="19"/>
          <w:szCs w:val="48"/>
          <w:lang w:val="sk-SK"/>
        </w:rPr>
        <w:t>pričom nie sú oprávnení vynášať poskytnuté dokumenty alebo ich kópie, vrátane elektronických záznamov, mimo priestorov na to určených. RO/SO môže rozhodnúť o uplatnení primeraných opatrení, aby nedošlo k úniku informácií o hodnotených ŽoNFP (napr. zablokovanie USB portov na PC hodnotiteľov, zabránenie komunikácie medzi hodnotiteľmi a pod.). Interní odborní hodnotitelia, ktorí sú zamestnancami RO, môžu vykonávať odborné hodnotenie na svojom pracovnom mieste.</w:t>
      </w:r>
    </w:p>
    <w:p w14:paraId="593E0EAF" w14:textId="7308BBEF" w:rsidR="00BE2F3B" w:rsidRPr="007629AA" w:rsidRDefault="00152326" w:rsidP="0089453F">
      <w:pPr>
        <w:pStyle w:val="Default"/>
        <w:spacing w:before="120" w:after="120" w:line="288" w:lineRule="auto"/>
        <w:jc w:val="both"/>
        <w:rPr>
          <w:sz w:val="19"/>
          <w:szCs w:val="48"/>
          <w:lang w:val="sk-SK"/>
        </w:rPr>
      </w:pPr>
      <w:r w:rsidRPr="007629AA">
        <w:rPr>
          <w:sz w:val="19"/>
          <w:szCs w:val="48"/>
          <w:lang w:val="sk-SK"/>
        </w:rPr>
        <w:t xml:space="preserve">Odborné hodnotenie jednotlivých ŽoNFP sa zaznamenáva do </w:t>
      </w:r>
      <w:r w:rsidRPr="007629AA">
        <w:rPr>
          <w:b/>
          <w:sz w:val="19"/>
          <w:szCs w:val="48"/>
          <w:lang w:val="sk-SK"/>
        </w:rPr>
        <w:t>Hodnotiaceho hárku odborného hodnotenia ŽoNFP</w:t>
      </w:r>
      <w:r w:rsidR="007656DB" w:rsidRPr="007629AA">
        <w:rPr>
          <w:sz w:val="19"/>
          <w:szCs w:val="48"/>
          <w:lang w:val="sk-SK"/>
        </w:rPr>
        <w:t xml:space="preserve"> (prílohy č.</w:t>
      </w:r>
      <w:r w:rsidR="00612155" w:rsidRPr="007629AA">
        <w:rPr>
          <w:sz w:val="19"/>
          <w:szCs w:val="48"/>
          <w:lang w:val="sk-SK"/>
        </w:rPr>
        <w:t xml:space="preserve"> </w:t>
      </w:r>
      <w:r w:rsidR="008105D8" w:rsidRPr="007629AA">
        <w:rPr>
          <w:sz w:val="19"/>
          <w:szCs w:val="48"/>
          <w:lang w:val="sk-SK"/>
        </w:rPr>
        <w:t xml:space="preserve">14 </w:t>
      </w:r>
      <w:r w:rsidR="007656DB" w:rsidRPr="007629AA">
        <w:rPr>
          <w:sz w:val="19"/>
          <w:szCs w:val="48"/>
          <w:lang w:val="sk-SK"/>
        </w:rPr>
        <w:t xml:space="preserve">– </w:t>
      </w:r>
      <w:r w:rsidR="008105D8" w:rsidRPr="007629AA">
        <w:rPr>
          <w:sz w:val="19"/>
          <w:szCs w:val="48"/>
          <w:lang w:val="sk-SK"/>
        </w:rPr>
        <w:t>25</w:t>
      </w:r>
      <w:r w:rsidR="007656DB" w:rsidRPr="007629AA">
        <w:rPr>
          <w:sz w:val="19"/>
          <w:szCs w:val="48"/>
          <w:lang w:val="sk-SK"/>
        </w:rPr>
        <w:t>)</w:t>
      </w:r>
      <w:r w:rsidR="00933101" w:rsidRPr="007629AA">
        <w:rPr>
          <w:sz w:val="19"/>
          <w:szCs w:val="48"/>
          <w:lang w:val="sk-SK"/>
        </w:rPr>
        <w:t xml:space="preserve">, </w:t>
      </w:r>
      <w:r w:rsidR="00913215" w:rsidRPr="007629AA">
        <w:rPr>
          <w:sz w:val="19"/>
          <w:szCs w:val="48"/>
          <w:lang w:val="sk-SK"/>
        </w:rPr>
        <w:t>ktorý je výstupom z odborného hodnotenia ŽoNFP. Hodnotiaci hárok ako výstup z odborného hodnotenia je jeden spoločný hodnotiaci hárok obsahujúci závery, ktoré predstavujú spoločné posúdenie odborných hodnotiteľov</w:t>
      </w:r>
      <w:r w:rsidR="00731F55" w:rsidRPr="007629AA">
        <w:rPr>
          <w:sz w:val="19"/>
          <w:szCs w:val="48"/>
          <w:lang w:val="sk-SK"/>
        </w:rPr>
        <w:t>.</w:t>
      </w:r>
      <w:r w:rsidR="00835576" w:rsidRPr="007629AA">
        <w:rPr>
          <w:sz w:val="19"/>
          <w:szCs w:val="48"/>
          <w:lang w:val="sk-SK"/>
        </w:rPr>
        <w:t xml:space="preserve"> </w:t>
      </w:r>
      <w:r w:rsidR="000D1FCF" w:rsidRPr="007629AA">
        <w:rPr>
          <w:noProof/>
          <w:sz w:val="19"/>
          <w:szCs w:val="48"/>
          <w:lang w:val="sk-SK"/>
        </w:rPr>
        <w:t xml:space="preserve">Pre účely dosiahnutia spoločného posúdenia ŽoNFP každý hodnotiteľ vypracuje samostatný – </w:t>
      </w:r>
      <w:r w:rsidR="000D1FCF" w:rsidRPr="007629AA">
        <w:rPr>
          <w:sz w:val="19"/>
          <w:szCs w:val="48"/>
          <w:lang w:val="sk-SK"/>
        </w:rPr>
        <w:t xml:space="preserve">individuálny hodnotiaci </w:t>
      </w:r>
      <w:r w:rsidR="000D1FCF" w:rsidRPr="007629AA">
        <w:rPr>
          <w:noProof/>
          <w:sz w:val="19"/>
          <w:szCs w:val="48"/>
          <w:lang w:val="sk-SK"/>
        </w:rPr>
        <w:t>hárok</w:t>
      </w:r>
      <w:r w:rsidR="00BE2F3B" w:rsidRPr="007629AA">
        <w:rPr>
          <w:sz w:val="19"/>
          <w:szCs w:val="48"/>
          <w:lang w:val="sk-SK"/>
        </w:rPr>
        <w:t>.</w:t>
      </w:r>
      <w:r w:rsidR="00835576" w:rsidRPr="007629AA">
        <w:rPr>
          <w:sz w:val="19"/>
          <w:szCs w:val="48"/>
          <w:lang w:val="sk-SK"/>
        </w:rPr>
        <w:t xml:space="preserve"> </w:t>
      </w:r>
    </w:p>
    <w:p w14:paraId="35D50088" w14:textId="5B838E76" w:rsidR="001C7030" w:rsidRDefault="00BE2F3B" w:rsidP="00DE104E">
      <w:pPr>
        <w:pStyle w:val="Default"/>
        <w:spacing w:before="120" w:after="120" w:line="288" w:lineRule="auto"/>
        <w:jc w:val="both"/>
        <w:rPr>
          <w:sz w:val="19"/>
          <w:szCs w:val="48"/>
          <w:lang w:val="sk-SK"/>
        </w:rPr>
      </w:pPr>
      <w:r w:rsidRPr="007629AA">
        <w:rPr>
          <w:sz w:val="19"/>
          <w:szCs w:val="48"/>
          <w:lang w:val="sk-SK"/>
        </w:rPr>
        <w:t>Individuálne odborné hodnotenie zaznamenáva</w:t>
      </w:r>
      <w:r w:rsidR="002841A5" w:rsidRPr="007629AA">
        <w:rPr>
          <w:sz w:val="19"/>
          <w:szCs w:val="48"/>
          <w:lang w:val="sk-SK"/>
        </w:rPr>
        <w:t xml:space="preserve"> </w:t>
      </w:r>
      <w:r w:rsidR="0024668D" w:rsidRPr="007629AA">
        <w:rPr>
          <w:sz w:val="19"/>
          <w:szCs w:val="48"/>
          <w:lang w:val="sk-SK"/>
        </w:rPr>
        <w:t xml:space="preserve">každý </w:t>
      </w:r>
      <w:r w:rsidRPr="007629AA">
        <w:rPr>
          <w:sz w:val="19"/>
          <w:szCs w:val="48"/>
          <w:lang w:val="sk-SK"/>
        </w:rPr>
        <w:t>odborn</w:t>
      </w:r>
      <w:r w:rsidR="0024668D" w:rsidRPr="007629AA">
        <w:rPr>
          <w:sz w:val="19"/>
          <w:szCs w:val="48"/>
          <w:lang w:val="sk-SK"/>
        </w:rPr>
        <w:t>ý</w:t>
      </w:r>
      <w:r w:rsidRPr="007629AA">
        <w:rPr>
          <w:sz w:val="19"/>
          <w:szCs w:val="48"/>
          <w:lang w:val="sk-SK"/>
        </w:rPr>
        <w:t xml:space="preserve"> hodnotite</w:t>
      </w:r>
      <w:r w:rsidR="0024668D" w:rsidRPr="007629AA">
        <w:rPr>
          <w:sz w:val="19"/>
          <w:szCs w:val="48"/>
          <w:lang w:val="sk-SK"/>
        </w:rPr>
        <w:t>ľ</w:t>
      </w:r>
      <w:r w:rsidRPr="007629AA">
        <w:rPr>
          <w:sz w:val="19"/>
          <w:szCs w:val="48"/>
          <w:lang w:val="sk-SK"/>
        </w:rPr>
        <w:t xml:space="preserve"> do samostatného hodnotiaceho hárku – </w:t>
      </w:r>
      <w:r w:rsidRPr="007629AA">
        <w:rPr>
          <w:b/>
          <w:sz w:val="19"/>
          <w:szCs w:val="48"/>
          <w:lang w:val="sk-SK"/>
        </w:rPr>
        <w:t>i</w:t>
      </w:r>
      <w:r w:rsidR="00731F55" w:rsidRPr="007629AA">
        <w:rPr>
          <w:b/>
          <w:sz w:val="19"/>
          <w:szCs w:val="48"/>
          <w:lang w:val="sk-SK"/>
        </w:rPr>
        <w:t>ndividuáln</w:t>
      </w:r>
      <w:r w:rsidRPr="007629AA">
        <w:rPr>
          <w:b/>
          <w:sz w:val="19"/>
          <w:szCs w:val="48"/>
          <w:lang w:val="sk-SK"/>
        </w:rPr>
        <w:t xml:space="preserve">eho </w:t>
      </w:r>
      <w:r w:rsidR="00731F55" w:rsidRPr="007629AA">
        <w:rPr>
          <w:b/>
          <w:sz w:val="19"/>
          <w:szCs w:val="48"/>
          <w:lang w:val="sk-SK"/>
        </w:rPr>
        <w:t>hodnotiac</w:t>
      </w:r>
      <w:r w:rsidRPr="007629AA">
        <w:rPr>
          <w:b/>
          <w:sz w:val="19"/>
          <w:szCs w:val="48"/>
          <w:lang w:val="sk-SK"/>
        </w:rPr>
        <w:t>eho h</w:t>
      </w:r>
      <w:r w:rsidR="00731F55" w:rsidRPr="007629AA">
        <w:rPr>
          <w:b/>
          <w:sz w:val="19"/>
          <w:szCs w:val="48"/>
          <w:lang w:val="sk-SK"/>
        </w:rPr>
        <w:t>árk</w:t>
      </w:r>
      <w:r w:rsidRPr="007629AA">
        <w:rPr>
          <w:b/>
          <w:sz w:val="19"/>
          <w:szCs w:val="48"/>
          <w:lang w:val="sk-SK"/>
        </w:rPr>
        <w:t>u</w:t>
      </w:r>
      <w:r w:rsidRPr="007629AA">
        <w:rPr>
          <w:sz w:val="19"/>
          <w:szCs w:val="48"/>
          <w:lang w:val="sk-SK"/>
        </w:rPr>
        <w:t>, ktor</w:t>
      </w:r>
      <w:r w:rsidR="0024668D" w:rsidRPr="007629AA">
        <w:rPr>
          <w:sz w:val="19"/>
          <w:szCs w:val="48"/>
          <w:lang w:val="sk-SK"/>
        </w:rPr>
        <w:t>ého vzor</w:t>
      </w:r>
      <w:r w:rsidRPr="007629AA">
        <w:rPr>
          <w:sz w:val="19"/>
          <w:szCs w:val="48"/>
          <w:lang w:val="sk-SK"/>
        </w:rPr>
        <w:t xml:space="preserve"> je t</w:t>
      </w:r>
      <w:r w:rsidR="00731F55" w:rsidRPr="007629AA">
        <w:rPr>
          <w:sz w:val="19"/>
          <w:szCs w:val="48"/>
          <w:lang w:val="sk-SK"/>
        </w:rPr>
        <w:t>otožný s Hodnotiacim hárkom odborného hodnotenia ŽoNFP (prílohy č.14 - 25)</w:t>
      </w:r>
      <w:r w:rsidR="00F605E1" w:rsidRPr="007629AA">
        <w:rPr>
          <w:sz w:val="19"/>
          <w:szCs w:val="48"/>
          <w:lang w:val="sk-SK"/>
        </w:rPr>
        <w:t xml:space="preserve">, pričom je podpísaný iba </w:t>
      </w:r>
      <w:r w:rsidRPr="007629AA">
        <w:rPr>
          <w:sz w:val="19"/>
          <w:szCs w:val="48"/>
          <w:lang w:val="sk-SK"/>
        </w:rPr>
        <w:t xml:space="preserve">tým </w:t>
      </w:r>
      <w:r w:rsidR="00F605E1" w:rsidRPr="007629AA">
        <w:rPr>
          <w:sz w:val="19"/>
          <w:szCs w:val="48"/>
          <w:lang w:val="sk-SK"/>
        </w:rPr>
        <w:t>odborným hodnotiteľom, ktorý ho vypracoval.</w:t>
      </w:r>
      <w:r w:rsidR="002841A5" w:rsidRPr="007629AA">
        <w:rPr>
          <w:sz w:val="19"/>
          <w:szCs w:val="48"/>
          <w:lang w:val="sk-SK"/>
        </w:rPr>
        <w:t xml:space="preserve"> </w:t>
      </w:r>
      <w:r w:rsidR="0024668D" w:rsidRPr="007629AA">
        <w:rPr>
          <w:sz w:val="19"/>
          <w:szCs w:val="48"/>
          <w:lang w:val="sk-SK"/>
        </w:rPr>
        <w:t xml:space="preserve"> Požadované náležitosti na vyplnenie individuálneho hodnotiaceho hárku sú totožné ako pri vyplnení spoločného hodnotiaceho hárku.</w:t>
      </w:r>
      <w:r w:rsidR="00384100">
        <w:rPr>
          <w:sz w:val="19"/>
          <w:szCs w:val="48"/>
          <w:lang w:val="sk-SK"/>
        </w:rPr>
        <w:t xml:space="preserve"> </w:t>
      </w:r>
    </w:p>
    <w:p w14:paraId="50905525" w14:textId="018A92F2" w:rsidR="002D0621" w:rsidRPr="007629AA" w:rsidRDefault="00010881" w:rsidP="00DE104E">
      <w:pPr>
        <w:pStyle w:val="Default"/>
        <w:spacing w:before="120" w:after="120" w:line="288" w:lineRule="auto"/>
        <w:jc w:val="both"/>
        <w:rPr>
          <w:sz w:val="19"/>
          <w:szCs w:val="48"/>
          <w:lang w:val="sk-SK"/>
        </w:rPr>
      </w:pPr>
      <w:r w:rsidRPr="007629AA">
        <w:rPr>
          <w:sz w:val="19"/>
          <w:szCs w:val="48"/>
          <w:lang w:val="sk-SK"/>
        </w:rPr>
        <w:t>Pomocné výstupy odborných hodnotiteľov</w:t>
      </w:r>
      <w:r w:rsidR="00BE2F3B" w:rsidRPr="007629AA">
        <w:rPr>
          <w:sz w:val="19"/>
          <w:szCs w:val="48"/>
          <w:lang w:val="sk-SK"/>
        </w:rPr>
        <w:t xml:space="preserve"> (</w:t>
      </w:r>
      <w:r w:rsidR="000F1374" w:rsidRPr="007629AA">
        <w:rPr>
          <w:sz w:val="19"/>
          <w:szCs w:val="48"/>
          <w:lang w:val="sk-SK"/>
        </w:rPr>
        <w:t>záznamy práce</w:t>
      </w:r>
      <w:r w:rsidR="00EA4C6C">
        <w:rPr>
          <w:sz w:val="19"/>
          <w:szCs w:val="48"/>
          <w:lang w:val="sk-SK"/>
        </w:rPr>
        <w:t xml:space="preserve">, </w:t>
      </w:r>
      <w:r w:rsidR="00EA4C6C" w:rsidRPr="00EA4C6C">
        <w:rPr>
          <w:sz w:val="19"/>
          <w:szCs w:val="48"/>
          <w:lang w:val="sk-SK"/>
        </w:rPr>
        <w:t>podporn</w:t>
      </w:r>
      <w:r w:rsidR="00836880">
        <w:rPr>
          <w:sz w:val="19"/>
          <w:szCs w:val="48"/>
          <w:lang w:val="sk-SK"/>
        </w:rPr>
        <w:t>ú</w:t>
      </w:r>
      <w:r w:rsidR="00EA4C6C" w:rsidRPr="00EA4C6C">
        <w:rPr>
          <w:sz w:val="19"/>
          <w:szCs w:val="48"/>
          <w:lang w:val="sk-SK"/>
        </w:rPr>
        <w:t xml:space="preserve"> dokumentáci</w:t>
      </w:r>
      <w:r w:rsidR="00836880">
        <w:rPr>
          <w:sz w:val="19"/>
          <w:szCs w:val="48"/>
          <w:lang w:val="sk-SK"/>
        </w:rPr>
        <w:t>u</w:t>
      </w:r>
      <w:r w:rsidR="00EA4C6C" w:rsidRPr="00EA4C6C">
        <w:rPr>
          <w:sz w:val="19"/>
          <w:szCs w:val="48"/>
          <w:lang w:val="sk-SK"/>
        </w:rPr>
        <w:t xml:space="preserve">, podklady z vykonaného </w:t>
      </w:r>
      <w:r w:rsidR="00EA4C6C">
        <w:rPr>
          <w:sz w:val="19"/>
          <w:szCs w:val="48"/>
          <w:lang w:val="sk-SK"/>
        </w:rPr>
        <w:t xml:space="preserve">vlastného </w:t>
      </w:r>
      <w:r w:rsidR="00EA4C6C" w:rsidRPr="00EA4C6C">
        <w:rPr>
          <w:sz w:val="19"/>
          <w:szCs w:val="48"/>
          <w:lang w:val="sk-SK"/>
        </w:rPr>
        <w:t>posúdenia hospodárnosti výdavkov</w:t>
      </w:r>
      <w:r w:rsidR="00EA4C6C" w:rsidRPr="00EA4C6C">
        <w:rPr>
          <w:rStyle w:val="Odkaznapoznmkupodiarou"/>
          <w:szCs w:val="48"/>
          <w:lang w:val="sk-SK"/>
        </w:rPr>
        <w:footnoteReference w:id="15"/>
      </w:r>
      <w:r w:rsidR="000F1374" w:rsidRPr="007629AA">
        <w:rPr>
          <w:sz w:val="19"/>
          <w:szCs w:val="48"/>
          <w:lang w:val="sk-SK"/>
        </w:rPr>
        <w:t xml:space="preserve"> a závery individuáln</w:t>
      </w:r>
      <w:r w:rsidR="000D1FCF" w:rsidRPr="007629AA">
        <w:rPr>
          <w:sz w:val="19"/>
          <w:szCs w:val="48"/>
          <w:lang w:val="sk-SK"/>
        </w:rPr>
        <w:t>eho o</w:t>
      </w:r>
      <w:r w:rsidR="000F1374" w:rsidRPr="007629AA">
        <w:rPr>
          <w:sz w:val="19"/>
          <w:szCs w:val="48"/>
          <w:lang w:val="sk-SK"/>
        </w:rPr>
        <w:t>dborn</w:t>
      </w:r>
      <w:r w:rsidR="000D1FCF" w:rsidRPr="007629AA">
        <w:rPr>
          <w:sz w:val="19"/>
          <w:szCs w:val="48"/>
          <w:lang w:val="sk-SK"/>
        </w:rPr>
        <w:t xml:space="preserve">ého </w:t>
      </w:r>
      <w:r w:rsidR="000F1374" w:rsidRPr="00EA4C6C">
        <w:rPr>
          <w:sz w:val="19"/>
          <w:szCs w:val="48"/>
          <w:lang w:val="sk-SK"/>
        </w:rPr>
        <w:t>hodnot</w:t>
      </w:r>
      <w:r w:rsidR="000D1FCF" w:rsidRPr="00EA4C6C">
        <w:rPr>
          <w:sz w:val="19"/>
          <w:szCs w:val="48"/>
          <w:lang w:val="sk-SK"/>
        </w:rPr>
        <w:t>enia</w:t>
      </w:r>
      <w:r w:rsidR="00EA4C6C">
        <w:rPr>
          <w:sz w:val="19"/>
          <w:szCs w:val="48"/>
          <w:lang w:val="sk-SK"/>
        </w:rPr>
        <w:t>,</w:t>
      </w:r>
      <w:r w:rsidR="001C7030" w:rsidRPr="00EA4C6C">
        <w:rPr>
          <w:sz w:val="19"/>
          <w:szCs w:val="48"/>
          <w:lang w:val="sk-SK"/>
        </w:rPr>
        <w:t xml:space="preserve"> </w:t>
      </w:r>
      <w:r w:rsidR="000D1FCF" w:rsidRPr="00EA4C6C">
        <w:rPr>
          <w:sz w:val="19"/>
          <w:szCs w:val="48"/>
          <w:lang w:val="sk-SK"/>
        </w:rPr>
        <w:t>t.</w:t>
      </w:r>
      <w:r w:rsidR="000F1374" w:rsidRPr="00EA4C6C">
        <w:rPr>
          <w:sz w:val="19"/>
          <w:szCs w:val="48"/>
          <w:lang w:val="sk-SK"/>
        </w:rPr>
        <w:t>j.</w:t>
      </w:r>
      <w:r w:rsidR="00BE2F3B" w:rsidRPr="00EA4C6C">
        <w:rPr>
          <w:sz w:val="19"/>
          <w:szCs w:val="48"/>
          <w:lang w:val="sk-SK"/>
        </w:rPr>
        <w:t xml:space="preserve"> </w:t>
      </w:r>
      <w:r w:rsidR="000F1374" w:rsidRPr="00EA4C6C">
        <w:rPr>
          <w:sz w:val="19"/>
          <w:szCs w:val="48"/>
          <w:lang w:val="sk-SK"/>
        </w:rPr>
        <w:t>samostatné</w:t>
      </w:r>
      <w:r w:rsidR="000D1FCF" w:rsidRPr="00EA4C6C">
        <w:rPr>
          <w:sz w:val="19"/>
          <w:szCs w:val="48"/>
          <w:lang w:val="sk-SK"/>
        </w:rPr>
        <w:t xml:space="preserve"> – individu</w:t>
      </w:r>
      <w:r w:rsidR="000D1FCF" w:rsidRPr="007629AA">
        <w:rPr>
          <w:sz w:val="19"/>
          <w:szCs w:val="48"/>
          <w:lang w:val="sk-SK"/>
        </w:rPr>
        <w:t xml:space="preserve">álne </w:t>
      </w:r>
      <w:r w:rsidR="000F1374" w:rsidRPr="007629AA">
        <w:rPr>
          <w:sz w:val="19"/>
          <w:szCs w:val="48"/>
          <w:lang w:val="sk-SK"/>
        </w:rPr>
        <w:t>hodnotiace hárky alebo ich časti ako formalizované procesy pred vyplnením a odovzdaním spoločného hodnotiaceho hárku)</w:t>
      </w:r>
      <w:r w:rsidR="00BE2F3B" w:rsidRPr="007629AA">
        <w:rPr>
          <w:sz w:val="19"/>
          <w:szCs w:val="48"/>
          <w:lang w:val="sk-SK"/>
        </w:rPr>
        <w:t xml:space="preserve">, </w:t>
      </w:r>
      <w:r w:rsidRPr="007629AA">
        <w:rPr>
          <w:sz w:val="19"/>
          <w:szCs w:val="48"/>
          <w:lang w:val="sk-SK"/>
        </w:rPr>
        <w:t>ktoré vedú k vypracovaniu spoločného hárku</w:t>
      </w:r>
      <w:r w:rsidR="00913215" w:rsidRPr="007629AA">
        <w:rPr>
          <w:sz w:val="19"/>
          <w:szCs w:val="48"/>
          <w:lang w:val="sk-SK"/>
        </w:rPr>
        <w:t xml:space="preserve">, </w:t>
      </w:r>
      <w:r w:rsidRPr="007629AA">
        <w:rPr>
          <w:sz w:val="19"/>
          <w:szCs w:val="48"/>
          <w:lang w:val="sk-SK"/>
        </w:rPr>
        <w:t xml:space="preserve">odborní hodnotitelia odovzdávajú RO/SO </w:t>
      </w:r>
      <w:r w:rsidR="0024668D" w:rsidRPr="007629AA">
        <w:rPr>
          <w:sz w:val="19"/>
          <w:szCs w:val="48"/>
          <w:lang w:val="sk-SK"/>
        </w:rPr>
        <w:t xml:space="preserve">najneskôr s odovzdaním spoločného hodnotiaceho hárku </w:t>
      </w:r>
      <w:r w:rsidRPr="007629AA">
        <w:rPr>
          <w:sz w:val="19"/>
          <w:szCs w:val="48"/>
          <w:lang w:val="sk-SK"/>
        </w:rPr>
        <w:t>a</w:t>
      </w:r>
      <w:r w:rsidR="006411F8" w:rsidRPr="007629AA">
        <w:rPr>
          <w:sz w:val="19"/>
          <w:szCs w:val="48"/>
          <w:lang w:val="sk-SK"/>
        </w:rPr>
        <w:t> </w:t>
      </w:r>
      <w:r w:rsidRPr="007629AA">
        <w:rPr>
          <w:sz w:val="19"/>
          <w:szCs w:val="48"/>
          <w:lang w:val="sk-SK"/>
        </w:rPr>
        <w:t>sú</w:t>
      </w:r>
      <w:r w:rsidR="00913215" w:rsidRPr="007629AA">
        <w:rPr>
          <w:sz w:val="19"/>
          <w:szCs w:val="48"/>
          <w:lang w:val="sk-SK"/>
        </w:rPr>
        <w:t xml:space="preserve"> </w:t>
      </w:r>
      <w:r w:rsidRPr="007629AA">
        <w:rPr>
          <w:sz w:val="19"/>
          <w:szCs w:val="48"/>
          <w:lang w:val="sk-SK"/>
        </w:rPr>
        <w:t xml:space="preserve">súčasťou spisovej dokumentácie uchovávanej RO/SO. </w:t>
      </w:r>
      <w:r w:rsidR="0024668D" w:rsidRPr="007629AA">
        <w:rPr>
          <w:sz w:val="19"/>
          <w:szCs w:val="48"/>
          <w:lang w:val="sk-SK"/>
        </w:rPr>
        <w:t>Konečným</w:t>
      </w:r>
      <w:r w:rsidRPr="007629AA">
        <w:rPr>
          <w:sz w:val="19"/>
          <w:szCs w:val="48"/>
          <w:lang w:val="sk-SK"/>
        </w:rPr>
        <w:t xml:space="preserve"> výstupom</w:t>
      </w:r>
      <w:r w:rsidR="0024668D" w:rsidRPr="007629AA">
        <w:rPr>
          <w:sz w:val="19"/>
          <w:szCs w:val="48"/>
          <w:lang w:val="sk-SK"/>
        </w:rPr>
        <w:t xml:space="preserve"> z odborného hodnotenia j</w:t>
      </w:r>
      <w:r w:rsidRPr="007629AA">
        <w:rPr>
          <w:sz w:val="19"/>
          <w:szCs w:val="48"/>
          <w:lang w:val="sk-SK"/>
        </w:rPr>
        <w:t>e spoločný hodnotiaci hárok, ktorý odovzdajú odborní hodnotitelia poverenému zástupcovi RO/SO.</w:t>
      </w:r>
      <w:r w:rsidR="00D75DE6" w:rsidRPr="007629AA">
        <w:rPr>
          <w:sz w:val="19"/>
          <w:szCs w:val="48"/>
          <w:lang w:val="sk-SK"/>
        </w:rPr>
        <w:t xml:space="preserve"> </w:t>
      </w:r>
      <w:r w:rsidR="002D0621" w:rsidRPr="007629AA">
        <w:rPr>
          <w:sz w:val="19"/>
          <w:szCs w:val="48"/>
          <w:lang w:val="sk-SK"/>
        </w:rPr>
        <w:t>Procesný postup pred odovzdaním spoločného hodnotiaceho hárku je na dohode odborných hodnotiteľov. Odborní hodnotitelia najskôr individuálne zhodnot</w:t>
      </w:r>
      <w:r w:rsidR="00731F55" w:rsidRPr="007629AA">
        <w:rPr>
          <w:sz w:val="19"/>
          <w:szCs w:val="48"/>
          <w:lang w:val="sk-SK"/>
        </w:rPr>
        <w:t xml:space="preserve">ia </w:t>
      </w:r>
      <w:r w:rsidR="002D0621" w:rsidRPr="007629AA">
        <w:rPr>
          <w:sz w:val="19"/>
          <w:szCs w:val="48"/>
          <w:lang w:val="sk-SK"/>
        </w:rPr>
        <w:t>ŽoNFP</w:t>
      </w:r>
      <w:r w:rsidR="00731F55" w:rsidRPr="007629AA">
        <w:rPr>
          <w:sz w:val="19"/>
          <w:szCs w:val="48"/>
          <w:lang w:val="sk-SK"/>
        </w:rPr>
        <w:t xml:space="preserve">, vypracujú </w:t>
      </w:r>
      <w:r w:rsidR="00443226" w:rsidRPr="007629AA">
        <w:rPr>
          <w:sz w:val="19"/>
          <w:szCs w:val="48"/>
          <w:lang w:val="sk-SK"/>
        </w:rPr>
        <w:t xml:space="preserve">samostatný - </w:t>
      </w:r>
      <w:r w:rsidR="00731F55" w:rsidRPr="007629AA">
        <w:rPr>
          <w:sz w:val="19"/>
          <w:szCs w:val="48"/>
          <w:lang w:val="sk-SK"/>
        </w:rPr>
        <w:t>individuálny hodnotiaci hárok</w:t>
      </w:r>
      <w:r w:rsidR="002D0621" w:rsidRPr="007629AA">
        <w:rPr>
          <w:sz w:val="19"/>
          <w:szCs w:val="48"/>
          <w:lang w:val="sk-SK"/>
        </w:rPr>
        <w:t xml:space="preserve"> a následne konfront</w:t>
      </w:r>
      <w:r w:rsidR="00F605E1" w:rsidRPr="007629AA">
        <w:rPr>
          <w:sz w:val="19"/>
          <w:szCs w:val="48"/>
          <w:lang w:val="sk-SK"/>
        </w:rPr>
        <w:t xml:space="preserve">ujú </w:t>
      </w:r>
      <w:r w:rsidR="002D0621" w:rsidRPr="007629AA">
        <w:rPr>
          <w:sz w:val="19"/>
          <w:szCs w:val="48"/>
          <w:lang w:val="sk-SK"/>
        </w:rPr>
        <w:t>spolu závery za účelom prípravy spoločného hodnotiaceho hárku.</w:t>
      </w:r>
    </w:p>
    <w:p w14:paraId="4C1F5471" w14:textId="15AA467B" w:rsidR="00DE104E" w:rsidRPr="007629AA" w:rsidRDefault="00DE104E" w:rsidP="00DE104E">
      <w:pPr>
        <w:pStyle w:val="Default"/>
        <w:spacing w:before="120" w:after="120" w:line="288" w:lineRule="auto"/>
        <w:jc w:val="both"/>
        <w:rPr>
          <w:sz w:val="19"/>
          <w:szCs w:val="48"/>
          <w:lang w:val="sk-SK"/>
        </w:rPr>
      </w:pPr>
      <w:r w:rsidRPr="007629AA">
        <w:rPr>
          <w:sz w:val="19"/>
          <w:szCs w:val="48"/>
          <w:lang w:val="sk-SK"/>
        </w:rPr>
        <w:t xml:space="preserve">Ako prvé v poradí </w:t>
      </w:r>
      <w:r w:rsidR="00736B0F" w:rsidRPr="007629AA">
        <w:rPr>
          <w:sz w:val="19"/>
          <w:szCs w:val="48"/>
          <w:lang w:val="sk-SK"/>
        </w:rPr>
        <w:t>sa</w:t>
      </w:r>
      <w:r w:rsidRPr="007629AA">
        <w:rPr>
          <w:sz w:val="19"/>
          <w:szCs w:val="48"/>
          <w:lang w:val="sk-SK"/>
        </w:rPr>
        <w:t xml:space="preserve"> posudzuj</w:t>
      </w:r>
      <w:r w:rsidR="00736B0F" w:rsidRPr="007629AA">
        <w:rPr>
          <w:sz w:val="19"/>
          <w:szCs w:val="48"/>
          <w:lang w:val="sk-SK"/>
        </w:rPr>
        <w:t>ú</w:t>
      </w:r>
      <w:r w:rsidRPr="007629AA">
        <w:rPr>
          <w:sz w:val="19"/>
          <w:szCs w:val="48"/>
          <w:lang w:val="sk-SK"/>
        </w:rPr>
        <w:t xml:space="preserve"> vylučovacie hodnotiace kritériá. Vylučovacie kritérium vyhodnotí odborný hodnotiteľ podľa predmetu hodnotenia a inštrukcie uvedenej pri každom posudzovanom vylučujúcom kritériu. Na základe výsledku posúdenia hodnotiteľ zvolí odpoveď „áno (1)“ alebo „nie (0)“. </w:t>
      </w:r>
      <w:r w:rsidR="008665AC">
        <w:rPr>
          <w:sz w:val="19"/>
          <w:szCs w:val="48"/>
          <w:lang w:val="sk-SK"/>
        </w:rPr>
        <w:t>Hodnotiteľ je povinný vyhodnotiť všetky vylučujúce hodnotiace kritériá</w:t>
      </w:r>
      <w:r w:rsidR="008665AC" w:rsidRPr="007629AA">
        <w:rPr>
          <w:sz w:val="19"/>
          <w:szCs w:val="48"/>
          <w:lang w:val="sk-SK"/>
        </w:rPr>
        <w:t>.</w:t>
      </w:r>
      <w:r w:rsidR="008665AC">
        <w:rPr>
          <w:sz w:val="19"/>
          <w:szCs w:val="48"/>
          <w:lang w:val="sk-SK"/>
        </w:rPr>
        <w:t xml:space="preserve"> </w:t>
      </w:r>
      <w:r w:rsidRPr="007629AA">
        <w:rPr>
          <w:sz w:val="19"/>
          <w:szCs w:val="48"/>
          <w:lang w:val="sk-SK"/>
        </w:rPr>
        <w:t xml:space="preserve">V prípade, ak ŽoNFP nevyhovie niektorému z vylučujúcich hodnotiacich kritérií, RO vydá Rozhodnutie o neschválení ŽoNFP. Ak ŽoNFP vyhovie každému vylučujúcemu kritériu, následne sa vyhodnotia bodované kritériá podľa predmetu hodnotenia a inštrukcie uvedenej pri každom posudzovanom bodovanom kritériu. </w:t>
      </w:r>
      <w:r w:rsidR="00736B0F" w:rsidRPr="007629AA">
        <w:rPr>
          <w:sz w:val="19"/>
          <w:szCs w:val="48"/>
          <w:lang w:val="sk-SK"/>
        </w:rPr>
        <w:t>O</w:t>
      </w:r>
      <w:r w:rsidRPr="007629AA">
        <w:rPr>
          <w:sz w:val="19"/>
          <w:szCs w:val="48"/>
          <w:lang w:val="sk-SK"/>
        </w:rPr>
        <w:t xml:space="preserve">dborný hodnotiteľ pridelí v konkrétnom kritériu príslušný počet bodov v rámci tej bodovej škály, ktorá je pri danom kritériu uvedená. Odborným hodnotením musí dôjsť k zhode oboch odborných hodnotiteľov, a to na úrovni každého hodnotiaceho kritéria (vylučujúceho i bodovaného kritéria) tak, aby mohli odborní hodnotitelia odovzdať jeden spoločný hodnotiaci hárok ako spoločný výstup z odborného hodnotenia. </w:t>
      </w:r>
    </w:p>
    <w:p w14:paraId="354FF171" w14:textId="14A65704" w:rsidR="0094596F" w:rsidRDefault="00933101" w:rsidP="001E58D7">
      <w:pPr>
        <w:pStyle w:val="Default"/>
        <w:spacing w:before="120" w:after="120" w:line="288" w:lineRule="auto"/>
        <w:jc w:val="both"/>
        <w:rPr>
          <w:sz w:val="19"/>
          <w:szCs w:val="48"/>
          <w:lang w:val="sk-SK"/>
        </w:rPr>
      </w:pPr>
      <w:r w:rsidRPr="007629AA">
        <w:rPr>
          <w:sz w:val="19"/>
          <w:szCs w:val="48"/>
          <w:lang w:val="sk-SK"/>
        </w:rPr>
        <w:t>Vyplnený</w:t>
      </w:r>
      <w:r w:rsidR="00835576" w:rsidRPr="007629AA">
        <w:rPr>
          <w:sz w:val="19"/>
          <w:szCs w:val="48"/>
          <w:lang w:val="sk-SK"/>
        </w:rPr>
        <w:t xml:space="preserve"> </w:t>
      </w:r>
      <w:r w:rsidR="00D75DE6" w:rsidRPr="007629AA">
        <w:rPr>
          <w:sz w:val="19"/>
          <w:szCs w:val="48"/>
          <w:lang w:val="sk-SK"/>
        </w:rPr>
        <w:t xml:space="preserve">spoločný </w:t>
      </w:r>
      <w:r w:rsidRPr="007629AA">
        <w:rPr>
          <w:sz w:val="19"/>
          <w:szCs w:val="48"/>
          <w:lang w:val="sk-SK"/>
        </w:rPr>
        <w:t>hodnotiaci hárok</w:t>
      </w:r>
      <w:r w:rsidRPr="007629AA" w:rsidDel="00C74A94">
        <w:rPr>
          <w:sz w:val="19"/>
          <w:szCs w:val="48"/>
          <w:lang w:val="sk-SK"/>
        </w:rPr>
        <w:t xml:space="preserve"> </w:t>
      </w:r>
      <w:r w:rsidRPr="007629AA">
        <w:rPr>
          <w:sz w:val="19"/>
          <w:szCs w:val="19"/>
          <w:lang w:val="sk-SK"/>
        </w:rPr>
        <w:t xml:space="preserve">musí </w:t>
      </w:r>
      <w:r w:rsidR="006F4FE1" w:rsidRPr="007629AA">
        <w:rPr>
          <w:sz w:val="19"/>
          <w:szCs w:val="19"/>
          <w:lang w:val="sk-SK"/>
        </w:rPr>
        <w:t>obsahovať</w:t>
      </w:r>
      <w:r w:rsidRPr="007629AA">
        <w:rPr>
          <w:sz w:val="19"/>
          <w:szCs w:val="48"/>
          <w:lang w:val="sk-SK"/>
        </w:rPr>
        <w:t xml:space="preserve"> vyhodnotenie hodnotiacich kritérií ŽoNFP vrátane </w:t>
      </w:r>
      <w:r w:rsidR="008613D7" w:rsidRPr="007629AA">
        <w:rPr>
          <w:sz w:val="19"/>
          <w:szCs w:val="48"/>
          <w:lang w:val="sk-SK"/>
        </w:rPr>
        <w:t xml:space="preserve">slovného </w:t>
      </w:r>
      <w:r w:rsidRPr="007629AA">
        <w:rPr>
          <w:sz w:val="19"/>
          <w:szCs w:val="48"/>
          <w:lang w:val="sk-SK"/>
        </w:rPr>
        <w:t xml:space="preserve">komentára </w:t>
      </w:r>
      <w:r w:rsidR="008613D7" w:rsidRPr="007629AA">
        <w:rPr>
          <w:sz w:val="19"/>
          <w:szCs w:val="48"/>
          <w:lang w:val="sk-SK"/>
        </w:rPr>
        <w:t xml:space="preserve">každého </w:t>
      </w:r>
      <w:r w:rsidRPr="007629AA">
        <w:rPr>
          <w:sz w:val="19"/>
          <w:szCs w:val="48"/>
          <w:lang w:val="sk-SK"/>
        </w:rPr>
        <w:t>odborného hodnotiteľa k</w:t>
      </w:r>
      <w:r w:rsidR="00D17F9E" w:rsidRPr="007629AA">
        <w:rPr>
          <w:sz w:val="19"/>
          <w:szCs w:val="48"/>
          <w:lang w:val="sk-SK"/>
        </w:rPr>
        <w:t> jednotlivým kritériám</w:t>
      </w:r>
      <w:r w:rsidRPr="007629AA">
        <w:rPr>
          <w:sz w:val="19"/>
          <w:szCs w:val="48"/>
          <w:lang w:val="sk-SK"/>
        </w:rPr>
        <w:t xml:space="preserve">, </w:t>
      </w:r>
      <w:r w:rsidRPr="007629AA">
        <w:rPr>
          <w:color w:val="auto"/>
          <w:sz w:val="19"/>
          <w:szCs w:val="19"/>
          <w:lang w:val="sk-SK"/>
        </w:rPr>
        <w:t xml:space="preserve">a to v prípade kladného, ako </w:t>
      </w:r>
      <w:r w:rsidR="00FF4270" w:rsidRPr="007629AA">
        <w:rPr>
          <w:color w:val="auto"/>
          <w:sz w:val="19"/>
          <w:szCs w:val="19"/>
          <w:lang w:val="sk-SK"/>
        </w:rPr>
        <w:t>aj</w:t>
      </w:r>
      <w:r w:rsidRPr="007629AA">
        <w:rPr>
          <w:color w:val="auto"/>
          <w:sz w:val="19"/>
          <w:szCs w:val="19"/>
          <w:lang w:val="sk-SK"/>
        </w:rPr>
        <w:t> negatívneho hodnotenia</w:t>
      </w:r>
      <w:r w:rsidR="00A222D7" w:rsidRPr="007629AA">
        <w:rPr>
          <w:color w:val="auto"/>
          <w:sz w:val="19"/>
          <w:szCs w:val="19"/>
          <w:lang w:val="sk-SK"/>
        </w:rPr>
        <w:t>, resp. pridelenej bodovej hodnoty</w:t>
      </w:r>
      <w:r w:rsidR="008613D7" w:rsidRPr="007629AA">
        <w:rPr>
          <w:color w:val="auto"/>
          <w:sz w:val="19"/>
          <w:szCs w:val="19"/>
          <w:lang w:val="sk-SK"/>
        </w:rPr>
        <w:t xml:space="preserve"> a </w:t>
      </w:r>
      <w:r w:rsidR="008613D7" w:rsidRPr="007629AA">
        <w:rPr>
          <w:sz w:val="19"/>
          <w:szCs w:val="48"/>
          <w:lang w:val="sk-SK"/>
        </w:rPr>
        <w:t xml:space="preserve">súčet dosiahnutých bodov pridelených </w:t>
      </w:r>
      <w:r w:rsidR="00DF6C47" w:rsidRPr="007629AA">
        <w:rPr>
          <w:sz w:val="19"/>
          <w:szCs w:val="48"/>
          <w:lang w:val="sk-SK"/>
        </w:rPr>
        <w:t>odbornými</w:t>
      </w:r>
      <w:r w:rsidR="008613D7" w:rsidRPr="007629AA">
        <w:rPr>
          <w:sz w:val="19"/>
          <w:szCs w:val="48"/>
          <w:lang w:val="sk-SK"/>
        </w:rPr>
        <w:t xml:space="preserve"> hodnotiteľmi.</w:t>
      </w:r>
      <w:r w:rsidRPr="007629AA">
        <w:rPr>
          <w:sz w:val="19"/>
          <w:szCs w:val="48"/>
          <w:lang w:val="sk-SK"/>
        </w:rPr>
        <w:t xml:space="preserve"> </w:t>
      </w:r>
      <w:r w:rsidR="008613D7" w:rsidRPr="007629AA">
        <w:rPr>
          <w:sz w:val="19"/>
          <w:szCs w:val="48"/>
          <w:lang w:val="sk-SK"/>
        </w:rPr>
        <w:t>S</w:t>
      </w:r>
      <w:r w:rsidR="00736B0F" w:rsidRPr="007629AA">
        <w:rPr>
          <w:sz w:val="19"/>
          <w:szCs w:val="19"/>
          <w:lang w:val="sk-SK"/>
        </w:rPr>
        <w:t xml:space="preserve">lovný komentár odborného hodnotiteľa musí obsahovať jasné a čo najpresnejšie zdôvodnenie prideleného počtu bodov, t.j. na základe čoho bol pridelený maximálny počet bodov, resp. na základe čoho došlo k zníženiu počtu bodov pri bodovaní. V prípade vylučovacích kritérií musí byť uvedené podrobné zdôvodnenie vyhodnotenia príslušného vylučovacieho kritéria. Taktiež v oboch prípadoch sa uvádza odkaz na konkrétnu časť ŽoNFP, prílohu/prílohy ŽoNFP, resp. inú dokumentáciu, na základe ktorej </w:t>
      </w:r>
      <w:r w:rsidR="00736B0F" w:rsidRPr="007629AA">
        <w:rPr>
          <w:sz w:val="19"/>
          <w:szCs w:val="19"/>
          <w:lang w:val="sk-SK"/>
        </w:rPr>
        <w:lastRenderedPageBreak/>
        <w:t>odborný hodnotiteľ vyhodnotil príslušné hodnotiace, bodov</w:t>
      </w:r>
      <w:r w:rsidR="006F10A1">
        <w:rPr>
          <w:sz w:val="19"/>
          <w:szCs w:val="19"/>
          <w:lang w:val="sk-SK"/>
        </w:rPr>
        <w:t>an</w:t>
      </w:r>
      <w:r w:rsidR="00736B0F" w:rsidRPr="007629AA">
        <w:rPr>
          <w:sz w:val="19"/>
          <w:szCs w:val="19"/>
          <w:lang w:val="sk-SK"/>
        </w:rPr>
        <w:t>é, resp. vylučovacie kritérium.</w:t>
      </w:r>
      <w:r w:rsidR="00835576" w:rsidRPr="007629AA">
        <w:rPr>
          <w:sz w:val="19"/>
          <w:szCs w:val="19"/>
          <w:lang w:val="sk-SK"/>
        </w:rPr>
        <w:t xml:space="preserve"> </w:t>
      </w:r>
      <w:r w:rsidRPr="007629AA">
        <w:rPr>
          <w:sz w:val="19"/>
          <w:szCs w:val="48"/>
          <w:lang w:val="sk-SK"/>
        </w:rPr>
        <w:t>V komentári odborný hodnotiteľ uvedie slovný popis dôvodov vyhodnotenia daného hodnotiaceho kritéria a počtu pridelených bodov (tam, kde je to relevantné), pričom dôvody popí</w:t>
      </w:r>
      <w:r w:rsidR="00FF4270" w:rsidRPr="007629AA">
        <w:rPr>
          <w:sz w:val="19"/>
          <w:szCs w:val="48"/>
          <w:lang w:val="sk-SK"/>
        </w:rPr>
        <w:t>še</w:t>
      </w:r>
      <w:r w:rsidRPr="007629AA">
        <w:rPr>
          <w:sz w:val="19"/>
          <w:szCs w:val="48"/>
          <w:lang w:val="sk-SK"/>
        </w:rPr>
        <w:t xml:space="preserve"> čo najvecnejšie</w:t>
      </w:r>
      <w:r w:rsidR="00FF4270" w:rsidRPr="007629AA">
        <w:rPr>
          <w:sz w:val="19"/>
          <w:szCs w:val="48"/>
          <w:lang w:val="sk-SK"/>
        </w:rPr>
        <w:t xml:space="preserve"> a </w:t>
      </w:r>
      <w:r w:rsidRPr="007629AA">
        <w:rPr>
          <w:sz w:val="19"/>
          <w:szCs w:val="48"/>
          <w:lang w:val="sk-SK"/>
        </w:rPr>
        <w:t xml:space="preserve">argumentačne </w:t>
      </w:r>
      <w:r w:rsidR="00FF4270" w:rsidRPr="007629AA">
        <w:rPr>
          <w:sz w:val="19"/>
          <w:szCs w:val="48"/>
          <w:lang w:val="sk-SK"/>
        </w:rPr>
        <w:t xml:space="preserve">ich </w:t>
      </w:r>
      <w:r w:rsidRPr="007629AA">
        <w:rPr>
          <w:sz w:val="19"/>
          <w:szCs w:val="48"/>
          <w:lang w:val="sk-SK"/>
        </w:rPr>
        <w:t>podlož</w:t>
      </w:r>
      <w:r w:rsidR="00FF4270" w:rsidRPr="007629AA">
        <w:rPr>
          <w:sz w:val="19"/>
          <w:szCs w:val="48"/>
          <w:lang w:val="sk-SK"/>
        </w:rPr>
        <w:t>í,</w:t>
      </w:r>
      <w:r w:rsidRPr="007629AA">
        <w:rPr>
          <w:sz w:val="19"/>
          <w:szCs w:val="48"/>
          <w:lang w:val="sk-SK"/>
        </w:rPr>
        <w:t xml:space="preserve"> </w:t>
      </w:r>
      <w:r w:rsidR="00FF4270" w:rsidRPr="007629AA">
        <w:rPr>
          <w:sz w:val="19"/>
          <w:szCs w:val="48"/>
          <w:lang w:val="sk-SK"/>
        </w:rPr>
        <w:t>aj</w:t>
      </w:r>
      <w:r w:rsidRPr="007629AA">
        <w:rPr>
          <w:sz w:val="19"/>
          <w:szCs w:val="48"/>
          <w:lang w:val="sk-SK"/>
        </w:rPr>
        <w:t xml:space="preserve"> s odvolaním sa na konkrétne pravidlá, právne predpisy (tam, kde je to relevantné)</w:t>
      </w:r>
      <w:r w:rsidR="00FF4270" w:rsidRPr="007629AA">
        <w:rPr>
          <w:sz w:val="19"/>
          <w:lang w:val="sk-SK"/>
        </w:rPr>
        <w:t>, pričom</w:t>
      </w:r>
      <w:r w:rsidRPr="007629AA">
        <w:rPr>
          <w:sz w:val="19"/>
          <w:lang w:val="sk-SK"/>
        </w:rPr>
        <w:t xml:space="preserve"> s</w:t>
      </w:r>
      <w:r w:rsidR="00FF4270" w:rsidRPr="007629AA">
        <w:rPr>
          <w:sz w:val="19"/>
          <w:lang w:val="sk-SK"/>
        </w:rPr>
        <w:t>a</w:t>
      </w:r>
      <w:r w:rsidRPr="007629AA">
        <w:rPr>
          <w:sz w:val="19"/>
          <w:lang w:val="sk-SK"/>
        </w:rPr>
        <w:t> vyhn</w:t>
      </w:r>
      <w:r w:rsidR="00FF4270" w:rsidRPr="007629AA">
        <w:rPr>
          <w:sz w:val="19"/>
          <w:lang w:val="sk-SK"/>
        </w:rPr>
        <w:t>e</w:t>
      </w:r>
      <w:r w:rsidRPr="007629AA">
        <w:rPr>
          <w:sz w:val="19"/>
          <w:lang w:val="sk-SK"/>
        </w:rPr>
        <w:t xml:space="preserve"> jednoslovný</w:t>
      </w:r>
      <w:r w:rsidR="004E5CE1" w:rsidRPr="007629AA">
        <w:rPr>
          <w:sz w:val="19"/>
          <w:lang w:val="sk-SK"/>
        </w:rPr>
        <w:t>m</w:t>
      </w:r>
      <w:r w:rsidR="00FF4270" w:rsidRPr="007629AA">
        <w:rPr>
          <w:sz w:val="19"/>
          <w:lang w:val="sk-SK"/>
        </w:rPr>
        <w:t xml:space="preserve"> alebo príliš krátky</w:t>
      </w:r>
      <w:r w:rsidR="00020EC9" w:rsidRPr="007629AA">
        <w:rPr>
          <w:sz w:val="19"/>
          <w:lang w:val="sk-SK"/>
        </w:rPr>
        <w:t>m</w:t>
      </w:r>
      <w:r w:rsidRPr="007629AA">
        <w:rPr>
          <w:sz w:val="19"/>
          <w:lang w:val="sk-SK"/>
        </w:rPr>
        <w:t xml:space="preserve"> komentáro</w:t>
      </w:r>
      <w:r w:rsidR="00020EC9" w:rsidRPr="007629AA">
        <w:rPr>
          <w:sz w:val="19"/>
          <w:lang w:val="sk-SK"/>
        </w:rPr>
        <w:t>m</w:t>
      </w:r>
      <w:r w:rsidR="00FF4270" w:rsidRPr="007629AA">
        <w:rPr>
          <w:sz w:val="19"/>
          <w:lang w:val="sk-SK"/>
        </w:rPr>
        <w:t xml:space="preserve"> (napríklad „dobre“, „dostatočne“, „v poriadku“ a</w:t>
      </w:r>
      <w:r w:rsidR="00020EC9" w:rsidRPr="007629AA">
        <w:rPr>
          <w:sz w:val="19"/>
          <w:lang w:val="sk-SK"/>
        </w:rPr>
        <w:t> </w:t>
      </w:r>
      <w:r w:rsidR="00FF4270" w:rsidRPr="007629AA">
        <w:rPr>
          <w:sz w:val="19"/>
          <w:lang w:val="sk-SK"/>
        </w:rPr>
        <w:t>pod</w:t>
      </w:r>
      <w:r w:rsidR="00020EC9" w:rsidRPr="007629AA">
        <w:rPr>
          <w:sz w:val="19"/>
          <w:lang w:val="sk-SK"/>
        </w:rPr>
        <w:t>.</w:t>
      </w:r>
      <w:r w:rsidR="00FF4270" w:rsidRPr="007629AA">
        <w:rPr>
          <w:sz w:val="19"/>
          <w:lang w:val="sk-SK"/>
        </w:rPr>
        <w:t>)</w:t>
      </w:r>
      <w:r w:rsidR="00020EC9" w:rsidRPr="007629AA">
        <w:rPr>
          <w:sz w:val="19"/>
          <w:lang w:val="sk-SK"/>
        </w:rPr>
        <w:t>.</w:t>
      </w:r>
      <w:r w:rsidR="00FF4270" w:rsidRPr="007629AA">
        <w:rPr>
          <w:sz w:val="19"/>
          <w:szCs w:val="48"/>
          <w:lang w:val="sk-SK"/>
        </w:rPr>
        <w:t xml:space="preserve"> </w:t>
      </w:r>
    </w:p>
    <w:p w14:paraId="1B81F490" w14:textId="77777777" w:rsidR="00DB748B" w:rsidRPr="00E1623C" w:rsidRDefault="00DB748B" w:rsidP="00DB748B">
      <w:pPr>
        <w:pStyle w:val="Default"/>
        <w:spacing w:before="120" w:after="120" w:line="288" w:lineRule="auto"/>
        <w:jc w:val="both"/>
        <w:rPr>
          <w:color w:val="auto"/>
          <w:sz w:val="19"/>
          <w:szCs w:val="19"/>
          <w:lang w:val="sk-SK"/>
        </w:rPr>
      </w:pPr>
      <w:r>
        <w:rPr>
          <w:color w:val="auto"/>
          <w:sz w:val="19"/>
          <w:szCs w:val="19"/>
          <w:lang w:val="sk-SK"/>
        </w:rPr>
        <w:t xml:space="preserve">Pre uvedenie výroku v </w:t>
      </w:r>
      <w:r w:rsidRPr="00E1623C">
        <w:rPr>
          <w:color w:val="auto"/>
          <w:sz w:val="19"/>
          <w:szCs w:val="19"/>
          <w:lang w:val="sk-SK"/>
        </w:rPr>
        <w:t xml:space="preserve">hodnotiacom hárku v časti „Vyjadrenie“, môžu odborní hodnotitelia na základe vykonanej základnej finančnej kontroly dôjsť k jednému z nasledovných záverov: </w:t>
      </w:r>
    </w:p>
    <w:p w14:paraId="63900364" w14:textId="7E134766" w:rsidR="00DB748B" w:rsidRPr="00E1623C" w:rsidRDefault="00DB748B" w:rsidP="00DB748B">
      <w:pPr>
        <w:widowControl w:val="0"/>
        <w:numPr>
          <w:ilvl w:val="0"/>
          <w:numId w:val="46"/>
        </w:numPr>
        <w:tabs>
          <w:tab w:val="left" w:pos="426"/>
          <w:tab w:val="left" w:pos="720"/>
        </w:tabs>
        <w:autoSpaceDE w:val="0"/>
        <w:autoSpaceDN w:val="0"/>
        <w:adjustRightInd w:val="0"/>
        <w:spacing w:before="120" w:after="120" w:line="288" w:lineRule="auto"/>
        <w:ind w:left="851" w:hanging="425"/>
        <w:jc w:val="both"/>
        <w:rPr>
          <w:rFonts w:cs="Arial"/>
          <w:szCs w:val="19"/>
          <w:lang w:val="sk-SK" w:eastAsia="x-none"/>
        </w:rPr>
      </w:pPr>
      <w:r w:rsidRPr="00E1623C">
        <w:rPr>
          <w:rFonts w:cs="Arial"/>
          <w:b/>
          <w:i/>
          <w:szCs w:val="19"/>
          <w:lang w:val="sk-SK" w:eastAsia="x-none"/>
        </w:rPr>
        <w:t xml:space="preserve"> „Vo finančnej operácií je možné pokračovať“ </w:t>
      </w:r>
      <w:r w:rsidRPr="00E1623C">
        <w:rPr>
          <w:rFonts w:cs="Arial"/>
          <w:szCs w:val="19"/>
          <w:lang w:val="sk-SK" w:eastAsia="x-none"/>
        </w:rPr>
        <w:t xml:space="preserve">– v prípade, ak overením splnenia všetkých podmienok overovaných v rámci vykonávanej finančnej kontroly (overenie vylučujúcich a/alebo bodovaných hodnotiacich kritérií) </w:t>
      </w:r>
      <w:r w:rsidRPr="00E1623C">
        <w:rPr>
          <w:rFonts w:cs="Arial"/>
          <w:szCs w:val="19"/>
          <w:u w:val="single"/>
          <w:lang w:val="sk-SK" w:eastAsia="x-none"/>
        </w:rPr>
        <w:t>neboli zistené nedostatky a vo finančnej operácii je možné pokračovať</w:t>
      </w:r>
      <w:r w:rsidRPr="00E1623C">
        <w:rPr>
          <w:rFonts w:cs="Arial"/>
          <w:szCs w:val="19"/>
          <w:lang w:val="sk-SK" w:eastAsia="x-none"/>
        </w:rPr>
        <w:t xml:space="preserve"> - v hodnotiacom hárku je vo výsledku odborného hodnotenia uvedené </w:t>
      </w:r>
      <w:r w:rsidRPr="00E1623C">
        <w:rPr>
          <w:rFonts w:cs="Arial"/>
          <w:i/>
          <w:szCs w:val="19"/>
          <w:lang w:val="sk-SK" w:eastAsia="x-none"/>
        </w:rPr>
        <w:t>„kritériá odborného hodnotenia splnené</w:t>
      </w:r>
      <w:r w:rsidRPr="00E1623C">
        <w:rPr>
          <w:rFonts w:cs="Arial"/>
          <w:szCs w:val="19"/>
          <w:lang w:val="sk-SK" w:eastAsia="x-none"/>
        </w:rPr>
        <w:t>“</w:t>
      </w:r>
      <w:r w:rsidRPr="00E1623C">
        <w:rPr>
          <w:rStyle w:val="Odkaznapoznmkupodiarou"/>
          <w:rFonts w:cs="Arial"/>
          <w:szCs w:val="19"/>
          <w:lang w:val="sk-SK" w:eastAsia="x-none"/>
        </w:rPr>
        <w:footnoteReference w:id="16"/>
      </w:r>
      <w:r w:rsidRPr="00E1623C">
        <w:rPr>
          <w:rFonts w:cs="Arial"/>
          <w:szCs w:val="19"/>
          <w:lang w:val="sk-SK" w:eastAsia="x-none"/>
        </w:rPr>
        <w:t>. V prípade identifikovania neoprávnených výdavkov je potrebné v časti „Vyjadrenie“ uviesť podmienky, za splnenia ktorých je možné vo finančnej operácii pokračovať.</w:t>
      </w:r>
    </w:p>
    <w:p w14:paraId="26DEED52" w14:textId="03768AE9" w:rsidR="00DB748B" w:rsidRPr="00E1623C" w:rsidRDefault="00DB748B" w:rsidP="00DB748B">
      <w:pPr>
        <w:widowControl w:val="0"/>
        <w:numPr>
          <w:ilvl w:val="0"/>
          <w:numId w:val="46"/>
        </w:numPr>
        <w:tabs>
          <w:tab w:val="left" w:pos="426"/>
          <w:tab w:val="left" w:pos="720"/>
        </w:tabs>
        <w:autoSpaceDE w:val="0"/>
        <w:autoSpaceDN w:val="0"/>
        <w:adjustRightInd w:val="0"/>
        <w:spacing w:before="120" w:after="120" w:line="288" w:lineRule="auto"/>
        <w:ind w:left="851" w:hanging="425"/>
        <w:jc w:val="both"/>
        <w:rPr>
          <w:szCs w:val="19"/>
          <w:lang w:val="sk-SK"/>
        </w:rPr>
      </w:pPr>
      <w:r w:rsidRPr="00E1623C">
        <w:rPr>
          <w:rFonts w:cs="Arial"/>
          <w:b/>
          <w:i/>
          <w:szCs w:val="19"/>
          <w:lang w:val="sk-SK" w:eastAsia="x-none"/>
        </w:rPr>
        <w:t>„Vo finančnej operácií</w:t>
      </w:r>
      <w:r w:rsidRPr="001C7743">
        <w:rPr>
          <w:rFonts w:cs="Arial"/>
          <w:b/>
          <w:i/>
          <w:szCs w:val="19"/>
          <w:lang w:val="sk-SK" w:eastAsia="x-none"/>
        </w:rPr>
        <w:t xml:space="preserve"> nie je možné pokračovať“</w:t>
      </w:r>
      <w:r w:rsidRPr="001C7743">
        <w:rPr>
          <w:rFonts w:cs="Arial"/>
          <w:szCs w:val="19"/>
          <w:lang w:val="sk-SK" w:eastAsia="x-none"/>
        </w:rPr>
        <w:t xml:space="preserve"> –</w:t>
      </w:r>
      <w:r>
        <w:rPr>
          <w:rFonts w:cs="Arial"/>
          <w:szCs w:val="19"/>
          <w:lang w:val="sk-SK" w:eastAsia="x-none"/>
        </w:rPr>
        <w:t xml:space="preserve"> </w:t>
      </w:r>
      <w:r w:rsidRPr="00643D24">
        <w:rPr>
          <w:rFonts w:cs="Arial"/>
          <w:szCs w:val="19"/>
          <w:lang w:val="sk-SK" w:eastAsia="x-none"/>
        </w:rPr>
        <w:t xml:space="preserve">v prípade, ak overením splnenia všetkých podmienok overovaných v rámci vykonávanej finančnej kontroly (overenie vylučujúcich a/alebo bodovaných hodnotiacich kritérií) </w:t>
      </w:r>
      <w:r w:rsidRPr="00643D24">
        <w:rPr>
          <w:rFonts w:cs="Arial"/>
          <w:szCs w:val="19"/>
          <w:u w:val="single"/>
          <w:lang w:val="sk-SK" w:eastAsia="x-none"/>
        </w:rPr>
        <w:t xml:space="preserve">boli zistené </w:t>
      </w:r>
      <w:r w:rsidRPr="0093649D">
        <w:rPr>
          <w:rFonts w:cs="Arial"/>
          <w:szCs w:val="19"/>
          <w:u w:val="single"/>
          <w:lang w:val="sk-SK" w:eastAsia="x-none"/>
        </w:rPr>
        <w:t xml:space="preserve">nedostatky, na základe ktorých vo finančnej operácii </w:t>
      </w:r>
      <w:r w:rsidRPr="00B42398">
        <w:rPr>
          <w:rFonts w:cs="Arial"/>
          <w:szCs w:val="19"/>
          <w:u w:val="single"/>
          <w:lang w:val="sk-SK" w:eastAsia="x-none"/>
        </w:rPr>
        <w:t>nie je možné pokračovať</w:t>
      </w:r>
      <w:r w:rsidRPr="000A6521">
        <w:rPr>
          <w:rFonts w:cs="Arial"/>
          <w:szCs w:val="19"/>
          <w:lang w:val="sk-SK" w:eastAsia="x-none"/>
        </w:rPr>
        <w:t xml:space="preserve"> - </w:t>
      </w:r>
      <w:r w:rsidRPr="00643D24">
        <w:rPr>
          <w:rFonts w:cs="Arial"/>
          <w:szCs w:val="19"/>
          <w:lang w:val="sk-SK" w:eastAsia="x-none"/>
        </w:rPr>
        <w:t xml:space="preserve">v hodnotiacom hárku je vo výsledku odborného hodnotenia uvedené </w:t>
      </w:r>
      <w:r w:rsidRPr="00643D24">
        <w:rPr>
          <w:rFonts w:cs="Arial"/>
          <w:i/>
          <w:szCs w:val="19"/>
          <w:lang w:val="sk-SK" w:eastAsia="x-none"/>
        </w:rPr>
        <w:t xml:space="preserve">„kritériá odborného hodnotenia </w:t>
      </w:r>
      <w:r w:rsidRPr="00E1623C">
        <w:rPr>
          <w:rFonts w:cs="Arial"/>
          <w:i/>
          <w:szCs w:val="19"/>
          <w:lang w:val="sk-SK" w:eastAsia="x-none"/>
        </w:rPr>
        <w:t>nesplnené</w:t>
      </w:r>
      <w:r w:rsidRPr="00E1623C">
        <w:rPr>
          <w:rFonts w:cs="Arial"/>
          <w:szCs w:val="19"/>
          <w:lang w:val="sk-SK" w:eastAsia="x-none"/>
        </w:rPr>
        <w:t>“</w:t>
      </w:r>
      <w:r w:rsidRPr="00E1623C">
        <w:rPr>
          <w:rStyle w:val="Odkaznapoznmkupodiarou"/>
          <w:rFonts w:cs="Arial"/>
          <w:szCs w:val="19"/>
          <w:lang w:val="sk-SK" w:eastAsia="x-none"/>
        </w:rPr>
        <w:footnoteReference w:id="17"/>
      </w:r>
      <w:r w:rsidRPr="00E1623C">
        <w:rPr>
          <w:rFonts w:cs="Arial"/>
          <w:szCs w:val="19"/>
          <w:lang w:val="sk-SK" w:eastAsia="x-none"/>
        </w:rPr>
        <w:t>. V časti „Vyjadrenie“ je potrebné uviesť, z akého dôvodu nie je možné vykonať finančnú operáciu.</w:t>
      </w:r>
    </w:p>
    <w:p w14:paraId="7E611153" w14:textId="77CE1276" w:rsidR="00A90F71" w:rsidRPr="007629AA" w:rsidRDefault="00661BF3" w:rsidP="00A90F71">
      <w:pPr>
        <w:pStyle w:val="Default"/>
        <w:spacing w:before="120" w:after="120" w:line="288" w:lineRule="auto"/>
        <w:jc w:val="both"/>
        <w:rPr>
          <w:sz w:val="19"/>
          <w:szCs w:val="48"/>
          <w:lang w:val="sk-SK"/>
        </w:rPr>
      </w:pPr>
      <w:r w:rsidRPr="007629AA">
        <w:rPr>
          <w:sz w:val="19"/>
          <w:szCs w:val="48"/>
          <w:lang w:val="sk-SK"/>
        </w:rPr>
        <w:t xml:space="preserve">V prípade nezhody </w:t>
      </w:r>
      <w:r w:rsidR="00736B0F" w:rsidRPr="007629AA">
        <w:rPr>
          <w:sz w:val="19"/>
          <w:szCs w:val="48"/>
          <w:lang w:val="sk-SK"/>
        </w:rPr>
        <w:t xml:space="preserve">odborných hodnotiteľov </w:t>
      </w:r>
      <w:r w:rsidRPr="007629AA">
        <w:rPr>
          <w:sz w:val="19"/>
          <w:szCs w:val="48"/>
          <w:lang w:val="sk-SK"/>
        </w:rPr>
        <w:t>sú uplatnené postupy uvedené v kap. 3.4.</w:t>
      </w:r>
    </w:p>
    <w:p w14:paraId="3AAC261F" w14:textId="61D65A8E" w:rsidR="00FC4610" w:rsidRPr="007629AA" w:rsidRDefault="00A90F71" w:rsidP="00E32575">
      <w:pPr>
        <w:pStyle w:val="Default"/>
        <w:spacing w:before="120" w:after="120" w:line="288" w:lineRule="auto"/>
        <w:jc w:val="both"/>
        <w:rPr>
          <w:sz w:val="19"/>
          <w:szCs w:val="48"/>
          <w:lang w:val="sk-SK"/>
        </w:rPr>
      </w:pPr>
      <w:r w:rsidRPr="007629AA">
        <w:rPr>
          <w:sz w:val="19"/>
          <w:szCs w:val="48"/>
          <w:lang w:val="sk-SK"/>
        </w:rPr>
        <w:t xml:space="preserve">Zástupca RO/SO je oprávnený vyzvať odborných hodnotiteľov na dopracovanie alebo bližší popis dôvodov nesplnenia kritérií odborného hodnotenia v prípade, ak odovzdaný hodnotiaci hárok neumožňuje vypracovať dostatočne jasné a presné odôvodnenie v rozhodnutí o neschválení ŽoNFP. Bližšie postupy overenia činnosti odborných hodnotiteľov sú popísané v kapitole 3.6 tejto príručky. </w:t>
      </w:r>
    </w:p>
    <w:p w14:paraId="33FE8C4E" w14:textId="37A73986" w:rsidR="000D1A1B" w:rsidRPr="007629AA" w:rsidRDefault="006F4FE1" w:rsidP="00C87F5A">
      <w:pPr>
        <w:pStyle w:val="Nadpis3"/>
        <w:rPr>
          <w:b w:val="0"/>
          <w:lang w:val="sk-SK"/>
        </w:rPr>
      </w:pPr>
      <w:bookmarkStart w:id="23" w:name="_Toc534277600"/>
      <w:r w:rsidRPr="007629AA">
        <w:rPr>
          <w:lang w:val="sk-SK"/>
        </w:rPr>
        <w:t xml:space="preserve">Odborné hodnotenie v rámci RIUS (RO a SO </w:t>
      </w:r>
      <w:r w:rsidR="00546D56" w:rsidRPr="007629AA">
        <w:rPr>
          <w:lang w:val="sk-SK"/>
        </w:rPr>
        <w:t>VÚC</w:t>
      </w:r>
      <w:r w:rsidRPr="007629AA">
        <w:rPr>
          <w:lang w:val="sk-SK"/>
        </w:rPr>
        <w:t>)</w:t>
      </w:r>
      <w:bookmarkEnd w:id="23"/>
    </w:p>
    <w:p w14:paraId="47596DBE" w14:textId="674D6D34" w:rsidR="00DA6D85" w:rsidRPr="007629AA" w:rsidRDefault="00DA6D85" w:rsidP="0089453F">
      <w:pPr>
        <w:pStyle w:val="Default"/>
        <w:spacing w:before="120" w:after="120" w:line="288" w:lineRule="auto"/>
        <w:jc w:val="both"/>
        <w:rPr>
          <w:sz w:val="19"/>
          <w:szCs w:val="19"/>
          <w:lang w:val="sk-SK"/>
        </w:rPr>
      </w:pPr>
      <w:r w:rsidRPr="007629AA">
        <w:rPr>
          <w:sz w:val="19"/>
          <w:szCs w:val="48"/>
          <w:lang w:val="sk-SK"/>
        </w:rPr>
        <w:t xml:space="preserve">V rámci </w:t>
      </w:r>
      <w:r w:rsidR="006F4FE1" w:rsidRPr="007629AA">
        <w:rPr>
          <w:sz w:val="19"/>
          <w:szCs w:val="19"/>
          <w:lang w:val="sk-SK"/>
        </w:rPr>
        <w:t xml:space="preserve">ŽoNFP </w:t>
      </w:r>
      <w:r w:rsidRPr="007629AA">
        <w:rPr>
          <w:sz w:val="19"/>
          <w:szCs w:val="19"/>
          <w:lang w:val="sk-SK"/>
        </w:rPr>
        <w:t>z územia</w:t>
      </w:r>
      <w:r w:rsidR="006F4FE1" w:rsidRPr="007629AA">
        <w:rPr>
          <w:sz w:val="19"/>
          <w:szCs w:val="19"/>
          <w:lang w:val="sk-SK"/>
        </w:rPr>
        <w:t xml:space="preserve"> </w:t>
      </w:r>
      <w:r w:rsidR="006F4FE1" w:rsidRPr="007629AA">
        <w:rPr>
          <w:sz w:val="19"/>
          <w:szCs w:val="48"/>
          <w:lang w:val="sk-SK"/>
        </w:rPr>
        <w:t xml:space="preserve">RIÚS </w:t>
      </w:r>
      <w:r w:rsidR="00660EAF">
        <w:rPr>
          <w:sz w:val="19"/>
          <w:szCs w:val="48"/>
          <w:lang w:val="sk-SK"/>
        </w:rPr>
        <w:t xml:space="preserve">samosprávneho </w:t>
      </w:r>
      <w:r w:rsidR="006F4FE1" w:rsidRPr="007629AA">
        <w:rPr>
          <w:sz w:val="19"/>
          <w:szCs w:val="48"/>
          <w:lang w:val="sk-SK"/>
        </w:rPr>
        <w:t>kraja predkladajú žiadatelia ŽoNFP príslušnému samosprávnemu kraju ako SO</w:t>
      </w:r>
      <w:r w:rsidR="00661BF3" w:rsidRPr="007629AA">
        <w:rPr>
          <w:sz w:val="19"/>
          <w:szCs w:val="48"/>
          <w:lang w:val="sk-SK"/>
        </w:rPr>
        <w:t>, s výnimkou RIÚS Ba</w:t>
      </w:r>
      <w:r w:rsidR="00293648" w:rsidRPr="007629AA">
        <w:rPr>
          <w:sz w:val="19"/>
          <w:szCs w:val="48"/>
          <w:lang w:val="sk-SK"/>
        </w:rPr>
        <w:t>n</w:t>
      </w:r>
      <w:r w:rsidR="00661BF3" w:rsidRPr="007629AA">
        <w:rPr>
          <w:sz w:val="19"/>
          <w:szCs w:val="48"/>
          <w:lang w:val="sk-SK"/>
        </w:rPr>
        <w:t>skobystrického samosprávneho kraja</w:t>
      </w:r>
      <w:r w:rsidR="00840D8F" w:rsidRPr="007629AA">
        <w:rPr>
          <w:sz w:val="19"/>
          <w:szCs w:val="48"/>
          <w:lang w:val="sk-SK"/>
        </w:rPr>
        <w:t xml:space="preserve"> a ŽoNFP, ktorej predkladateľom je VÚC a organizácie v jeho zriaďovateľskej pôs</w:t>
      </w:r>
      <w:r w:rsidR="00352A1D" w:rsidRPr="007629AA">
        <w:rPr>
          <w:sz w:val="19"/>
          <w:szCs w:val="48"/>
          <w:lang w:val="sk-SK"/>
        </w:rPr>
        <w:t>o</w:t>
      </w:r>
      <w:r w:rsidR="00840D8F" w:rsidRPr="007629AA">
        <w:rPr>
          <w:sz w:val="19"/>
          <w:szCs w:val="48"/>
          <w:lang w:val="sk-SK"/>
        </w:rPr>
        <w:t>bnosti</w:t>
      </w:r>
      <w:r w:rsidR="00661BF3" w:rsidRPr="007629AA">
        <w:rPr>
          <w:sz w:val="19"/>
          <w:szCs w:val="48"/>
          <w:lang w:val="sk-SK"/>
        </w:rPr>
        <w:t>, kde žiadatelia predkladajú ŽoNFP na adresu RO</w:t>
      </w:r>
      <w:r w:rsidR="006F4FE1" w:rsidRPr="007629AA">
        <w:rPr>
          <w:sz w:val="19"/>
          <w:szCs w:val="48"/>
          <w:lang w:val="sk-SK"/>
        </w:rPr>
        <w:t>.</w:t>
      </w:r>
      <w:r w:rsidR="007F37B9" w:rsidRPr="007629AA">
        <w:rPr>
          <w:sz w:val="19"/>
          <w:szCs w:val="48"/>
          <w:lang w:val="sk-SK"/>
        </w:rPr>
        <w:t xml:space="preserve"> Výber odborných hodnotiteľov </w:t>
      </w:r>
      <w:r w:rsidR="0062587C" w:rsidRPr="007629AA">
        <w:rPr>
          <w:sz w:val="19"/>
          <w:szCs w:val="48"/>
          <w:lang w:val="sk-SK"/>
        </w:rPr>
        <w:t>k</w:t>
      </w:r>
      <w:r w:rsidR="007F37B9" w:rsidRPr="007629AA">
        <w:rPr>
          <w:sz w:val="19"/>
          <w:szCs w:val="48"/>
          <w:lang w:val="sk-SK"/>
        </w:rPr>
        <w:t xml:space="preserve"> ŽoNFP vykonáva </w:t>
      </w:r>
      <w:r w:rsidR="00660EAF">
        <w:rPr>
          <w:sz w:val="19"/>
          <w:szCs w:val="48"/>
          <w:lang w:val="sk-SK"/>
        </w:rPr>
        <w:t>R</w:t>
      </w:r>
      <w:r w:rsidR="00660EAF" w:rsidRPr="007629AA">
        <w:rPr>
          <w:sz w:val="19"/>
          <w:szCs w:val="48"/>
          <w:lang w:val="sk-SK"/>
        </w:rPr>
        <w:t>O</w:t>
      </w:r>
      <w:r w:rsidR="00660EAF" w:rsidRPr="00660EAF">
        <w:rPr>
          <w:sz w:val="19"/>
          <w:szCs w:val="48"/>
          <w:lang w:val="sk-SK"/>
        </w:rPr>
        <w:t xml:space="preserve"> </w:t>
      </w:r>
      <w:r w:rsidR="00094B7F">
        <w:rPr>
          <w:sz w:val="19"/>
          <w:szCs w:val="48"/>
          <w:lang w:val="sk-SK"/>
        </w:rPr>
        <w:t xml:space="preserve">v spolupráci s SO </w:t>
      </w:r>
      <w:r w:rsidR="00660EAF">
        <w:rPr>
          <w:sz w:val="19"/>
          <w:szCs w:val="48"/>
          <w:lang w:val="sk-SK"/>
        </w:rPr>
        <w:t>postupom podľa kap. 3.1.1</w:t>
      </w:r>
      <w:r w:rsidR="007F37B9" w:rsidRPr="007629AA">
        <w:rPr>
          <w:sz w:val="19"/>
          <w:szCs w:val="48"/>
          <w:lang w:val="sk-SK"/>
        </w:rPr>
        <w:t>.</w:t>
      </w:r>
      <w:r w:rsidR="006F4FE1" w:rsidRPr="007629AA">
        <w:rPr>
          <w:sz w:val="19"/>
          <w:szCs w:val="48"/>
          <w:lang w:val="sk-SK"/>
        </w:rPr>
        <w:t xml:space="preserve"> </w:t>
      </w:r>
    </w:p>
    <w:p w14:paraId="4CD3F0F5" w14:textId="233ED03C" w:rsidR="00CD2E63" w:rsidRPr="007629AA" w:rsidRDefault="006F4FE1" w:rsidP="00CD2E63">
      <w:pPr>
        <w:pStyle w:val="Default"/>
        <w:spacing w:before="120" w:after="120" w:line="288" w:lineRule="auto"/>
        <w:jc w:val="both"/>
        <w:rPr>
          <w:sz w:val="19"/>
          <w:szCs w:val="48"/>
          <w:lang w:val="sk-SK"/>
        </w:rPr>
      </w:pPr>
      <w:r w:rsidRPr="007629AA">
        <w:rPr>
          <w:sz w:val="19"/>
          <w:szCs w:val="19"/>
          <w:lang w:val="sk-SK"/>
        </w:rPr>
        <w:t xml:space="preserve">Hodnotenie vykonávajú vždy minimálne dvaja odborní hodnotitelia, ktorí boli zaradení do </w:t>
      </w:r>
      <w:r w:rsidR="0062587C" w:rsidRPr="007629AA">
        <w:rPr>
          <w:sz w:val="19"/>
          <w:szCs w:val="19"/>
          <w:lang w:val="sk-SK"/>
        </w:rPr>
        <w:t xml:space="preserve">zoznamu </w:t>
      </w:r>
      <w:r w:rsidRPr="007629AA">
        <w:rPr>
          <w:sz w:val="19"/>
          <w:szCs w:val="19"/>
          <w:lang w:val="sk-SK"/>
        </w:rPr>
        <w:t xml:space="preserve">odborných hodnotiteľov v súlade </w:t>
      </w:r>
      <w:r w:rsidR="00351358" w:rsidRPr="007629AA">
        <w:rPr>
          <w:sz w:val="19"/>
          <w:szCs w:val="19"/>
          <w:lang w:val="sk-SK"/>
        </w:rPr>
        <w:t xml:space="preserve">s </w:t>
      </w:r>
      <w:r w:rsidRPr="007629AA">
        <w:rPr>
          <w:sz w:val="19"/>
          <w:szCs w:val="19"/>
          <w:lang w:val="sk-SK"/>
        </w:rPr>
        <w:t xml:space="preserve">kapitolou 3.1. a absolvovali školenie pre odborných hodnotiteľov. </w:t>
      </w:r>
      <w:r w:rsidR="00CC4F23" w:rsidRPr="007629AA">
        <w:rPr>
          <w:sz w:val="19"/>
          <w:szCs w:val="19"/>
          <w:lang w:val="sk-SK"/>
        </w:rPr>
        <w:t>Odborní</w:t>
      </w:r>
      <w:r w:rsidR="00C215CC" w:rsidRPr="007629AA">
        <w:rPr>
          <w:sz w:val="19"/>
          <w:szCs w:val="19"/>
          <w:lang w:val="sk-SK"/>
        </w:rPr>
        <w:t xml:space="preserve"> hodnotitelia vykonávajú hodnotenie všetkých kritérií</w:t>
      </w:r>
      <w:r w:rsidR="00CC4F23" w:rsidRPr="007629AA">
        <w:rPr>
          <w:sz w:val="19"/>
          <w:szCs w:val="48"/>
          <w:lang w:val="sk-SK"/>
        </w:rPr>
        <w:t xml:space="preserve"> v súlade s kap. 3.3.1</w:t>
      </w:r>
      <w:r w:rsidR="00C215CC" w:rsidRPr="007629AA">
        <w:rPr>
          <w:sz w:val="19"/>
          <w:szCs w:val="48"/>
          <w:lang w:val="sk-SK"/>
        </w:rPr>
        <w:t xml:space="preserve"> a výsledkom </w:t>
      </w:r>
      <w:r w:rsidR="00CC4F23" w:rsidRPr="007629AA">
        <w:rPr>
          <w:sz w:val="19"/>
          <w:szCs w:val="48"/>
          <w:lang w:val="sk-SK"/>
        </w:rPr>
        <w:t xml:space="preserve">je </w:t>
      </w:r>
      <w:r w:rsidR="00DB748B">
        <w:rPr>
          <w:sz w:val="19"/>
          <w:szCs w:val="48"/>
          <w:lang w:val="sk-SK"/>
        </w:rPr>
        <w:t>vypracovaný</w:t>
      </w:r>
      <w:r w:rsidR="00DB748B" w:rsidRPr="007629AA">
        <w:rPr>
          <w:b/>
          <w:sz w:val="19"/>
          <w:szCs w:val="48"/>
          <w:lang w:val="sk-SK"/>
        </w:rPr>
        <w:t xml:space="preserve"> </w:t>
      </w:r>
      <w:r w:rsidR="00DB748B" w:rsidRPr="00E1623C">
        <w:rPr>
          <w:b/>
          <w:sz w:val="19"/>
          <w:szCs w:val="48"/>
          <w:lang w:val="sk-SK"/>
        </w:rPr>
        <w:t>spoločný</w:t>
      </w:r>
      <w:r w:rsidR="00DB748B" w:rsidRPr="0074091A">
        <w:rPr>
          <w:sz w:val="19"/>
          <w:szCs w:val="48"/>
          <w:lang w:val="sk-SK"/>
        </w:rPr>
        <w:t xml:space="preserve"> </w:t>
      </w:r>
      <w:r w:rsidR="001A4783" w:rsidRPr="007629AA">
        <w:rPr>
          <w:b/>
          <w:sz w:val="19"/>
          <w:szCs w:val="48"/>
          <w:lang w:val="sk-SK"/>
        </w:rPr>
        <w:t>H</w:t>
      </w:r>
      <w:r w:rsidR="00CC4F23" w:rsidRPr="007629AA">
        <w:rPr>
          <w:b/>
          <w:sz w:val="19"/>
          <w:szCs w:val="48"/>
          <w:lang w:val="sk-SK"/>
        </w:rPr>
        <w:t>odnotiac</w:t>
      </w:r>
      <w:r w:rsidR="00DB748B">
        <w:rPr>
          <w:b/>
          <w:sz w:val="19"/>
          <w:szCs w:val="48"/>
          <w:lang w:val="sk-SK"/>
        </w:rPr>
        <w:t>i</w:t>
      </w:r>
      <w:r w:rsidR="00CC4F23" w:rsidRPr="007629AA">
        <w:rPr>
          <w:b/>
          <w:sz w:val="19"/>
          <w:szCs w:val="48"/>
          <w:lang w:val="sk-SK"/>
        </w:rPr>
        <w:t xml:space="preserve"> hár</w:t>
      </w:r>
      <w:r w:rsidR="00DB748B">
        <w:rPr>
          <w:b/>
          <w:sz w:val="19"/>
          <w:szCs w:val="48"/>
          <w:lang w:val="sk-SK"/>
        </w:rPr>
        <w:t>o</w:t>
      </w:r>
      <w:r w:rsidR="00CC4F23" w:rsidRPr="007629AA">
        <w:rPr>
          <w:b/>
          <w:sz w:val="19"/>
          <w:szCs w:val="48"/>
          <w:lang w:val="sk-SK"/>
        </w:rPr>
        <w:t>k</w:t>
      </w:r>
      <w:r w:rsidR="001A4783" w:rsidRPr="007629AA">
        <w:rPr>
          <w:b/>
          <w:sz w:val="19"/>
          <w:szCs w:val="48"/>
          <w:lang w:val="sk-SK"/>
        </w:rPr>
        <w:t xml:space="preserve"> odborného hodnotenia ŽoNFP (spoločný HH)</w:t>
      </w:r>
      <w:r w:rsidR="00F321AD" w:rsidRPr="007629AA">
        <w:rPr>
          <w:sz w:val="19"/>
          <w:szCs w:val="48"/>
          <w:lang w:val="sk-SK"/>
        </w:rPr>
        <w:t xml:space="preserve">. </w:t>
      </w:r>
      <w:r w:rsidR="009923E2" w:rsidRPr="007629AA">
        <w:rPr>
          <w:sz w:val="19"/>
          <w:szCs w:val="48"/>
          <w:lang w:val="sk-SK"/>
        </w:rPr>
        <w:t>Spoločný</w:t>
      </w:r>
      <w:r w:rsidR="00660EAF">
        <w:rPr>
          <w:sz w:val="19"/>
          <w:szCs w:val="48"/>
          <w:lang w:val="sk-SK"/>
        </w:rPr>
        <w:t xml:space="preserve"> hodnotiaci hárok a individuálne </w:t>
      </w:r>
      <w:r w:rsidR="009923E2" w:rsidRPr="007629AA">
        <w:rPr>
          <w:sz w:val="19"/>
          <w:szCs w:val="48"/>
          <w:lang w:val="sk-SK"/>
        </w:rPr>
        <w:t>hodnotiac</w:t>
      </w:r>
      <w:r w:rsidR="00660EAF">
        <w:rPr>
          <w:sz w:val="19"/>
          <w:szCs w:val="48"/>
          <w:lang w:val="sk-SK"/>
        </w:rPr>
        <w:t>e</w:t>
      </w:r>
      <w:r w:rsidR="009923E2" w:rsidRPr="007629AA">
        <w:rPr>
          <w:sz w:val="19"/>
          <w:szCs w:val="48"/>
          <w:lang w:val="sk-SK"/>
        </w:rPr>
        <w:t xml:space="preserve"> hár</w:t>
      </w:r>
      <w:r w:rsidR="00660EAF">
        <w:rPr>
          <w:sz w:val="19"/>
          <w:szCs w:val="48"/>
          <w:lang w:val="sk-SK"/>
        </w:rPr>
        <w:t>ky</w:t>
      </w:r>
      <w:r w:rsidR="00AE4A33">
        <w:rPr>
          <w:sz w:val="19"/>
          <w:szCs w:val="48"/>
          <w:lang w:val="sk-SK"/>
        </w:rPr>
        <w:t xml:space="preserve"> </w:t>
      </w:r>
      <w:r w:rsidR="00660EAF">
        <w:rPr>
          <w:sz w:val="19"/>
          <w:szCs w:val="48"/>
          <w:lang w:val="sk-SK"/>
        </w:rPr>
        <w:t xml:space="preserve">sú </w:t>
      </w:r>
      <w:r w:rsidR="009923E2" w:rsidRPr="007629AA">
        <w:rPr>
          <w:sz w:val="19"/>
          <w:szCs w:val="48"/>
          <w:lang w:val="sk-SK"/>
        </w:rPr>
        <w:t>odovzdan</w:t>
      </w:r>
      <w:r w:rsidR="00660EAF">
        <w:rPr>
          <w:sz w:val="19"/>
          <w:szCs w:val="48"/>
          <w:lang w:val="sk-SK"/>
        </w:rPr>
        <w:t>é</w:t>
      </w:r>
      <w:r w:rsidR="009923E2" w:rsidRPr="007629AA">
        <w:rPr>
          <w:sz w:val="19"/>
          <w:szCs w:val="48"/>
          <w:lang w:val="sk-SK"/>
        </w:rPr>
        <w:t xml:space="preserve"> zástupcovi RO/SO</w:t>
      </w:r>
      <w:r w:rsidR="00C87F5A" w:rsidRPr="007629AA">
        <w:rPr>
          <w:sz w:val="19"/>
          <w:szCs w:val="48"/>
          <w:lang w:val="sk-SK"/>
        </w:rPr>
        <w:t>,</w:t>
      </w:r>
      <w:r w:rsidR="009923E2" w:rsidRPr="007629AA">
        <w:rPr>
          <w:sz w:val="19"/>
          <w:szCs w:val="48"/>
          <w:lang w:val="sk-SK"/>
        </w:rPr>
        <w:t xml:space="preserve"> </w:t>
      </w:r>
      <w:r w:rsidR="00CD2E63" w:rsidRPr="007629AA">
        <w:rPr>
          <w:sz w:val="19"/>
          <w:szCs w:val="48"/>
          <w:lang w:val="sk-SK"/>
        </w:rPr>
        <w:t xml:space="preserve">ktorý následne zabezpečí ďalší postup v zmysle interných procedúr (zadanie do ITMS 2014+, vydanie rozhodnutia k ŽoNFP a pod.). </w:t>
      </w:r>
      <w:r w:rsidR="00FC14CD" w:rsidRPr="007629AA">
        <w:rPr>
          <w:sz w:val="19"/>
          <w:szCs w:val="48"/>
          <w:lang w:val="sk-SK"/>
        </w:rPr>
        <w:t>V prípade nezhody sú uplatnené postupy uvedené v kap. 3.4.</w:t>
      </w:r>
    </w:p>
    <w:p w14:paraId="79CFC629" w14:textId="77777777" w:rsidR="000D1A1B" w:rsidRPr="007629AA" w:rsidRDefault="006F4FE1" w:rsidP="00C87F5A">
      <w:pPr>
        <w:pStyle w:val="Nadpis3"/>
        <w:rPr>
          <w:b w:val="0"/>
          <w:lang w:val="sk-SK"/>
        </w:rPr>
      </w:pPr>
      <w:bookmarkStart w:id="24" w:name="_Toc534277601"/>
      <w:r w:rsidRPr="007629AA">
        <w:rPr>
          <w:lang w:val="sk-SK"/>
        </w:rPr>
        <w:lastRenderedPageBreak/>
        <w:t>Odborné hodnotenie v rámci UMR (RO a SO KM)</w:t>
      </w:r>
      <w:bookmarkEnd w:id="24"/>
    </w:p>
    <w:p w14:paraId="32F206F6" w14:textId="77777777" w:rsidR="000D1A1B" w:rsidRPr="007629AA" w:rsidRDefault="006F4FE1" w:rsidP="00C87F5A">
      <w:pPr>
        <w:spacing w:before="120" w:after="120" w:line="288" w:lineRule="auto"/>
        <w:jc w:val="both"/>
        <w:rPr>
          <w:szCs w:val="48"/>
          <w:lang w:val="sk-SK"/>
        </w:rPr>
      </w:pPr>
      <w:r w:rsidRPr="007629AA">
        <w:rPr>
          <w:rFonts w:cs="Arial"/>
          <w:color w:val="000000"/>
          <w:szCs w:val="48"/>
          <w:lang w:val="sk-SK"/>
        </w:rPr>
        <w:t>V prípade ŽoNFP z územia Integrovanej územnej stratégie mestskej oblasti krajských miest</w:t>
      </w:r>
      <w:r w:rsidR="009923E2" w:rsidRPr="007629AA">
        <w:rPr>
          <w:rStyle w:val="Odkaznapoznmkupodiarou"/>
          <w:rFonts w:cs="Arial"/>
          <w:color w:val="000000"/>
          <w:szCs w:val="48"/>
          <w:lang w:val="sk-SK"/>
        </w:rPr>
        <w:footnoteReference w:id="18"/>
      </w:r>
      <w:r w:rsidRPr="007629AA">
        <w:rPr>
          <w:rFonts w:cs="Arial"/>
          <w:color w:val="000000"/>
          <w:szCs w:val="48"/>
          <w:lang w:val="sk-SK"/>
        </w:rPr>
        <w:t xml:space="preserve"> žiadateľ predkladá ŽoNFP </w:t>
      </w:r>
      <w:r w:rsidR="000E3392" w:rsidRPr="007629AA">
        <w:rPr>
          <w:rFonts w:cs="Arial"/>
          <w:color w:val="000000"/>
          <w:szCs w:val="48"/>
          <w:lang w:val="sk-SK"/>
        </w:rPr>
        <w:t xml:space="preserve">na </w:t>
      </w:r>
      <w:r w:rsidR="004F6D18" w:rsidRPr="007629AA">
        <w:rPr>
          <w:rFonts w:cs="Arial"/>
          <w:color w:val="000000"/>
          <w:szCs w:val="48"/>
          <w:lang w:val="sk-SK"/>
        </w:rPr>
        <w:t xml:space="preserve">adresu </w:t>
      </w:r>
      <w:r w:rsidR="000E3392" w:rsidRPr="007629AA">
        <w:rPr>
          <w:rFonts w:cs="Arial"/>
          <w:color w:val="000000"/>
          <w:szCs w:val="48"/>
          <w:lang w:val="sk-SK"/>
        </w:rPr>
        <w:t>RO</w:t>
      </w:r>
      <w:r w:rsidR="004F6D18" w:rsidRPr="007629AA">
        <w:rPr>
          <w:rFonts w:cs="Arial"/>
          <w:color w:val="000000"/>
          <w:szCs w:val="48"/>
          <w:lang w:val="sk-SK"/>
        </w:rPr>
        <w:t xml:space="preserve"> uvedenú vo výzve na predkladanie ŽoNFP</w:t>
      </w:r>
      <w:r w:rsidR="000E3392" w:rsidRPr="007629AA">
        <w:rPr>
          <w:rFonts w:cs="Arial"/>
          <w:color w:val="000000"/>
          <w:szCs w:val="48"/>
          <w:lang w:val="sk-SK"/>
        </w:rPr>
        <w:t xml:space="preserve">. </w:t>
      </w:r>
      <w:r w:rsidR="001E2D11" w:rsidRPr="007629AA">
        <w:rPr>
          <w:rFonts w:cs="Arial"/>
          <w:color w:val="000000"/>
          <w:szCs w:val="48"/>
          <w:lang w:val="sk-SK"/>
        </w:rPr>
        <w:t>Po ukončení administratívneho overenia je následný v</w:t>
      </w:r>
      <w:r w:rsidR="007F37B9" w:rsidRPr="007629AA">
        <w:rPr>
          <w:rFonts w:cs="Arial"/>
          <w:color w:val="000000"/>
          <w:szCs w:val="48"/>
          <w:lang w:val="sk-SK"/>
        </w:rPr>
        <w:t>ýkon odborného hodnotenia rozdelený do dvoch po sebe nasledujúcich častí</w:t>
      </w:r>
      <w:r w:rsidR="00A63FF0" w:rsidRPr="007629AA">
        <w:rPr>
          <w:rFonts w:cs="Arial"/>
          <w:color w:val="000000"/>
          <w:szCs w:val="48"/>
          <w:lang w:val="sk-SK"/>
        </w:rPr>
        <w:t>, pričom výkon oboch častí hodnotenia vykonávajú vždy min. dvaja odborní hodnotitelia.</w:t>
      </w:r>
    </w:p>
    <w:p w14:paraId="0A01CCC9" w14:textId="3BC7592D" w:rsidR="000D1A1B" w:rsidRPr="007629AA" w:rsidRDefault="006F4FE1" w:rsidP="004C3141">
      <w:pPr>
        <w:pStyle w:val="Odsekzoznamu"/>
        <w:numPr>
          <w:ilvl w:val="0"/>
          <w:numId w:val="17"/>
        </w:numPr>
        <w:spacing w:before="120" w:after="120" w:line="288" w:lineRule="auto"/>
        <w:ind w:left="567"/>
        <w:jc w:val="both"/>
        <w:rPr>
          <w:b/>
          <w:szCs w:val="48"/>
          <w:lang w:val="sk-SK"/>
        </w:rPr>
      </w:pPr>
      <w:r w:rsidRPr="007629AA">
        <w:rPr>
          <w:rFonts w:cs="Arial"/>
          <w:b/>
          <w:color w:val="000000"/>
          <w:szCs w:val="48"/>
          <w:lang w:val="sk-SK"/>
        </w:rPr>
        <w:t xml:space="preserve">Odborné hodnotenie vylučujúcich </w:t>
      </w:r>
      <w:r w:rsidR="00501BA8" w:rsidRPr="007629AA">
        <w:rPr>
          <w:rFonts w:cs="Arial"/>
          <w:b/>
          <w:color w:val="000000"/>
          <w:szCs w:val="48"/>
          <w:lang w:val="sk-SK"/>
        </w:rPr>
        <w:t xml:space="preserve">hodnotiacich </w:t>
      </w:r>
      <w:r w:rsidRPr="007629AA">
        <w:rPr>
          <w:rFonts w:cs="Arial"/>
          <w:b/>
          <w:color w:val="000000"/>
          <w:szCs w:val="48"/>
          <w:lang w:val="sk-SK"/>
        </w:rPr>
        <w:t>kritérií</w:t>
      </w:r>
      <w:r w:rsidR="007F37B9" w:rsidRPr="007629AA">
        <w:rPr>
          <w:rFonts w:cs="Arial"/>
          <w:b/>
          <w:color w:val="000000"/>
          <w:szCs w:val="48"/>
          <w:lang w:val="sk-SK"/>
        </w:rPr>
        <w:t xml:space="preserve">. </w:t>
      </w:r>
      <w:r w:rsidR="007F37B9" w:rsidRPr="007629AA">
        <w:rPr>
          <w:rFonts w:cs="Arial"/>
          <w:color w:val="000000"/>
          <w:szCs w:val="48"/>
          <w:lang w:val="sk-SK"/>
        </w:rPr>
        <w:t>Po ukončení administratívne</w:t>
      </w:r>
      <w:r w:rsidR="002B547B">
        <w:rPr>
          <w:rFonts w:cs="Arial"/>
          <w:color w:val="000000"/>
          <w:szCs w:val="48"/>
          <w:lang w:val="sk-SK"/>
        </w:rPr>
        <w:t>ho overovania</w:t>
      </w:r>
      <w:r w:rsidR="007F37B9" w:rsidRPr="007629AA">
        <w:rPr>
          <w:rFonts w:cs="Arial"/>
          <w:color w:val="000000"/>
          <w:szCs w:val="48"/>
          <w:lang w:val="sk-SK"/>
        </w:rPr>
        <w:t xml:space="preserve"> </w:t>
      </w:r>
      <w:r w:rsidR="00DF6C47" w:rsidRPr="007629AA">
        <w:rPr>
          <w:rFonts w:cs="Arial"/>
          <w:color w:val="000000"/>
          <w:szCs w:val="48"/>
          <w:lang w:val="sk-SK"/>
        </w:rPr>
        <w:t>pristúpi</w:t>
      </w:r>
      <w:r w:rsidR="007F37B9" w:rsidRPr="007629AA">
        <w:rPr>
          <w:rFonts w:cs="Arial"/>
          <w:color w:val="000000"/>
          <w:szCs w:val="48"/>
          <w:lang w:val="sk-SK"/>
        </w:rPr>
        <w:t xml:space="preserve"> RO k vyhodnoteniu prvej časti hodnotiaceho hárku v ktorom sú uvedené vylučujúce kritériá.</w:t>
      </w:r>
      <w:r w:rsidR="007F37B9" w:rsidRPr="007629AA">
        <w:rPr>
          <w:rFonts w:cs="Arial"/>
          <w:b/>
          <w:color w:val="000000"/>
          <w:szCs w:val="48"/>
          <w:lang w:val="sk-SK"/>
        </w:rPr>
        <w:t xml:space="preserve"> </w:t>
      </w:r>
      <w:r w:rsidR="007F37B9" w:rsidRPr="007629AA">
        <w:rPr>
          <w:rFonts w:cs="Arial"/>
          <w:color w:val="000000"/>
          <w:szCs w:val="48"/>
          <w:lang w:val="sk-SK"/>
        </w:rPr>
        <w:t xml:space="preserve">Výber </w:t>
      </w:r>
      <w:r w:rsidR="007F37B9" w:rsidRPr="007629AA">
        <w:rPr>
          <w:szCs w:val="48"/>
          <w:lang w:val="sk-SK"/>
        </w:rPr>
        <w:t xml:space="preserve">odborných hodnotiteľov </w:t>
      </w:r>
      <w:r w:rsidR="004F6D18" w:rsidRPr="007629AA">
        <w:rPr>
          <w:szCs w:val="48"/>
          <w:lang w:val="sk-SK"/>
        </w:rPr>
        <w:t>k</w:t>
      </w:r>
      <w:r w:rsidR="001E2D11" w:rsidRPr="007629AA">
        <w:rPr>
          <w:szCs w:val="48"/>
          <w:lang w:val="sk-SK"/>
        </w:rPr>
        <w:t xml:space="preserve"> </w:t>
      </w:r>
      <w:r w:rsidR="007F37B9" w:rsidRPr="007629AA">
        <w:rPr>
          <w:szCs w:val="48"/>
          <w:lang w:val="sk-SK"/>
        </w:rPr>
        <w:t xml:space="preserve">ŽoNFP </w:t>
      </w:r>
      <w:r w:rsidR="001E2D11" w:rsidRPr="007629AA">
        <w:rPr>
          <w:szCs w:val="48"/>
          <w:lang w:val="sk-SK"/>
        </w:rPr>
        <w:t>vykoná</w:t>
      </w:r>
      <w:r w:rsidR="004F6D18" w:rsidRPr="007629AA">
        <w:rPr>
          <w:szCs w:val="48"/>
          <w:lang w:val="sk-SK"/>
        </w:rPr>
        <w:t>va</w:t>
      </w:r>
      <w:r w:rsidR="007F37B9" w:rsidRPr="007629AA">
        <w:rPr>
          <w:szCs w:val="48"/>
          <w:lang w:val="sk-SK"/>
        </w:rPr>
        <w:t xml:space="preserve"> </w:t>
      </w:r>
      <w:r w:rsidR="007F37B9" w:rsidRPr="006A2EDC">
        <w:rPr>
          <w:szCs w:val="48"/>
          <w:lang w:val="sk-SK"/>
        </w:rPr>
        <w:t>RO</w:t>
      </w:r>
      <w:r w:rsidR="001E2D11" w:rsidRPr="007629AA">
        <w:rPr>
          <w:szCs w:val="48"/>
          <w:lang w:val="sk-SK"/>
        </w:rPr>
        <w:t xml:space="preserve">. Výsledkom hodnotenia je vypracovaný </w:t>
      </w:r>
      <w:r w:rsidR="001A4783" w:rsidRPr="007629AA">
        <w:rPr>
          <w:b/>
          <w:szCs w:val="48"/>
          <w:lang w:val="sk-SK"/>
        </w:rPr>
        <w:t>s</w:t>
      </w:r>
      <w:r w:rsidR="001E2D11" w:rsidRPr="007629AA">
        <w:rPr>
          <w:b/>
          <w:szCs w:val="48"/>
          <w:lang w:val="sk-SK"/>
        </w:rPr>
        <w:t xml:space="preserve">poločný </w:t>
      </w:r>
      <w:r w:rsidR="00DB748B">
        <w:rPr>
          <w:b/>
          <w:szCs w:val="48"/>
          <w:lang w:val="sk-SK"/>
        </w:rPr>
        <w:t>H</w:t>
      </w:r>
      <w:r w:rsidR="001E2D11" w:rsidRPr="007629AA">
        <w:rPr>
          <w:b/>
          <w:szCs w:val="48"/>
          <w:lang w:val="sk-SK"/>
        </w:rPr>
        <w:t>odnotiaci hárok</w:t>
      </w:r>
      <w:r w:rsidR="00D53CF4" w:rsidRPr="007629AA">
        <w:rPr>
          <w:b/>
          <w:szCs w:val="48"/>
          <w:lang w:val="sk-SK"/>
        </w:rPr>
        <w:t xml:space="preserve"> </w:t>
      </w:r>
      <w:r w:rsidR="00323A1C" w:rsidRPr="007629AA">
        <w:rPr>
          <w:b/>
          <w:szCs w:val="48"/>
          <w:lang w:val="sk-SK"/>
        </w:rPr>
        <w:t>za časť</w:t>
      </w:r>
      <w:r w:rsidR="00D53CF4" w:rsidRPr="007629AA">
        <w:rPr>
          <w:b/>
          <w:szCs w:val="48"/>
          <w:lang w:val="sk-SK"/>
        </w:rPr>
        <w:t xml:space="preserve"> hodnoteni</w:t>
      </w:r>
      <w:r w:rsidR="00323A1C" w:rsidRPr="007629AA">
        <w:rPr>
          <w:b/>
          <w:szCs w:val="48"/>
          <w:lang w:val="sk-SK"/>
        </w:rPr>
        <w:t>a</w:t>
      </w:r>
      <w:r w:rsidR="00D53CF4" w:rsidRPr="007629AA">
        <w:rPr>
          <w:b/>
          <w:szCs w:val="48"/>
          <w:lang w:val="sk-SK"/>
        </w:rPr>
        <w:t xml:space="preserve"> vylučujúcich kritérií</w:t>
      </w:r>
      <w:r w:rsidR="00303123">
        <w:rPr>
          <w:rStyle w:val="Odkaznapoznmkupodiarou"/>
          <w:b/>
          <w:szCs w:val="48"/>
          <w:lang w:val="sk-SK"/>
        </w:rPr>
        <w:footnoteReference w:id="19"/>
      </w:r>
      <w:r w:rsidR="00D53CF4" w:rsidRPr="007629AA">
        <w:rPr>
          <w:szCs w:val="48"/>
          <w:lang w:val="sk-SK"/>
        </w:rPr>
        <w:t>.</w:t>
      </w:r>
      <w:r w:rsidR="00E803CB" w:rsidRPr="007629AA">
        <w:rPr>
          <w:szCs w:val="48"/>
          <w:lang w:val="sk-SK"/>
        </w:rPr>
        <w:t xml:space="preserve"> </w:t>
      </w:r>
      <w:r w:rsidR="006E1653" w:rsidRPr="007629AA">
        <w:rPr>
          <w:rFonts w:cs="Arial"/>
          <w:color w:val="000000"/>
          <w:szCs w:val="48"/>
          <w:lang w:val="sk-SK"/>
        </w:rPr>
        <w:t xml:space="preserve">V prípade nezhody sú uplatnené postupy uvedené v kap. 3.4. </w:t>
      </w:r>
      <w:r w:rsidR="00E803CB" w:rsidRPr="007629AA">
        <w:rPr>
          <w:szCs w:val="48"/>
          <w:lang w:val="sk-SK"/>
        </w:rPr>
        <w:t>Správnosť vyplnenia hodnotiaceho hárku overuje poverený zamestnanec RO.</w:t>
      </w:r>
      <w:r w:rsidR="00D53CF4" w:rsidRPr="007629AA">
        <w:rPr>
          <w:szCs w:val="48"/>
          <w:lang w:val="sk-SK"/>
        </w:rPr>
        <w:t xml:space="preserve"> V prípade ak boli splnené všetky vylučujúce kritériá</w:t>
      </w:r>
      <w:r w:rsidR="00310832" w:rsidRPr="007629AA">
        <w:rPr>
          <w:szCs w:val="48"/>
          <w:lang w:val="sk-SK"/>
        </w:rPr>
        <w:t>,</w:t>
      </w:r>
      <w:r w:rsidR="00D53CF4" w:rsidRPr="007629AA">
        <w:rPr>
          <w:szCs w:val="48"/>
          <w:lang w:val="sk-SK"/>
        </w:rPr>
        <w:t xml:space="preserve"> je ŽoNFP</w:t>
      </w:r>
      <w:r w:rsidR="00C32E03" w:rsidRPr="007629AA">
        <w:rPr>
          <w:szCs w:val="48"/>
          <w:lang w:val="sk-SK"/>
        </w:rPr>
        <w:t xml:space="preserve"> následne postúpená</w:t>
      </w:r>
      <w:r w:rsidR="00D53CF4" w:rsidRPr="007629AA">
        <w:rPr>
          <w:szCs w:val="48"/>
          <w:lang w:val="sk-SK"/>
        </w:rPr>
        <w:t xml:space="preserve"> na SO (KM) do ďalšej časti odborného hodnotenia</w:t>
      </w:r>
      <w:r w:rsidR="00310832" w:rsidRPr="007629AA">
        <w:rPr>
          <w:szCs w:val="48"/>
          <w:lang w:val="sk-SK"/>
        </w:rPr>
        <w:t xml:space="preserve"> (odborné hodnotenie bodových </w:t>
      </w:r>
      <w:r w:rsidR="004F6D18" w:rsidRPr="007629AA">
        <w:rPr>
          <w:szCs w:val="48"/>
          <w:lang w:val="sk-SK"/>
        </w:rPr>
        <w:t>hodnotiacich kritérií</w:t>
      </w:r>
      <w:r w:rsidR="00310832" w:rsidRPr="007629AA">
        <w:rPr>
          <w:szCs w:val="48"/>
          <w:lang w:val="sk-SK"/>
        </w:rPr>
        <w:t>)</w:t>
      </w:r>
      <w:r w:rsidR="00D53CF4" w:rsidRPr="007629AA">
        <w:rPr>
          <w:szCs w:val="48"/>
          <w:lang w:val="sk-SK"/>
        </w:rPr>
        <w:t xml:space="preserve">. </w:t>
      </w:r>
      <w:r w:rsidR="00C32E03" w:rsidRPr="007629AA">
        <w:rPr>
          <w:szCs w:val="48"/>
          <w:lang w:val="sk-SK"/>
        </w:rPr>
        <w:t xml:space="preserve">Ak na základe výsledku hodnotenia ŽoNFP nesplnila niektoré z vylučujúcich kritérií, ŽoNFP nepostúpi na ďalšie </w:t>
      </w:r>
      <w:r w:rsidR="00501BA8" w:rsidRPr="007629AA">
        <w:rPr>
          <w:szCs w:val="48"/>
          <w:lang w:val="sk-SK"/>
        </w:rPr>
        <w:t>bodov</w:t>
      </w:r>
      <w:r w:rsidR="006F10A1">
        <w:rPr>
          <w:szCs w:val="48"/>
          <w:lang w:val="sk-SK"/>
        </w:rPr>
        <w:t>an</w:t>
      </w:r>
      <w:r w:rsidR="00501BA8" w:rsidRPr="007629AA">
        <w:rPr>
          <w:szCs w:val="48"/>
          <w:lang w:val="sk-SK"/>
        </w:rPr>
        <w:t xml:space="preserve">é </w:t>
      </w:r>
      <w:r w:rsidR="00C32E03" w:rsidRPr="007629AA">
        <w:rPr>
          <w:szCs w:val="48"/>
          <w:lang w:val="sk-SK"/>
        </w:rPr>
        <w:t xml:space="preserve">odborné hodnotenie a RO ukončí konanie o žiadosti vydaním rozhodnutia </w:t>
      </w:r>
      <w:r w:rsidR="00501BA8" w:rsidRPr="007629AA">
        <w:rPr>
          <w:szCs w:val="48"/>
          <w:lang w:val="sk-SK"/>
        </w:rPr>
        <w:t>o neschválení</w:t>
      </w:r>
      <w:r w:rsidR="00C32E03" w:rsidRPr="007629AA">
        <w:rPr>
          <w:szCs w:val="48"/>
          <w:lang w:val="sk-SK"/>
        </w:rPr>
        <w:t> ŽoNFP.</w:t>
      </w:r>
      <w:r w:rsidR="00BE5384" w:rsidRPr="007629AA">
        <w:rPr>
          <w:szCs w:val="48"/>
          <w:lang w:val="sk-SK"/>
        </w:rPr>
        <w:t xml:space="preserve"> RO následne </w:t>
      </w:r>
      <w:r w:rsidR="001A4783" w:rsidRPr="007629AA">
        <w:rPr>
          <w:szCs w:val="48"/>
          <w:lang w:val="sk-SK"/>
        </w:rPr>
        <w:t xml:space="preserve">informuje SO o danom stave. </w:t>
      </w:r>
    </w:p>
    <w:p w14:paraId="0219DE17" w14:textId="77777777" w:rsidR="000D1A1B" w:rsidRPr="007629AA" w:rsidRDefault="000D1A1B" w:rsidP="003A0558">
      <w:pPr>
        <w:pStyle w:val="Odsekzoznamu"/>
        <w:spacing w:before="120" w:after="120" w:line="288" w:lineRule="auto"/>
        <w:jc w:val="both"/>
        <w:rPr>
          <w:b/>
          <w:szCs w:val="48"/>
          <w:lang w:val="sk-SK"/>
        </w:rPr>
      </w:pPr>
    </w:p>
    <w:p w14:paraId="3569CC22" w14:textId="778AB95A" w:rsidR="000D1A1B" w:rsidRPr="00871389" w:rsidRDefault="007F37B9" w:rsidP="004C3141">
      <w:pPr>
        <w:pStyle w:val="Odsekzoznamu"/>
        <w:numPr>
          <w:ilvl w:val="0"/>
          <w:numId w:val="17"/>
        </w:numPr>
        <w:spacing w:before="120" w:after="120" w:line="288" w:lineRule="auto"/>
        <w:ind w:left="567"/>
        <w:jc w:val="both"/>
        <w:rPr>
          <w:b/>
          <w:szCs w:val="48"/>
          <w:lang w:val="sk-SK"/>
        </w:rPr>
      </w:pPr>
      <w:r w:rsidRPr="007629AA">
        <w:rPr>
          <w:rFonts w:cs="Arial"/>
          <w:b/>
          <w:color w:val="000000"/>
          <w:szCs w:val="48"/>
          <w:lang w:val="sk-SK"/>
        </w:rPr>
        <w:t xml:space="preserve">Odborné hodnotenie bodových </w:t>
      </w:r>
      <w:r w:rsidR="00501BA8" w:rsidRPr="007629AA">
        <w:rPr>
          <w:rFonts w:cs="Arial"/>
          <w:b/>
          <w:color w:val="000000"/>
          <w:szCs w:val="48"/>
          <w:lang w:val="sk-SK"/>
        </w:rPr>
        <w:t xml:space="preserve">hodnotiacich </w:t>
      </w:r>
      <w:r w:rsidRPr="007629AA">
        <w:rPr>
          <w:rFonts w:cs="Arial"/>
          <w:b/>
          <w:color w:val="000000"/>
          <w:szCs w:val="48"/>
          <w:lang w:val="sk-SK"/>
        </w:rPr>
        <w:t>kritérií.</w:t>
      </w:r>
      <w:r w:rsidR="00C32E03" w:rsidRPr="007629AA">
        <w:rPr>
          <w:rFonts w:cs="Arial"/>
          <w:b/>
          <w:color w:val="000000"/>
          <w:szCs w:val="48"/>
          <w:lang w:val="sk-SK"/>
        </w:rPr>
        <w:t xml:space="preserve"> </w:t>
      </w:r>
      <w:r w:rsidR="006F4FE1" w:rsidRPr="007629AA">
        <w:rPr>
          <w:rFonts w:cs="Arial"/>
          <w:color w:val="000000"/>
          <w:szCs w:val="48"/>
          <w:lang w:val="sk-SK"/>
        </w:rPr>
        <w:t>ŽoNFP</w:t>
      </w:r>
      <w:r w:rsidR="00C32E03" w:rsidRPr="007629AA">
        <w:rPr>
          <w:rFonts w:cs="Arial"/>
          <w:color w:val="000000"/>
          <w:szCs w:val="48"/>
          <w:lang w:val="sk-SK"/>
        </w:rPr>
        <w:t xml:space="preserve">, ktoré splnili všetky vylučujúce kritériá </w:t>
      </w:r>
      <w:r w:rsidR="00537B26" w:rsidRPr="007629AA">
        <w:rPr>
          <w:rFonts w:cs="Arial"/>
          <w:color w:val="000000"/>
          <w:szCs w:val="48"/>
          <w:lang w:val="sk-SK"/>
        </w:rPr>
        <w:t xml:space="preserve">postúpi </w:t>
      </w:r>
      <w:r w:rsidR="00C32E03" w:rsidRPr="007629AA">
        <w:rPr>
          <w:rFonts w:cs="Arial"/>
          <w:color w:val="000000"/>
          <w:szCs w:val="48"/>
          <w:lang w:val="sk-SK"/>
        </w:rPr>
        <w:t>RO</w:t>
      </w:r>
      <w:r w:rsidR="00537B26" w:rsidRPr="007629AA">
        <w:rPr>
          <w:rFonts w:cs="Arial"/>
          <w:color w:val="000000"/>
          <w:szCs w:val="48"/>
          <w:lang w:val="sk-SK"/>
        </w:rPr>
        <w:t xml:space="preserve"> spolu s vyplneným hodnotiacim hárkom týkajúcim sa vylučujúcich hodnotiacich kritérií </w:t>
      </w:r>
      <w:r w:rsidR="00C32E03" w:rsidRPr="007629AA">
        <w:rPr>
          <w:rFonts w:cs="Arial"/>
          <w:color w:val="000000"/>
          <w:szCs w:val="48"/>
          <w:lang w:val="sk-SK"/>
        </w:rPr>
        <w:t xml:space="preserve">na ďalší výkon </w:t>
      </w:r>
      <w:r w:rsidR="00501BA8" w:rsidRPr="007629AA">
        <w:rPr>
          <w:rFonts w:cs="Arial"/>
          <w:color w:val="000000"/>
          <w:szCs w:val="48"/>
          <w:lang w:val="sk-SK"/>
        </w:rPr>
        <w:t xml:space="preserve">odborného </w:t>
      </w:r>
      <w:r w:rsidR="00C32E03" w:rsidRPr="007629AA">
        <w:rPr>
          <w:rFonts w:cs="Arial"/>
          <w:color w:val="000000"/>
          <w:szCs w:val="48"/>
          <w:lang w:val="sk-SK"/>
        </w:rPr>
        <w:t>hodnotenia bodových kritérií SO</w:t>
      </w:r>
      <w:r w:rsidR="00BE5384" w:rsidRPr="007629AA">
        <w:rPr>
          <w:rFonts w:cs="Arial"/>
          <w:color w:val="000000"/>
          <w:szCs w:val="48"/>
          <w:lang w:val="sk-SK"/>
        </w:rPr>
        <w:t xml:space="preserve"> (KM)</w:t>
      </w:r>
      <w:r w:rsidR="00C32E03" w:rsidRPr="007629AA">
        <w:rPr>
          <w:rFonts w:cs="Arial"/>
          <w:color w:val="000000"/>
          <w:szCs w:val="48"/>
          <w:lang w:val="sk-SK"/>
        </w:rPr>
        <w:t xml:space="preserve">. Výber odborných hodnotiteľov </w:t>
      </w:r>
      <w:r w:rsidR="004633D0">
        <w:rPr>
          <w:rFonts w:cs="Arial"/>
          <w:color w:val="000000"/>
          <w:szCs w:val="48"/>
          <w:lang w:val="sk-SK"/>
        </w:rPr>
        <w:t xml:space="preserve">k ŽoNFP </w:t>
      </w:r>
      <w:r w:rsidR="00BE5384" w:rsidRPr="007629AA">
        <w:rPr>
          <w:rFonts w:cs="Arial"/>
          <w:color w:val="000000"/>
          <w:szCs w:val="48"/>
          <w:lang w:val="sk-SK"/>
        </w:rPr>
        <w:t xml:space="preserve">pre hodnotenie </w:t>
      </w:r>
      <w:r w:rsidR="006E1653" w:rsidRPr="007629AA">
        <w:rPr>
          <w:rFonts w:cs="Arial"/>
          <w:color w:val="000000"/>
          <w:szCs w:val="48"/>
          <w:lang w:val="sk-SK"/>
        </w:rPr>
        <w:t>bodových</w:t>
      </w:r>
      <w:r w:rsidR="00BE5384" w:rsidRPr="007629AA">
        <w:rPr>
          <w:rFonts w:cs="Arial"/>
          <w:color w:val="000000"/>
          <w:szCs w:val="48"/>
          <w:lang w:val="sk-SK"/>
        </w:rPr>
        <w:t xml:space="preserve"> </w:t>
      </w:r>
      <w:r w:rsidR="00501BA8" w:rsidRPr="007629AA">
        <w:rPr>
          <w:rFonts w:cs="Arial"/>
          <w:color w:val="000000"/>
          <w:szCs w:val="48"/>
          <w:lang w:val="sk-SK"/>
        </w:rPr>
        <w:t xml:space="preserve">hodnotiacich </w:t>
      </w:r>
      <w:r w:rsidR="00BE5384" w:rsidRPr="007629AA">
        <w:rPr>
          <w:rFonts w:cs="Arial"/>
          <w:color w:val="000000"/>
          <w:szCs w:val="48"/>
          <w:lang w:val="sk-SK"/>
        </w:rPr>
        <w:t xml:space="preserve">kritérií </w:t>
      </w:r>
      <w:r w:rsidR="0014438E">
        <w:rPr>
          <w:rFonts w:cs="Arial"/>
          <w:color w:val="000000"/>
          <w:szCs w:val="48"/>
          <w:lang w:val="sk-SK"/>
        </w:rPr>
        <w:t xml:space="preserve">sa </w:t>
      </w:r>
      <w:r w:rsidR="00BE5384" w:rsidRPr="007629AA">
        <w:rPr>
          <w:rFonts w:cs="Arial"/>
          <w:color w:val="000000"/>
          <w:szCs w:val="48"/>
          <w:lang w:val="sk-SK"/>
        </w:rPr>
        <w:t xml:space="preserve">vykoná </w:t>
      </w:r>
      <w:r w:rsidR="00094B7F">
        <w:rPr>
          <w:rFonts w:cs="Arial"/>
          <w:color w:val="000000"/>
          <w:szCs w:val="48"/>
          <w:lang w:val="sk-SK"/>
        </w:rPr>
        <w:t>postupom podľa kap. 3.1.1</w:t>
      </w:r>
      <w:r w:rsidR="00094B7F" w:rsidRPr="007629AA">
        <w:rPr>
          <w:rFonts w:cs="Arial"/>
          <w:color w:val="000000"/>
          <w:szCs w:val="48"/>
          <w:lang w:val="sk-SK"/>
        </w:rPr>
        <w:t>.</w:t>
      </w:r>
      <w:r w:rsidR="00DA76F7">
        <w:rPr>
          <w:rFonts w:cs="Arial"/>
          <w:color w:val="000000"/>
          <w:szCs w:val="48"/>
          <w:lang w:val="sk-SK"/>
        </w:rPr>
        <w:t xml:space="preserve"> </w:t>
      </w:r>
      <w:r w:rsidR="00BE5384" w:rsidRPr="007629AA">
        <w:rPr>
          <w:rFonts w:cs="Arial"/>
          <w:color w:val="000000"/>
          <w:szCs w:val="48"/>
          <w:lang w:val="sk-SK"/>
        </w:rPr>
        <w:t>Proces h</w:t>
      </w:r>
      <w:r w:rsidR="00E803CB" w:rsidRPr="007629AA">
        <w:rPr>
          <w:rFonts w:cs="Arial"/>
          <w:color w:val="000000"/>
          <w:szCs w:val="48"/>
          <w:lang w:val="sk-SK"/>
        </w:rPr>
        <w:t>odnotenia</w:t>
      </w:r>
      <w:r w:rsidR="00BE5384" w:rsidRPr="007629AA">
        <w:rPr>
          <w:rFonts w:cs="Arial"/>
          <w:color w:val="000000"/>
          <w:szCs w:val="48"/>
          <w:lang w:val="sk-SK"/>
        </w:rPr>
        <w:t xml:space="preserve"> pokračuje v zmysle zásad uvedených v kap. 3.3.1. </w:t>
      </w:r>
      <w:r w:rsidR="001A4783" w:rsidRPr="007629AA">
        <w:rPr>
          <w:szCs w:val="48"/>
          <w:lang w:val="sk-SK"/>
        </w:rPr>
        <w:t xml:space="preserve">Výsledkom hodnotenia je vypracovaný </w:t>
      </w:r>
      <w:r w:rsidR="001A4783" w:rsidRPr="007629AA">
        <w:rPr>
          <w:b/>
          <w:szCs w:val="48"/>
          <w:lang w:val="sk-SK"/>
        </w:rPr>
        <w:t>spoločný hodnotiaci hárok za časť hodnotenia bodových kritérií</w:t>
      </w:r>
      <w:r w:rsidR="00303123">
        <w:rPr>
          <w:rStyle w:val="Odkaznapoznmkupodiarou"/>
          <w:b/>
          <w:szCs w:val="48"/>
          <w:lang w:val="sk-SK"/>
        </w:rPr>
        <w:footnoteReference w:id="20"/>
      </w:r>
      <w:r w:rsidR="001A4783" w:rsidRPr="007629AA">
        <w:rPr>
          <w:szCs w:val="48"/>
          <w:lang w:val="sk-SK"/>
        </w:rPr>
        <w:t xml:space="preserve">. </w:t>
      </w:r>
      <w:r w:rsidR="00FE769A" w:rsidRPr="007629AA">
        <w:rPr>
          <w:rFonts w:cs="Arial"/>
          <w:color w:val="000000"/>
          <w:szCs w:val="48"/>
          <w:lang w:val="sk-SK"/>
        </w:rPr>
        <w:t>V prípade nezhody sú uplatnené postupy uvedené v kap. 3.4.</w:t>
      </w:r>
      <w:r w:rsidR="00E803CB" w:rsidRPr="007629AA">
        <w:rPr>
          <w:rFonts w:cs="Arial"/>
          <w:color w:val="000000"/>
          <w:szCs w:val="48"/>
          <w:lang w:val="sk-SK"/>
        </w:rPr>
        <w:t xml:space="preserve"> Vyplnený </w:t>
      </w:r>
      <w:r w:rsidR="001A4783" w:rsidRPr="007629AA">
        <w:rPr>
          <w:szCs w:val="48"/>
          <w:lang w:val="sk-SK"/>
        </w:rPr>
        <w:t xml:space="preserve">Hodnotiaci hárok </w:t>
      </w:r>
      <w:r w:rsidR="00067E73">
        <w:rPr>
          <w:rFonts w:cs="Arial"/>
          <w:color w:val="000000"/>
          <w:szCs w:val="48"/>
          <w:lang w:val="sk-SK"/>
        </w:rPr>
        <w:t>za časť hodnotenia bodových kritérií</w:t>
      </w:r>
      <w:r w:rsidR="0079328D" w:rsidRPr="007629AA">
        <w:rPr>
          <w:rFonts w:cs="Arial"/>
          <w:color w:val="000000"/>
          <w:szCs w:val="48"/>
          <w:lang w:val="sk-SK"/>
        </w:rPr>
        <w:t xml:space="preserve"> následne skontroluje poverený zamestnanec SO a zabezpečí ďalší postup v zmysle interných procedúr SO.</w:t>
      </w:r>
      <w:r w:rsidR="00E74980">
        <w:rPr>
          <w:rFonts w:cs="Arial"/>
          <w:color w:val="000000"/>
          <w:szCs w:val="48"/>
          <w:lang w:val="sk-SK"/>
        </w:rPr>
        <w:t xml:space="preserve"> SO (KM) je oprávnený požiadať o výkon odborného hodnotenia ŽoNFP za časť bodov</w:t>
      </w:r>
      <w:r w:rsidR="006F10A1">
        <w:rPr>
          <w:rFonts w:cs="Arial"/>
          <w:color w:val="000000"/>
          <w:szCs w:val="48"/>
          <w:lang w:val="sk-SK"/>
        </w:rPr>
        <w:t>an</w:t>
      </w:r>
      <w:r w:rsidR="00E74980">
        <w:rPr>
          <w:rFonts w:cs="Arial"/>
          <w:color w:val="000000"/>
          <w:szCs w:val="48"/>
          <w:lang w:val="sk-SK"/>
        </w:rPr>
        <w:t>é kritéria v sídle RO. Po kladnom posúdení predmetnej žiadosti RO informuje SO</w:t>
      </w:r>
      <w:r w:rsidR="00AC2486">
        <w:rPr>
          <w:rFonts w:cs="Arial"/>
          <w:color w:val="000000"/>
          <w:szCs w:val="48"/>
          <w:lang w:val="sk-SK"/>
        </w:rPr>
        <w:t xml:space="preserve"> (KM)</w:t>
      </w:r>
      <w:r w:rsidR="00E74980">
        <w:rPr>
          <w:rFonts w:cs="Arial"/>
          <w:color w:val="000000"/>
          <w:szCs w:val="48"/>
          <w:lang w:val="sk-SK"/>
        </w:rPr>
        <w:t xml:space="preserve"> o termíne a mieste vykonania odborného hodnotenia ŽoNFP za časť bodovaných kritérií. Zároveň RO informuje </w:t>
      </w:r>
      <w:r w:rsidR="00AC2486">
        <w:rPr>
          <w:rFonts w:cs="Arial"/>
          <w:color w:val="000000"/>
          <w:szCs w:val="48"/>
          <w:lang w:val="sk-SK"/>
        </w:rPr>
        <w:t xml:space="preserve">aj </w:t>
      </w:r>
      <w:r w:rsidR="00E74980">
        <w:rPr>
          <w:rFonts w:cs="Arial"/>
          <w:color w:val="000000"/>
          <w:szCs w:val="48"/>
          <w:lang w:val="sk-SK"/>
        </w:rPr>
        <w:t>odborných hodnotiteľov o zmene termínu a miesta výkonu odborného hodnotenia ŽoNFP za časť bodované kritéria</w:t>
      </w:r>
      <w:r w:rsidR="00D67938">
        <w:rPr>
          <w:rFonts w:cs="Arial"/>
          <w:color w:val="000000"/>
          <w:szCs w:val="48"/>
          <w:lang w:val="sk-SK"/>
        </w:rPr>
        <w:t>. Odborné hodnotenie sa vykonáva za účasti z</w:t>
      </w:r>
      <w:r w:rsidR="00E74980">
        <w:rPr>
          <w:rFonts w:cs="Arial"/>
          <w:color w:val="000000"/>
          <w:szCs w:val="48"/>
          <w:lang w:val="sk-SK"/>
        </w:rPr>
        <w:t>ástupcov SO (KM).</w:t>
      </w:r>
      <w:r w:rsidR="00AC2486" w:rsidRPr="00AC2486">
        <w:rPr>
          <w:szCs w:val="48"/>
          <w:lang w:val="sk-SK"/>
        </w:rPr>
        <w:t xml:space="preserve"> </w:t>
      </w:r>
      <w:r w:rsidR="00AC2486" w:rsidRPr="00871389">
        <w:rPr>
          <w:szCs w:val="48"/>
          <w:lang w:val="sk-SK"/>
        </w:rPr>
        <w:t>Správnosť vyplnenia hodnotiaceho hárku overuje poverený zamestnanec SO</w:t>
      </w:r>
      <w:r w:rsidR="00871389" w:rsidRPr="00871389">
        <w:rPr>
          <w:szCs w:val="48"/>
          <w:lang w:val="sk-SK"/>
        </w:rPr>
        <w:t xml:space="preserve"> (KM)</w:t>
      </w:r>
      <w:r w:rsidR="00AC2486" w:rsidRPr="00871389">
        <w:rPr>
          <w:szCs w:val="48"/>
          <w:lang w:val="sk-SK"/>
        </w:rPr>
        <w:t>.</w:t>
      </w:r>
      <w:r w:rsidR="00E74980" w:rsidRPr="00871389">
        <w:rPr>
          <w:rFonts w:cs="Arial"/>
          <w:color w:val="000000"/>
          <w:szCs w:val="48"/>
          <w:lang w:val="sk-SK"/>
        </w:rPr>
        <w:t xml:space="preserve">  </w:t>
      </w:r>
    </w:p>
    <w:p w14:paraId="36C8FB89" w14:textId="77777777" w:rsidR="003000C5" w:rsidRPr="007629AA" w:rsidRDefault="003000C5" w:rsidP="00C44569">
      <w:pPr>
        <w:pStyle w:val="Odsekzoznamu"/>
        <w:rPr>
          <w:b/>
          <w:szCs w:val="48"/>
          <w:lang w:val="sk-SK"/>
        </w:rPr>
      </w:pPr>
    </w:p>
    <w:p w14:paraId="15AF57DF" w14:textId="77777777" w:rsidR="006431BC" w:rsidRPr="007629AA" w:rsidRDefault="006431BC" w:rsidP="0089453F">
      <w:pPr>
        <w:pStyle w:val="Nadpis2"/>
        <w:spacing w:before="120" w:after="120" w:line="288" w:lineRule="auto"/>
        <w:jc w:val="both"/>
        <w:rPr>
          <w:lang w:val="sk-SK"/>
        </w:rPr>
      </w:pPr>
      <w:bookmarkStart w:id="25" w:name="_Toc467685819"/>
      <w:bookmarkStart w:id="26" w:name="_Toc467685820"/>
      <w:bookmarkStart w:id="27" w:name="_Toc534277602"/>
      <w:bookmarkEnd w:id="25"/>
      <w:bookmarkEnd w:id="26"/>
      <w:r w:rsidRPr="007629AA">
        <w:rPr>
          <w:lang w:val="sk-SK"/>
        </w:rPr>
        <w:t>Postupy uplatňované v prípadoch nezhody odborných hodnotiteľov</w:t>
      </w:r>
      <w:bookmarkEnd w:id="27"/>
    </w:p>
    <w:p w14:paraId="02CAC482" w14:textId="61966810" w:rsidR="0055738C" w:rsidRPr="007629AA" w:rsidRDefault="00933101" w:rsidP="0089453F">
      <w:pPr>
        <w:pStyle w:val="Default"/>
        <w:spacing w:before="120" w:after="120" w:line="288" w:lineRule="auto"/>
        <w:jc w:val="both"/>
        <w:rPr>
          <w:sz w:val="19"/>
          <w:szCs w:val="48"/>
          <w:lang w:val="sk-SK"/>
        </w:rPr>
      </w:pPr>
      <w:r w:rsidRPr="007629AA">
        <w:rPr>
          <w:sz w:val="19"/>
          <w:szCs w:val="48"/>
          <w:lang w:val="sk-SK"/>
        </w:rPr>
        <w:t xml:space="preserve">Ak počas </w:t>
      </w:r>
      <w:r w:rsidR="00F321AD" w:rsidRPr="007629AA">
        <w:rPr>
          <w:sz w:val="19"/>
          <w:szCs w:val="48"/>
          <w:lang w:val="sk-SK"/>
        </w:rPr>
        <w:t>procesu odborného hodnotenia</w:t>
      </w:r>
      <w:r w:rsidRPr="007629AA">
        <w:rPr>
          <w:sz w:val="19"/>
          <w:szCs w:val="48"/>
          <w:lang w:val="sk-SK"/>
        </w:rPr>
        <w:t xml:space="preserve"> odborní hodnotitelia nedospejú k zhodnému záveru ohľadne vyhodnotenia niektorého z kritérií odborného hodnotenia (t.j. neexistuje </w:t>
      </w:r>
      <w:r w:rsidR="00716F94" w:rsidRPr="007629AA">
        <w:rPr>
          <w:sz w:val="19"/>
          <w:szCs w:val="48"/>
          <w:lang w:val="sk-SK"/>
        </w:rPr>
        <w:t xml:space="preserve">zhoda </w:t>
      </w:r>
      <w:r w:rsidRPr="007629AA">
        <w:rPr>
          <w:sz w:val="19"/>
          <w:szCs w:val="48"/>
          <w:lang w:val="sk-SK"/>
        </w:rPr>
        <w:t xml:space="preserve">o závere týkajúceho sa niektorého z kritérií odborného hodnotenia, ktorá má za následok nemožnosť odovzdať hodnotiaci hárok reprezentujúci spoločný postoj odborných hodnotiteľov), </w:t>
      </w:r>
      <w:r w:rsidR="0055738C" w:rsidRPr="007629AA">
        <w:rPr>
          <w:sz w:val="19"/>
          <w:szCs w:val="48"/>
          <w:lang w:val="sk-SK"/>
        </w:rPr>
        <w:t>má ktorýkoľvek hodnotiteľ právo uvedený rozpor oznámiť písomne RO/SO</w:t>
      </w:r>
      <w:r w:rsidR="00CA2D2A" w:rsidRPr="007629AA">
        <w:rPr>
          <w:sz w:val="19"/>
          <w:szCs w:val="48"/>
          <w:lang w:val="sk-SK"/>
        </w:rPr>
        <w:t>.</w:t>
      </w:r>
      <w:r w:rsidR="0055738C" w:rsidRPr="007629AA">
        <w:rPr>
          <w:sz w:val="19"/>
          <w:szCs w:val="48"/>
          <w:lang w:val="sk-SK"/>
        </w:rPr>
        <w:t xml:space="preserve"> </w:t>
      </w:r>
      <w:r w:rsidR="00CA2D2A" w:rsidRPr="007629AA">
        <w:rPr>
          <w:sz w:val="19"/>
          <w:szCs w:val="48"/>
          <w:lang w:val="sk-SK"/>
        </w:rPr>
        <w:t>O</w:t>
      </w:r>
      <w:r w:rsidRPr="007629AA">
        <w:rPr>
          <w:sz w:val="19"/>
          <w:szCs w:val="48"/>
          <w:lang w:val="sk-SK"/>
        </w:rPr>
        <w:t xml:space="preserve">dborní hodnotitelia </w:t>
      </w:r>
      <w:r w:rsidR="0055738C" w:rsidRPr="007629AA">
        <w:rPr>
          <w:sz w:val="19"/>
          <w:szCs w:val="48"/>
          <w:lang w:val="sk-SK"/>
        </w:rPr>
        <w:t xml:space="preserve">zaznamenajú </w:t>
      </w:r>
      <w:r w:rsidRPr="007629AA">
        <w:rPr>
          <w:sz w:val="19"/>
          <w:szCs w:val="48"/>
          <w:lang w:val="sk-SK"/>
        </w:rPr>
        <w:t xml:space="preserve">rozpor v spoločnom hodnotiacom hárku, kde pripoja </w:t>
      </w:r>
      <w:r w:rsidR="00716F94" w:rsidRPr="007629AA">
        <w:rPr>
          <w:sz w:val="19"/>
          <w:szCs w:val="48"/>
          <w:lang w:val="sk-SK"/>
        </w:rPr>
        <w:t xml:space="preserve">svoje </w:t>
      </w:r>
      <w:r w:rsidRPr="007629AA">
        <w:rPr>
          <w:sz w:val="19"/>
          <w:szCs w:val="48"/>
          <w:lang w:val="sk-SK"/>
        </w:rPr>
        <w:t>podpisy.</w:t>
      </w:r>
      <w:r w:rsidR="0055738C" w:rsidRPr="007629AA">
        <w:rPr>
          <w:sz w:val="19"/>
          <w:szCs w:val="48"/>
          <w:lang w:val="sk-SK"/>
        </w:rPr>
        <w:t xml:space="preserve"> </w:t>
      </w:r>
      <w:r w:rsidR="00501BA8" w:rsidRPr="007629AA">
        <w:rPr>
          <w:sz w:val="19"/>
          <w:szCs w:val="48"/>
          <w:lang w:val="sk-SK"/>
        </w:rPr>
        <w:t>Identifikovaný rozpor RO</w:t>
      </w:r>
      <w:r w:rsidR="0055738C" w:rsidRPr="007629AA">
        <w:rPr>
          <w:sz w:val="19"/>
          <w:szCs w:val="48"/>
          <w:lang w:val="sk-SK"/>
        </w:rPr>
        <w:t>/SO</w:t>
      </w:r>
      <w:r w:rsidR="00501BA8" w:rsidRPr="007629AA">
        <w:rPr>
          <w:sz w:val="19"/>
          <w:szCs w:val="48"/>
          <w:lang w:val="sk-SK"/>
        </w:rPr>
        <w:t xml:space="preserve"> uchováva ako súčasť spisu ŽoNFP. </w:t>
      </w:r>
    </w:p>
    <w:p w14:paraId="59A346F2" w14:textId="45C2D15C" w:rsidR="00933101" w:rsidRPr="007629AA" w:rsidRDefault="00933101" w:rsidP="0089453F">
      <w:pPr>
        <w:pStyle w:val="Default"/>
        <w:spacing w:before="120" w:after="120" w:line="288" w:lineRule="auto"/>
        <w:jc w:val="both"/>
        <w:rPr>
          <w:sz w:val="19"/>
          <w:szCs w:val="48"/>
          <w:lang w:val="sk-SK"/>
        </w:rPr>
      </w:pPr>
      <w:r w:rsidRPr="007629AA">
        <w:rPr>
          <w:sz w:val="19"/>
          <w:szCs w:val="48"/>
          <w:lang w:val="sk-SK"/>
        </w:rPr>
        <w:t xml:space="preserve">Na základe tohto výstupu zástupca </w:t>
      </w:r>
      <w:r w:rsidR="005B6F25" w:rsidRPr="007629AA">
        <w:rPr>
          <w:sz w:val="19"/>
          <w:szCs w:val="19"/>
          <w:lang w:val="sk-SK"/>
        </w:rPr>
        <w:t>RO/SO</w:t>
      </w:r>
      <w:r w:rsidR="00202280" w:rsidRPr="007629AA">
        <w:rPr>
          <w:sz w:val="19"/>
          <w:szCs w:val="48"/>
          <w:lang w:val="sk-SK"/>
        </w:rPr>
        <w:t xml:space="preserve"> </w:t>
      </w:r>
      <w:r w:rsidR="00DC6F2C" w:rsidRPr="007629AA">
        <w:rPr>
          <w:sz w:val="19"/>
          <w:szCs w:val="48"/>
          <w:lang w:val="sk-SK"/>
        </w:rPr>
        <w:t xml:space="preserve">prostredníctvom funkcionality ITMS 2014+ a </w:t>
      </w:r>
      <w:r w:rsidR="007D333F" w:rsidRPr="007629AA">
        <w:rPr>
          <w:sz w:val="19"/>
          <w:szCs w:val="48"/>
          <w:lang w:val="sk-SK"/>
        </w:rPr>
        <w:t>postupom uvedeným v kapitol</w:t>
      </w:r>
      <w:r w:rsidR="00DC6F2C" w:rsidRPr="007629AA">
        <w:rPr>
          <w:sz w:val="19"/>
          <w:szCs w:val="48"/>
          <w:lang w:val="sk-SK"/>
        </w:rPr>
        <w:t>e</w:t>
      </w:r>
      <w:r w:rsidR="007D333F" w:rsidRPr="007629AA">
        <w:rPr>
          <w:sz w:val="19"/>
          <w:szCs w:val="48"/>
          <w:lang w:val="sk-SK"/>
        </w:rPr>
        <w:t xml:space="preserve"> 3.1.1. tejto príručky</w:t>
      </w:r>
      <w:r w:rsidR="00DC6F2C" w:rsidRPr="007629AA">
        <w:rPr>
          <w:sz w:val="19"/>
          <w:szCs w:val="48"/>
          <w:lang w:val="sk-SK"/>
        </w:rPr>
        <w:t xml:space="preserve">, vyberie tretieho (ďalšieho) odborného hodnotiteľa a priradí mu  </w:t>
      </w:r>
      <w:r w:rsidRPr="007629AA">
        <w:rPr>
          <w:sz w:val="19"/>
          <w:szCs w:val="48"/>
          <w:lang w:val="sk-SK"/>
        </w:rPr>
        <w:t>ŽoNFP na odborné hodnotenie, ktorý</w:t>
      </w:r>
      <w:r w:rsidRPr="007629AA" w:rsidDel="00E86D63">
        <w:rPr>
          <w:sz w:val="19"/>
          <w:szCs w:val="48"/>
          <w:lang w:val="sk-SK"/>
        </w:rPr>
        <w:t xml:space="preserve"> </w:t>
      </w:r>
      <w:r w:rsidRPr="007629AA">
        <w:rPr>
          <w:sz w:val="19"/>
          <w:szCs w:val="48"/>
          <w:lang w:val="sk-SK"/>
        </w:rPr>
        <w:t>v spoločnom hodnotiacom hárku</w:t>
      </w:r>
      <w:r w:rsidRPr="007629AA">
        <w:rPr>
          <w:rStyle w:val="Odkaznapoznmkupodiarou"/>
          <w:szCs w:val="48"/>
          <w:lang w:val="sk-SK"/>
        </w:rPr>
        <w:footnoteReference w:id="21"/>
      </w:r>
      <w:r w:rsidRPr="007629AA">
        <w:rPr>
          <w:sz w:val="19"/>
          <w:szCs w:val="48"/>
          <w:lang w:val="sk-SK"/>
        </w:rPr>
        <w:t xml:space="preserve"> vyhodnotí </w:t>
      </w:r>
      <w:r w:rsidR="0055738C" w:rsidRPr="007629AA">
        <w:rPr>
          <w:sz w:val="19"/>
          <w:szCs w:val="48"/>
          <w:lang w:val="sk-SK"/>
        </w:rPr>
        <w:t>to/</w:t>
      </w:r>
      <w:r w:rsidRPr="007629AA">
        <w:rPr>
          <w:sz w:val="19"/>
          <w:szCs w:val="48"/>
          <w:lang w:val="sk-SK"/>
        </w:rPr>
        <w:t xml:space="preserve">tie odborné kritériá, u ktorých nedospeli pôvodne pridelení hodnotitelia k súhlasnému stanovisku. Toto ďalšie odborné hodnotenie je v určených kritériách vždy rozhodujúcim, rovnako pri vylučujúcich </w:t>
      </w:r>
      <w:r w:rsidR="00E4141D" w:rsidRPr="007629AA">
        <w:rPr>
          <w:sz w:val="19"/>
          <w:szCs w:val="48"/>
          <w:lang w:val="sk-SK"/>
        </w:rPr>
        <w:t xml:space="preserve">ako </w:t>
      </w:r>
      <w:r w:rsidRPr="007629AA">
        <w:rPr>
          <w:sz w:val="19"/>
          <w:szCs w:val="48"/>
          <w:lang w:val="sk-SK"/>
        </w:rPr>
        <w:t xml:space="preserve">aj </w:t>
      </w:r>
      <w:r w:rsidR="006E1653" w:rsidRPr="007629AA">
        <w:rPr>
          <w:sz w:val="19"/>
          <w:szCs w:val="48"/>
          <w:lang w:val="sk-SK"/>
        </w:rPr>
        <w:t>bodových</w:t>
      </w:r>
      <w:r w:rsidRPr="007629AA">
        <w:rPr>
          <w:sz w:val="19"/>
          <w:szCs w:val="48"/>
          <w:lang w:val="sk-SK"/>
        </w:rPr>
        <w:t xml:space="preserve"> hodnotiacich </w:t>
      </w:r>
      <w:r w:rsidRPr="007629AA">
        <w:rPr>
          <w:sz w:val="19"/>
          <w:szCs w:val="48"/>
          <w:lang w:val="sk-SK"/>
        </w:rPr>
        <w:lastRenderedPageBreak/>
        <w:t>kritériách</w:t>
      </w:r>
      <w:r w:rsidR="00E4141D" w:rsidRPr="007629AA">
        <w:rPr>
          <w:sz w:val="19"/>
          <w:szCs w:val="48"/>
          <w:lang w:val="sk-SK"/>
        </w:rPr>
        <w:t>.</w:t>
      </w:r>
      <w:r w:rsidRPr="007629AA">
        <w:rPr>
          <w:sz w:val="19"/>
          <w:szCs w:val="48"/>
          <w:lang w:val="sk-SK"/>
        </w:rPr>
        <w:t xml:space="preserve"> </w:t>
      </w:r>
      <w:r w:rsidR="00E4141D" w:rsidRPr="007629AA">
        <w:rPr>
          <w:sz w:val="19"/>
          <w:szCs w:val="48"/>
          <w:lang w:val="sk-SK"/>
        </w:rPr>
        <w:t>P</w:t>
      </w:r>
      <w:r w:rsidRPr="007629AA">
        <w:rPr>
          <w:sz w:val="19"/>
          <w:szCs w:val="48"/>
          <w:lang w:val="sk-SK"/>
        </w:rPr>
        <w:t>ridelený počet bodov ďalším odborným hodnotiteľom v </w:t>
      </w:r>
      <w:r w:rsidR="006E1653" w:rsidRPr="007629AA">
        <w:rPr>
          <w:sz w:val="19"/>
          <w:szCs w:val="48"/>
          <w:lang w:val="sk-SK"/>
        </w:rPr>
        <w:t>bodových</w:t>
      </w:r>
      <w:r w:rsidRPr="007629AA">
        <w:rPr>
          <w:sz w:val="19"/>
          <w:szCs w:val="48"/>
          <w:lang w:val="sk-SK"/>
        </w:rPr>
        <w:t xml:space="preserve"> hodnotiacich </w:t>
      </w:r>
      <w:r w:rsidR="00DF6C47" w:rsidRPr="007629AA">
        <w:rPr>
          <w:sz w:val="19"/>
          <w:szCs w:val="48"/>
          <w:lang w:val="sk-SK"/>
        </w:rPr>
        <w:t>kritériách</w:t>
      </w:r>
      <w:r w:rsidRPr="007629AA">
        <w:rPr>
          <w:sz w:val="19"/>
          <w:szCs w:val="48"/>
          <w:lang w:val="sk-SK"/>
        </w:rPr>
        <w:t xml:space="preserve"> je konečný a započítava sa do dosiahnutého bodového hodnotenia v spoločnom hodnotiacom hárku. Uvedené sa neaplikuje, ak v rámci kritérií, ktoré boli zhodne vyhodnotené pôvodnými dvoma odbornými hodnotiteľmi</w:t>
      </w:r>
      <w:r w:rsidR="00396E7C" w:rsidRPr="007629AA">
        <w:rPr>
          <w:sz w:val="19"/>
          <w:szCs w:val="48"/>
          <w:lang w:val="sk-SK"/>
        </w:rPr>
        <w:t>,</w:t>
      </w:r>
      <w:r w:rsidRPr="007629AA">
        <w:rPr>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0652C49" w14:textId="4BDC8133" w:rsidR="0055738C" w:rsidRDefault="007A56AA" w:rsidP="0089453F">
      <w:pPr>
        <w:pStyle w:val="Default"/>
        <w:spacing w:before="120" w:after="120" w:line="288" w:lineRule="auto"/>
        <w:jc w:val="both"/>
        <w:rPr>
          <w:sz w:val="19"/>
          <w:szCs w:val="48"/>
          <w:lang w:val="sk-SK"/>
        </w:rPr>
      </w:pPr>
      <w:r w:rsidRPr="007629AA">
        <w:rPr>
          <w:sz w:val="19"/>
          <w:szCs w:val="48"/>
          <w:lang w:val="sk-SK"/>
        </w:rPr>
        <w:t xml:space="preserve">V prípade, ak sa pri niektorom/niektorých z kritérií v rámci výzvy zopakuje situácia nezhody dvoch odborných hodnotiteľov, </w:t>
      </w:r>
      <w:r w:rsidR="005B6F25" w:rsidRPr="007629AA">
        <w:rPr>
          <w:sz w:val="19"/>
          <w:szCs w:val="48"/>
          <w:lang w:val="sk-SK"/>
        </w:rPr>
        <w:t>RO/SO</w:t>
      </w:r>
      <w:r w:rsidRPr="007629AA">
        <w:rPr>
          <w:sz w:val="19"/>
          <w:szCs w:val="48"/>
          <w:lang w:val="sk-SK"/>
        </w:rPr>
        <w:t xml:space="preserve"> 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w:t>
      </w:r>
      <w:r w:rsidR="0055738C" w:rsidRPr="007629AA">
        <w:rPr>
          <w:lang w:val="sk-SK"/>
        </w:rPr>
        <w:t xml:space="preserve"> </w:t>
      </w:r>
      <w:r w:rsidR="0055738C" w:rsidRPr="007629AA">
        <w:rPr>
          <w:sz w:val="19"/>
          <w:szCs w:val="48"/>
          <w:lang w:val="sk-SK"/>
        </w:rPr>
        <w:t>Hodnotiace kritériá upravené na základe vykonanej analýzy a schválené monitorovacím výborom alebo upravená príručka pre odborných hodnotiteľov bude aplikovaná na ďalšie vyhlásené výzvy.</w:t>
      </w:r>
    </w:p>
    <w:p w14:paraId="1D6F9F13" w14:textId="77777777" w:rsidR="00DF6C47" w:rsidRPr="007629AA" w:rsidRDefault="00DF6C47" w:rsidP="0089453F">
      <w:pPr>
        <w:pStyle w:val="Default"/>
        <w:spacing w:before="120" w:after="120" w:line="288" w:lineRule="auto"/>
        <w:jc w:val="both"/>
        <w:rPr>
          <w:sz w:val="19"/>
          <w:szCs w:val="48"/>
          <w:lang w:val="sk-SK"/>
        </w:rPr>
      </w:pPr>
    </w:p>
    <w:p w14:paraId="7460E168" w14:textId="77777777" w:rsidR="002479D4" w:rsidRPr="007629AA" w:rsidRDefault="002479D4" w:rsidP="00BF73E7">
      <w:pPr>
        <w:pStyle w:val="Nadpis2"/>
        <w:spacing w:before="120" w:after="120" w:line="288" w:lineRule="auto"/>
        <w:jc w:val="both"/>
        <w:rPr>
          <w:sz w:val="19"/>
          <w:szCs w:val="48"/>
          <w:lang w:val="sk-SK"/>
        </w:rPr>
      </w:pPr>
      <w:bookmarkStart w:id="28" w:name="_Toc534277603"/>
      <w:r w:rsidRPr="007629AA">
        <w:rPr>
          <w:lang w:val="sk-SK"/>
        </w:rPr>
        <w:t>Vyžiadanie dodatočných informácií</w:t>
      </w:r>
      <w:bookmarkEnd w:id="28"/>
    </w:p>
    <w:p w14:paraId="43B43A68" w14:textId="77777777" w:rsidR="00A84CAA" w:rsidRPr="007629AA" w:rsidRDefault="00A84CAA" w:rsidP="003963EA">
      <w:pPr>
        <w:pStyle w:val="BodyText1"/>
        <w:spacing w:before="120" w:after="120" w:line="288" w:lineRule="auto"/>
        <w:jc w:val="both"/>
        <w:rPr>
          <w:lang w:val="sk-SK"/>
        </w:rPr>
      </w:pPr>
      <w:r w:rsidRPr="007629AA">
        <w:rPr>
          <w:lang w:val="sk-SK"/>
        </w:rPr>
        <w:t>V</w:t>
      </w:r>
      <w:r w:rsidR="00FA5D70" w:rsidRPr="007629AA">
        <w:rPr>
          <w:lang w:val="sk-SK"/>
        </w:rPr>
        <w:t> </w:t>
      </w:r>
      <w:r w:rsidRPr="007629AA">
        <w:rPr>
          <w:lang w:val="sk-SK"/>
        </w:rPr>
        <w:t>prípade</w:t>
      </w:r>
      <w:r w:rsidR="00FA5D70" w:rsidRPr="007629AA">
        <w:rPr>
          <w:lang w:val="sk-SK"/>
        </w:rPr>
        <w:t>,</w:t>
      </w:r>
      <w:r w:rsidRPr="007629AA">
        <w:rPr>
          <w:lang w:val="sk-SK"/>
        </w:rPr>
        <w:t xml:space="preserve"> ak odbornému hodnotiteľovi na základe preskúmania ŽoNFP a jej príloh vzniknú pochybnosti o pravdivosti alebo úplnosti ŽoNFP alebo jej príloh, zástupca RO</w:t>
      </w:r>
      <w:r w:rsidR="004D5F07" w:rsidRPr="007629AA">
        <w:rPr>
          <w:lang w:val="sk-SK"/>
        </w:rPr>
        <w:t>/SO</w:t>
      </w:r>
      <w:r w:rsidRPr="007629AA">
        <w:rPr>
          <w:lang w:val="sk-SK"/>
        </w:rPr>
        <w:t xml:space="preserve"> vyzve žiadateľa na doplnenie neúplných údajov, vysvetlenie nejasností alebo nápravu nepravdivých údajov zaslaním výzvy na doplnenie ŽoNFP</w:t>
      </w:r>
      <w:r w:rsidR="00026790" w:rsidRPr="007629AA">
        <w:rPr>
          <w:lang w:val="sk-SK"/>
        </w:rPr>
        <w:t>.</w:t>
      </w:r>
      <w:r w:rsidR="000D50AF" w:rsidRPr="007629AA">
        <w:rPr>
          <w:lang w:val="sk-SK"/>
        </w:rPr>
        <w:t xml:space="preserve"> </w:t>
      </w:r>
      <w:r w:rsidR="00026790" w:rsidRPr="007629AA">
        <w:rPr>
          <w:lang w:val="sk-SK"/>
        </w:rPr>
        <w:t xml:space="preserve">V tomto prípade sa postupuje rovnakým spôsobom, ako pri výzve na doplnenie ŽoNFP v rámci administratívneho overovania. </w:t>
      </w:r>
      <w:r w:rsidR="000D50AF" w:rsidRPr="007629AA">
        <w:rPr>
          <w:lang w:val="sk-SK"/>
        </w:rPr>
        <w:t>(vzor výzvy je uvedený vo vzore CKO č. 19</w:t>
      </w:r>
      <w:r w:rsidR="00026790" w:rsidRPr="007629AA">
        <w:rPr>
          <w:lang w:val="sk-SK"/>
        </w:rPr>
        <w:t>, resp. v prílohách IMP RO/SO</w:t>
      </w:r>
      <w:r w:rsidR="000D50AF" w:rsidRPr="007629AA">
        <w:rPr>
          <w:lang w:val="sk-SK"/>
        </w:rPr>
        <w:t>)</w:t>
      </w:r>
      <w:r w:rsidRPr="007629AA">
        <w:rPr>
          <w:lang w:val="sk-SK"/>
        </w:rPr>
        <w:t>. Súčasťou tejto výzvy môže byť aj vyžiadanie informácií/dokumentov, ktoré boli overované a mali byť dožiadané v rámci administratívneho overovania, ak sa v rámci odborn</w:t>
      </w:r>
      <w:r w:rsidR="00225C54" w:rsidRPr="007629AA">
        <w:rPr>
          <w:lang w:val="sk-SK"/>
        </w:rPr>
        <w:t>ého hodnotenia zistí, že RO/SO</w:t>
      </w:r>
      <w:r w:rsidRPr="007629AA">
        <w:rPr>
          <w:lang w:val="sk-SK"/>
        </w:rPr>
        <w:t xml:space="preserve"> opomenul v tejto fáze tieto kompletné informácie/dokumenty dožiadať. </w:t>
      </w:r>
      <w:r w:rsidRPr="0093649D">
        <w:rPr>
          <w:lang w:val="sk-SK"/>
        </w:rPr>
        <w:t>Požiadavku na doplnenie, ako aj informáciu o doplnených skutočnostiach a ich hodnotenie uvedú odborní hodnotitelia aj v </w:t>
      </w:r>
      <w:r w:rsidR="00615619" w:rsidRPr="0093649D">
        <w:rPr>
          <w:lang w:val="sk-SK"/>
        </w:rPr>
        <w:t>h</w:t>
      </w:r>
      <w:r w:rsidRPr="0093649D">
        <w:rPr>
          <w:lang w:val="sk-SK"/>
        </w:rPr>
        <w:t>odnotiacom hárku.</w:t>
      </w:r>
      <w:r w:rsidRPr="007629AA">
        <w:rPr>
          <w:lang w:val="sk-SK"/>
        </w:rPr>
        <w:t xml:space="preserve"> </w:t>
      </w:r>
      <w:r w:rsidR="00BC3DF8" w:rsidRPr="007629AA">
        <w:rPr>
          <w:lang w:val="sk-SK"/>
        </w:rPr>
        <w:t>Súčasťou výzvy je aj informácia o tom, že ak žiadateľ nedoplní žiadne náležitostí, nesplní stanovený termín na doručenie doplnenia ŽoNFP</w:t>
      </w:r>
      <w:r w:rsidR="00BC3DF8" w:rsidRPr="007629AA" w:rsidDel="00761C68">
        <w:rPr>
          <w:lang w:val="sk-SK"/>
        </w:rPr>
        <w:t xml:space="preserve"> </w:t>
      </w:r>
      <w:r w:rsidR="00BC3DF8" w:rsidRPr="007629AA">
        <w:rPr>
          <w:lang w:val="sk-SK"/>
        </w:rPr>
        <w:t xml:space="preserve">(doručenie po stanovenom termíne), resp. ak aj po doplnení ŽoNFP budú na základe stanoviska odborného hodnotiteľa naďalej pretrvávať pochybnosti o pravdivosti alebo úplnosti ŽoNFP alebo jej príloh, RO/SO vydá Rozhodnutie o zastavení konania ŽoNFP. </w:t>
      </w:r>
      <w:r w:rsidRPr="007629AA">
        <w:rPr>
          <w:lang w:val="sk-SK"/>
        </w:rPr>
        <w:t>Požadované údaje musia mať jasnú súvislosť s posúdením kritérií odborného hodnotenia. RO</w:t>
      </w:r>
      <w:r w:rsidR="00615619" w:rsidRPr="007629AA">
        <w:rPr>
          <w:lang w:val="sk-SK"/>
        </w:rPr>
        <w:t>/SO</w:t>
      </w:r>
      <w:r w:rsidRPr="007629AA">
        <w:rPr>
          <w:lang w:val="sk-SK"/>
        </w:rPr>
        <w:t xml:space="preserve"> určí primeranú lehotu na doplnenie údajov, ktorá </w:t>
      </w:r>
      <w:r w:rsidR="00225C54" w:rsidRPr="007629AA">
        <w:rPr>
          <w:b/>
          <w:lang w:val="sk-SK"/>
        </w:rPr>
        <w:t>nesmie byť kratšia ako 5</w:t>
      </w:r>
      <w:r w:rsidRPr="007629AA">
        <w:rPr>
          <w:b/>
          <w:lang w:val="sk-SK"/>
        </w:rPr>
        <w:t xml:space="preserve"> pracovných dní</w:t>
      </w:r>
      <w:r w:rsidRPr="007629AA">
        <w:rPr>
          <w:lang w:val="sk-SK"/>
        </w:rPr>
        <w:t>.</w:t>
      </w:r>
    </w:p>
    <w:p w14:paraId="743189B6" w14:textId="77777777" w:rsidR="000D50AF" w:rsidRPr="007629AA" w:rsidRDefault="000D50AF" w:rsidP="003963EA">
      <w:pPr>
        <w:pStyle w:val="BodyText1"/>
        <w:spacing w:before="120" w:after="120" w:line="288" w:lineRule="auto"/>
        <w:jc w:val="both"/>
        <w:rPr>
          <w:lang w:val="sk-SK"/>
        </w:rPr>
      </w:pPr>
      <w:r w:rsidRPr="007629AA">
        <w:rPr>
          <w:lang w:val="sk-SK"/>
        </w:rPr>
        <w:t>V prípade prerušenia odborného hodnotenia z dôvodu vyžiadania dodatočných informácií sa čas od zaslania výzvy po doručenie podkladov zo strany žiadateľa nezapočítava do lehoty na vydanie rozhodnutia. Po doplnení údajov od žiadateľa RO/SO určí nový termín odborného hodnotenia a pokračuje v procese odborného hodnotenia ŽoNFP.</w:t>
      </w:r>
    </w:p>
    <w:p w14:paraId="2B7CF478" w14:textId="77777777" w:rsidR="00A84CAA" w:rsidRPr="007629AA" w:rsidRDefault="00A84CAA" w:rsidP="003963EA">
      <w:pPr>
        <w:pStyle w:val="BodyText1"/>
        <w:spacing w:before="120" w:after="120" w:line="288" w:lineRule="auto"/>
        <w:jc w:val="both"/>
        <w:rPr>
          <w:lang w:val="sk-SK"/>
        </w:rPr>
      </w:pPr>
      <w:r w:rsidRPr="007629AA">
        <w:rPr>
          <w:lang w:val="sk-SK"/>
        </w:rPr>
        <w:t>Po dopl</w:t>
      </w:r>
      <w:r w:rsidR="00225C54" w:rsidRPr="007629AA">
        <w:rPr>
          <w:lang w:val="sk-SK"/>
        </w:rPr>
        <w:t>není údajov od žiadateľa RO/SO</w:t>
      </w:r>
      <w:r w:rsidRPr="007629AA">
        <w:rPr>
          <w:lang w:val="sk-SK"/>
        </w:rPr>
        <w:t xml:space="preserve"> určí nový termín odborného hodnotenia. Po doplnení informácií od žiadateľa odpovedá odborný hodnotiteľ na dané kritérium aj so zohľadnením doplňujúcich informácií. </w:t>
      </w:r>
    </w:p>
    <w:p w14:paraId="7BADCA49" w14:textId="173FEF95" w:rsidR="00FA5D70" w:rsidRDefault="00E7172E" w:rsidP="003963EA">
      <w:pPr>
        <w:pStyle w:val="BodyText1"/>
        <w:spacing w:before="120" w:after="120" w:line="288" w:lineRule="auto"/>
        <w:jc w:val="both"/>
        <w:rPr>
          <w:lang w:val="sk-SK"/>
        </w:rPr>
      </w:pPr>
      <w:r w:rsidRPr="007629AA">
        <w:rPr>
          <w:lang w:val="sk-SK"/>
        </w:rPr>
        <w:t>V</w:t>
      </w:r>
      <w:r w:rsidR="00BC3DF8" w:rsidRPr="007629AA">
        <w:rPr>
          <w:lang w:val="sk-SK"/>
        </w:rPr>
        <w:t xml:space="preserve"> prípade nesplnenia niektorej z podmienok poskytnutia príspevku a to ani po predložení doplnených údajov zo strany žiadateľa, bude ŽoNFP z ďalšieho procesu schvaľovania vyradená. O tejto skutočnosti bude žiadateľ písomne informovaný vydaním Rozhodnutia o neschválení ŽoNFP po ukončení procesu odborného hodnotenia ŽoNFP. </w:t>
      </w:r>
    </w:p>
    <w:p w14:paraId="20FF3A94" w14:textId="77777777" w:rsidR="00367208" w:rsidRPr="007629AA" w:rsidRDefault="00367208" w:rsidP="003963EA">
      <w:pPr>
        <w:pStyle w:val="BodyText1"/>
        <w:spacing w:before="120" w:after="120" w:line="288" w:lineRule="auto"/>
        <w:jc w:val="both"/>
        <w:rPr>
          <w:lang w:val="sk-SK"/>
        </w:rPr>
      </w:pPr>
    </w:p>
    <w:p w14:paraId="55365352" w14:textId="77777777" w:rsidR="0075585E" w:rsidRPr="007629AA" w:rsidRDefault="0075585E" w:rsidP="0089453F">
      <w:pPr>
        <w:pStyle w:val="Nadpis2"/>
        <w:spacing w:before="120" w:after="120" w:line="288" w:lineRule="auto"/>
        <w:jc w:val="both"/>
        <w:rPr>
          <w:lang w:val="sk-SK"/>
        </w:rPr>
      </w:pPr>
      <w:bookmarkStart w:id="29" w:name="_Toc534277604"/>
      <w:bookmarkStart w:id="30" w:name="_Toc413702946"/>
      <w:r w:rsidRPr="007629AA">
        <w:rPr>
          <w:lang w:val="sk-SK"/>
        </w:rPr>
        <w:t>Overenie činnosti hodnotiteľov</w:t>
      </w:r>
      <w:bookmarkEnd w:id="29"/>
      <w:r w:rsidRPr="007629AA">
        <w:rPr>
          <w:lang w:val="sk-SK"/>
        </w:rPr>
        <w:t xml:space="preserve"> </w:t>
      </w:r>
    </w:p>
    <w:p w14:paraId="202753EC" w14:textId="61E92962" w:rsidR="0075585E" w:rsidRPr="007629AA" w:rsidRDefault="005B6F25" w:rsidP="0089453F">
      <w:pPr>
        <w:spacing w:before="120" w:after="120" w:line="288" w:lineRule="auto"/>
        <w:jc w:val="both"/>
        <w:rPr>
          <w:rFonts w:cs="Arial"/>
          <w:szCs w:val="19"/>
          <w:lang w:val="sk-SK"/>
        </w:rPr>
      </w:pPr>
      <w:r w:rsidRPr="007629AA">
        <w:rPr>
          <w:rFonts w:cs="Arial"/>
          <w:szCs w:val="19"/>
          <w:lang w:val="sk-SK"/>
        </w:rPr>
        <w:t>RO/SO</w:t>
      </w:r>
      <w:r w:rsidR="0075585E" w:rsidRPr="007629AA">
        <w:rPr>
          <w:rFonts w:cs="Arial"/>
          <w:szCs w:val="19"/>
          <w:lang w:val="sk-SK"/>
        </w:rPr>
        <w:t xml:space="preserve"> priebežne </w:t>
      </w:r>
      <w:r w:rsidR="007334B3" w:rsidRPr="007629AA">
        <w:rPr>
          <w:rFonts w:cs="Arial"/>
          <w:szCs w:val="19"/>
          <w:lang w:val="sk-SK"/>
        </w:rPr>
        <w:t xml:space="preserve">preveruje </w:t>
      </w:r>
      <w:r w:rsidR="0075585E" w:rsidRPr="007629AA">
        <w:rPr>
          <w:rFonts w:cs="Arial"/>
          <w:szCs w:val="19"/>
          <w:lang w:val="sk-SK"/>
        </w:rPr>
        <w:t>činnosť a kvalitu práce odborných hodnotiteľov pri hodnotení ŽoNFP</w:t>
      </w:r>
      <w:r w:rsidR="007334B3" w:rsidRPr="007629AA">
        <w:rPr>
          <w:rFonts w:cs="Arial"/>
          <w:szCs w:val="19"/>
          <w:lang w:val="sk-SK"/>
        </w:rPr>
        <w:t>.</w:t>
      </w:r>
      <w:r w:rsidR="0075585E" w:rsidRPr="007629AA">
        <w:rPr>
          <w:rFonts w:cs="Arial"/>
          <w:szCs w:val="19"/>
          <w:lang w:val="sk-SK"/>
        </w:rPr>
        <w:t xml:space="preserve"> Cieľom </w:t>
      </w:r>
      <w:r w:rsidR="00071F6A" w:rsidRPr="007629AA">
        <w:rPr>
          <w:rFonts w:cs="Arial"/>
          <w:szCs w:val="19"/>
          <w:lang w:val="sk-SK"/>
        </w:rPr>
        <w:t xml:space="preserve">preverenia činnosti a kvality práce hodnotiteľov </w:t>
      </w:r>
      <w:r w:rsidR="0075585E" w:rsidRPr="007629AA">
        <w:rPr>
          <w:rFonts w:cs="Arial"/>
          <w:szCs w:val="19"/>
          <w:lang w:val="sk-SK"/>
        </w:rPr>
        <w:t>je zvýšeni</w:t>
      </w:r>
      <w:r w:rsidR="00396022" w:rsidRPr="007629AA">
        <w:rPr>
          <w:rFonts w:cs="Arial"/>
          <w:szCs w:val="19"/>
          <w:lang w:val="sk-SK"/>
        </w:rPr>
        <w:t>e</w:t>
      </w:r>
      <w:r w:rsidR="0075585E" w:rsidRPr="007629AA">
        <w:rPr>
          <w:rFonts w:cs="Arial"/>
          <w:szCs w:val="19"/>
          <w:lang w:val="sk-SK"/>
        </w:rPr>
        <w:t xml:space="preserve"> štandardu a skvalitneni</w:t>
      </w:r>
      <w:r w:rsidR="00396022" w:rsidRPr="007629AA">
        <w:rPr>
          <w:rFonts w:cs="Arial"/>
          <w:szCs w:val="19"/>
          <w:lang w:val="sk-SK"/>
        </w:rPr>
        <w:t>e</w:t>
      </w:r>
      <w:r w:rsidR="0075585E" w:rsidRPr="007629AA">
        <w:rPr>
          <w:rFonts w:cs="Arial"/>
          <w:szCs w:val="19"/>
          <w:lang w:val="sk-SK"/>
        </w:rPr>
        <w:t xml:space="preserve"> hodnotení, </w:t>
      </w:r>
      <w:r w:rsidR="00E86D63" w:rsidRPr="007629AA">
        <w:rPr>
          <w:rFonts w:cs="Arial"/>
          <w:szCs w:val="19"/>
          <w:lang w:val="sk-SK"/>
        </w:rPr>
        <w:t>zachyteni</w:t>
      </w:r>
      <w:r w:rsidR="00396022" w:rsidRPr="007629AA">
        <w:rPr>
          <w:rFonts w:cs="Arial"/>
          <w:szCs w:val="19"/>
          <w:lang w:val="sk-SK"/>
        </w:rPr>
        <w:t>e</w:t>
      </w:r>
      <w:r w:rsidR="00E86D63" w:rsidRPr="007629AA">
        <w:rPr>
          <w:rFonts w:cs="Arial"/>
          <w:szCs w:val="19"/>
          <w:lang w:val="sk-SK"/>
        </w:rPr>
        <w:t xml:space="preserve"> </w:t>
      </w:r>
      <w:r w:rsidR="0075585E" w:rsidRPr="007629AA">
        <w:rPr>
          <w:rFonts w:cs="Arial"/>
          <w:szCs w:val="19"/>
          <w:lang w:val="sk-SK"/>
        </w:rPr>
        <w:t>chýb a opomenutí vo fáze pred uzavretím odborného hodnotenia a</w:t>
      </w:r>
      <w:r w:rsidR="00071F6A" w:rsidRPr="007629AA">
        <w:rPr>
          <w:rFonts w:cs="Arial"/>
          <w:szCs w:val="19"/>
          <w:lang w:val="sk-SK"/>
        </w:rPr>
        <w:t>ko aj</w:t>
      </w:r>
      <w:r w:rsidR="0075585E" w:rsidRPr="007629AA">
        <w:rPr>
          <w:rFonts w:cs="Arial"/>
          <w:szCs w:val="19"/>
          <w:lang w:val="sk-SK"/>
        </w:rPr>
        <w:t xml:space="preserve"> spätná väzba pre </w:t>
      </w:r>
      <w:r w:rsidRPr="007629AA">
        <w:rPr>
          <w:rFonts w:cs="Arial"/>
          <w:color w:val="000000"/>
          <w:szCs w:val="19"/>
          <w:lang w:val="sk-SK"/>
        </w:rPr>
        <w:t>RO/SO</w:t>
      </w:r>
      <w:r w:rsidR="00684BB6" w:rsidRPr="007629AA">
        <w:rPr>
          <w:rFonts w:cs="Arial"/>
          <w:color w:val="000000"/>
          <w:szCs w:val="19"/>
          <w:lang w:val="sk-SK"/>
        </w:rPr>
        <w:t xml:space="preserve"> </w:t>
      </w:r>
      <w:r w:rsidR="0075585E" w:rsidRPr="007629AA">
        <w:rPr>
          <w:rFonts w:cs="Arial"/>
          <w:szCs w:val="19"/>
          <w:lang w:val="sk-SK"/>
        </w:rPr>
        <w:t xml:space="preserve">o kvalite </w:t>
      </w:r>
      <w:r w:rsidR="004B69CB" w:rsidRPr="007629AA">
        <w:rPr>
          <w:rFonts w:cs="Arial"/>
          <w:szCs w:val="19"/>
          <w:lang w:val="sk-SK"/>
        </w:rPr>
        <w:t xml:space="preserve">dodanej </w:t>
      </w:r>
      <w:r w:rsidR="0075585E" w:rsidRPr="007629AA">
        <w:rPr>
          <w:rFonts w:cs="Arial"/>
          <w:szCs w:val="19"/>
          <w:lang w:val="sk-SK"/>
        </w:rPr>
        <w:t>služby vo vzťahu k splneniu dohodnutého zmluvného záväzku a</w:t>
      </w:r>
      <w:r w:rsidR="00071F6A" w:rsidRPr="007629AA">
        <w:rPr>
          <w:rFonts w:cs="Arial"/>
          <w:szCs w:val="19"/>
          <w:lang w:val="sk-SK"/>
        </w:rPr>
        <w:t xml:space="preserve"> tiež </w:t>
      </w:r>
      <w:r w:rsidR="0075585E" w:rsidRPr="007629AA">
        <w:rPr>
          <w:rFonts w:cs="Arial"/>
          <w:szCs w:val="19"/>
          <w:lang w:val="sk-SK"/>
        </w:rPr>
        <w:t xml:space="preserve">pre prípadné opätovné využitie </w:t>
      </w:r>
      <w:r w:rsidR="004B69CB" w:rsidRPr="007629AA">
        <w:rPr>
          <w:rFonts w:cs="Arial"/>
          <w:szCs w:val="19"/>
          <w:lang w:val="sk-SK"/>
        </w:rPr>
        <w:t xml:space="preserve">daných odborných </w:t>
      </w:r>
      <w:r w:rsidR="0075585E" w:rsidRPr="007629AA">
        <w:rPr>
          <w:rFonts w:cs="Arial"/>
          <w:szCs w:val="19"/>
          <w:lang w:val="sk-SK"/>
        </w:rPr>
        <w:t>hodnotiteľ</w:t>
      </w:r>
      <w:r w:rsidR="004B69CB" w:rsidRPr="007629AA">
        <w:rPr>
          <w:rFonts w:cs="Arial"/>
          <w:szCs w:val="19"/>
          <w:lang w:val="sk-SK"/>
        </w:rPr>
        <w:t>ov</w:t>
      </w:r>
      <w:r w:rsidR="00D45A6C" w:rsidRPr="007629AA">
        <w:rPr>
          <w:rFonts w:cs="Arial"/>
          <w:szCs w:val="19"/>
          <w:lang w:val="sk-SK"/>
        </w:rPr>
        <w:t>.</w:t>
      </w:r>
    </w:p>
    <w:p w14:paraId="1B21401D" w14:textId="02B337FE" w:rsidR="00A13EBD" w:rsidRPr="007629AA" w:rsidRDefault="003C229D" w:rsidP="0089453F">
      <w:pPr>
        <w:spacing w:before="120" w:after="120" w:line="288" w:lineRule="auto"/>
        <w:jc w:val="both"/>
        <w:rPr>
          <w:rFonts w:cs="Arial"/>
          <w:szCs w:val="19"/>
          <w:lang w:val="sk-SK"/>
        </w:rPr>
      </w:pPr>
      <w:r w:rsidRPr="007629AA">
        <w:rPr>
          <w:rFonts w:cs="Arial"/>
          <w:szCs w:val="19"/>
          <w:lang w:val="sk-SK"/>
        </w:rPr>
        <w:lastRenderedPageBreak/>
        <w:t xml:space="preserve">Poverený pracovník </w:t>
      </w:r>
      <w:r w:rsidR="005B6F25" w:rsidRPr="007629AA">
        <w:rPr>
          <w:rFonts w:cs="Arial"/>
          <w:color w:val="000000"/>
          <w:szCs w:val="19"/>
          <w:lang w:val="sk-SK"/>
        </w:rPr>
        <w:t>RO/SO</w:t>
      </w:r>
      <w:r w:rsidR="00684BB6" w:rsidRPr="007629AA">
        <w:rPr>
          <w:rFonts w:cs="Arial"/>
          <w:color w:val="000000"/>
          <w:szCs w:val="19"/>
          <w:lang w:val="sk-SK"/>
        </w:rPr>
        <w:t xml:space="preserve"> </w:t>
      </w:r>
      <w:r w:rsidR="0075585E" w:rsidRPr="007629AA">
        <w:rPr>
          <w:rFonts w:cs="Arial"/>
          <w:szCs w:val="19"/>
          <w:lang w:val="sk-SK"/>
        </w:rPr>
        <w:t xml:space="preserve">preveruje správnosť hodnotenia </w:t>
      </w:r>
      <w:r w:rsidR="004B69CB" w:rsidRPr="007629AA">
        <w:rPr>
          <w:rFonts w:cs="Arial"/>
          <w:szCs w:val="19"/>
          <w:lang w:val="sk-SK"/>
        </w:rPr>
        <w:t xml:space="preserve">odborných </w:t>
      </w:r>
      <w:r w:rsidR="0075585E" w:rsidRPr="007629AA">
        <w:rPr>
          <w:rFonts w:cs="Arial"/>
          <w:szCs w:val="19"/>
          <w:lang w:val="sk-SK"/>
        </w:rPr>
        <w:t>hodnotiteľ</w:t>
      </w:r>
      <w:r w:rsidR="004B69CB" w:rsidRPr="007629AA">
        <w:rPr>
          <w:rFonts w:cs="Arial"/>
          <w:szCs w:val="19"/>
          <w:lang w:val="sk-SK"/>
        </w:rPr>
        <w:t>ov</w:t>
      </w:r>
      <w:r w:rsidR="0024668D" w:rsidRPr="007629AA">
        <w:rPr>
          <w:rFonts w:cs="Arial"/>
          <w:szCs w:val="19"/>
          <w:lang w:val="sk-SK"/>
        </w:rPr>
        <w:t>, a to</w:t>
      </w:r>
      <w:r w:rsidR="00443226" w:rsidRPr="007629AA">
        <w:rPr>
          <w:rFonts w:cs="Arial"/>
          <w:szCs w:val="19"/>
          <w:lang w:val="sk-SK"/>
        </w:rPr>
        <w:t xml:space="preserve"> </w:t>
      </w:r>
      <w:r w:rsidR="0075585E" w:rsidRPr="007629AA">
        <w:rPr>
          <w:rFonts w:cs="Arial"/>
          <w:szCs w:val="19"/>
          <w:lang w:val="sk-SK"/>
        </w:rPr>
        <w:t xml:space="preserve">skontrolovaním </w:t>
      </w:r>
      <w:r w:rsidR="0024668D" w:rsidRPr="007629AA">
        <w:rPr>
          <w:rFonts w:cs="Arial"/>
          <w:szCs w:val="19"/>
          <w:lang w:val="sk-SK"/>
        </w:rPr>
        <w:t xml:space="preserve">individuálnych hodnotiacich hárkov aj </w:t>
      </w:r>
      <w:r w:rsidR="005101A4" w:rsidRPr="007629AA">
        <w:rPr>
          <w:rFonts w:cs="Arial"/>
          <w:szCs w:val="19"/>
          <w:lang w:val="sk-SK"/>
        </w:rPr>
        <w:t xml:space="preserve">spoločného </w:t>
      </w:r>
      <w:r w:rsidR="0075585E" w:rsidRPr="007629AA">
        <w:rPr>
          <w:rFonts w:cs="Arial"/>
          <w:szCs w:val="19"/>
          <w:lang w:val="sk-SK"/>
        </w:rPr>
        <w:t>hodnotiaceho hárku</w:t>
      </w:r>
      <w:r w:rsidR="002A098F" w:rsidRPr="007629AA">
        <w:rPr>
          <w:rFonts w:cs="Arial"/>
          <w:szCs w:val="19"/>
          <w:lang w:val="sk-SK"/>
        </w:rPr>
        <w:t>.</w:t>
      </w:r>
      <w:r w:rsidR="00BF1A4A" w:rsidRPr="007629AA">
        <w:rPr>
          <w:rFonts w:cs="Arial"/>
          <w:szCs w:val="19"/>
          <w:lang w:val="sk-SK"/>
        </w:rPr>
        <w:t xml:space="preserve"> </w:t>
      </w:r>
    </w:p>
    <w:p w14:paraId="4D9E61F2" w14:textId="77777777" w:rsidR="00A13EBD" w:rsidRPr="007629AA" w:rsidRDefault="00A13EBD" w:rsidP="00A13EBD">
      <w:pPr>
        <w:spacing w:before="120" w:after="120" w:line="288" w:lineRule="auto"/>
        <w:jc w:val="both"/>
        <w:rPr>
          <w:rFonts w:cs="Arial"/>
          <w:szCs w:val="19"/>
          <w:lang w:val="sk-SK"/>
        </w:rPr>
      </w:pPr>
      <w:r w:rsidRPr="007629AA">
        <w:rPr>
          <w:rFonts w:cs="Arial"/>
          <w:szCs w:val="19"/>
          <w:lang w:val="sk-SK"/>
        </w:rPr>
        <w:t xml:space="preserve">Predmetom preverenia </w:t>
      </w:r>
      <w:r w:rsidRPr="002B5D10">
        <w:rPr>
          <w:rFonts w:cs="Arial"/>
          <w:b/>
          <w:szCs w:val="19"/>
          <w:lang w:val="sk-SK"/>
        </w:rPr>
        <w:t>kvality práce odborných hodnotiteľov</w:t>
      </w:r>
      <w:r w:rsidRPr="007629AA">
        <w:rPr>
          <w:rFonts w:cs="Arial"/>
          <w:szCs w:val="19"/>
          <w:lang w:val="sk-SK"/>
        </w:rPr>
        <w:t xml:space="preserve"> je predovšetkým:</w:t>
      </w:r>
    </w:p>
    <w:p w14:paraId="502068C4" w14:textId="77777777" w:rsidR="00A13EBD" w:rsidRPr="007629AA" w:rsidRDefault="00A13EBD" w:rsidP="00A13EB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vyplnenie zdôvodnenia hodnotenia každého kritéria, vrátane kladného;</w:t>
      </w:r>
    </w:p>
    <w:p w14:paraId="2C06F7D8" w14:textId="6060B774" w:rsidR="00C31E9D" w:rsidRPr="007629AA" w:rsidRDefault="00A13EBD" w:rsidP="00C31E9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správnosť výsledného hodnotenia (spoločné stanovisko hodnotiteľov)</w:t>
      </w:r>
      <w:r w:rsidR="00C31E9D" w:rsidRPr="00C31E9D">
        <w:rPr>
          <w:rFonts w:cs="Arial"/>
          <w:szCs w:val="19"/>
          <w:lang w:val="sk-SK"/>
        </w:rPr>
        <w:t xml:space="preserve"> </w:t>
      </w:r>
      <w:r w:rsidR="00C31E9D">
        <w:rPr>
          <w:rFonts w:cs="Arial"/>
          <w:szCs w:val="19"/>
          <w:lang w:val="sk-SK"/>
        </w:rPr>
        <w:t xml:space="preserve">najmä </w:t>
      </w:r>
      <w:r w:rsidR="00C31E9D" w:rsidRPr="000F0C4E">
        <w:rPr>
          <w:rFonts w:cs="Arial"/>
          <w:szCs w:val="19"/>
          <w:lang w:val="sk-SK"/>
        </w:rPr>
        <w:t>z hľadiska súladu s hodnotiacimi kritériami a spôsobom ich vyhodnotenia</w:t>
      </w:r>
      <w:r w:rsidR="00DB748B">
        <w:rPr>
          <w:rStyle w:val="Odkaznapoznmkupodiarou"/>
          <w:rFonts w:cs="Arial"/>
          <w:szCs w:val="19"/>
          <w:lang w:val="sk-SK"/>
        </w:rPr>
        <w:footnoteReference w:id="22"/>
      </w:r>
      <w:r w:rsidR="00C31E9D" w:rsidRPr="000F0C4E">
        <w:rPr>
          <w:rFonts w:cs="Arial"/>
          <w:szCs w:val="19"/>
          <w:lang w:val="sk-SK"/>
        </w:rPr>
        <w:t>;</w:t>
      </w:r>
    </w:p>
    <w:p w14:paraId="2AAAA4F7" w14:textId="77777777" w:rsidR="00A13EBD" w:rsidRDefault="00A13EBD" w:rsidP="00A13EB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kompletnosť vyplnenia hodnotiaceho hárku (identifikačné údaje projektu, podpis, celkové bodové hodnotenie, navrhovaná výška NFP, podpis, dátum...);</w:t>
      </w:r>
    </w:p>
    <w:p w14:paraId="521ED5BA" w14:textId="3ECF9456" w:rsidR="00686824" w:rsidRPr="007629AA" w:rsidRDefault="00686824" w:rsidP="00686824">
      <w:pPr>
        <w:pStyle w:val="Odsekzoznamu"/>
        <w:numPr>
          <w:ilvl w:val="0"/>
          <w:numId w:val="5"/>
        </w:numPr>
        <w:spacing w:before="60" w:line="288" w:lineRule="auto"/>
        <w:contextualSpacing w:val="0"/>
        <w:jc w:val="both"/>
        <w:rPr>
          <w:rFonts w:cs="Arial"/>
          <w:szCs w:val="19"/>
          <w:lang w:val="sk-SK"/>
        </w:rPr>
      </w:pPr>
      <w:r w:rsidRPr="00686824">
        <w:rPr>
          <w:rFonts w:cs="Arial"/>
          <w:szCs w:val="19"/>
          <w:lang w:val="sk-SK"/>
        </w:rPr>
        <w:t xml:space="preserve">kontrola zaznamenania výzvy na doplnenie </w:t>
      </w:r>
      <w:r w:rsidRPr="007629AA">
        <w:rPr>
          <w:lang w:val="sk-SK"/>
        </w:rPr>
        <w:t xml:space="preserve">neúplných údajov, vysvetlenie nejasností alebo nápravu nepravdivých údajov </w:t>
      </w:r>
      <w:r w:rsidRPr="00686824">
        <w:rPr>
          <w:rFonts w:cs="Arial"/>
          <w:szCs w:val="19"/>
          <w:lang w:val="sk-SK"/>
        </w:rPr>
        <w:t xml:space="preserve">ako </w:t>
      </w:r>
      <w:r w:rsidRPr="007629AA">
        <w:rPr>
          <w:lang w:val="sk-SK"/>
        </w:rPr>
        <w:t>aj informáciu o doplnených skutočnostiach</w:t>
      </w:r>
      <w:r w:rsidRPr="00686824">
        <w:rPr>
          <w:rFonts w:cs="Arial"/>
          <w:szCs w:val="19"/>
          <w:lang w:val="sk-SK"/>
        </w:rPr>
        <w:t xml:space="preserve"> zo strany žiadateľa</w:t>
      </w:r>
      <w:r>
        <w:rPr>
          <w:rFonts w:cs="Arial"/>
          <w:szCs w:val="19"/>
          <w:lang w:val="sk-SK"/>
        </w:rPr>
        <w:t xml:space="preserve"> </w:t>
      </w:r>
      <w:r w:rsidRPr="00686824">
        <w:rPr>
          <w:rFonts w:cs="Arial"/>
          <w:szCs w:val="19"/>
          <w:lang w:val="sk-SK"/>
        </w:rPr>
        <w:t xml:space="preserve">(v prípade ak počas odborného hodnotenia </w:t>
      </w:r>
      <w:r>
        <w:rPr>
          <w:rFonts w:cs="Arial"/>
          <w:szCs w:val="19"/>
          <w:lang w:val="sk-SK"/>
        </w:rPr>
        <w:t xml:space="preserve">bola </w:t>
      </w:r>
      <w:r w:rsidRPr="00686824">
        <w:rPr>
          <w:rFonts w:cs="Arial"/>
          <w:szCs w:val="19"/>
          <w:lang w:val="sk-SK"/>
        </w:rPr>
        <w:t xml:space="preserve">zasielaná </w:t>
      </w:r>
      <w:r>
        <w:rPr>
          <w:rFonts w:cs="Arial"/>
          <w:szCs w:val="19"/>
          <w:lang w:val="sk-SK"/>
        </w:rPr>
        <w:t xml:space="preserve">žiadateľovi </w:t>
      </w:r>
      <w:r w:rsidRPr="00686824">
        <w:rPr>
          <w:rFonts w:cs="Arial"/>
          <w:szCs w:val="19"/>
          <w:lang w:val="sk-SK"/>
        </w:rPr>
        <w:t>výzva na doplnenie)</w:t>
      </w:r>
      <w:r w:rsidR="0012469F">
        <w:rPr>
          <w:rFonts w:cs="Arial"/>
          <w:szCs w:val="19"/>
          <w:lang w:val="sk-SK"/>
        </w:rPr>
        <w:t>;</w:t>
      </w:r>
    </w:p>
    <w:p w14:paraId="6F875F49" w14:textId="77777777" w:rsidR="00A13EBD" w:rsidRPr="007629AA" w:rsidRDefault="00A13EBD" w:rsidP="00A13EBD">
      <w:pPr>
        <w:pStyle w:val="Odsekzoznamu"/>
        <w:numPr>
          <w:ilvl w:val="0"/>
          <w:numId w:val="5"/>
        </w:numPr>
        <w:spacing w:before="60" w:line="288" w:lineRule="auto"/>
        <w:ind w:hanging="357"/>
        <w:contextualSpacing w:val="0"/>
        <w:jc w:val="both"/>
        <w:rPr>
          <w:rFonts w:cs="Arial"/>
          <w:szCs w:val="19"/>
          <w:lang w:val="sk-SK"/>
        </w:rPr>
      </w:pPr>
      <w:r w:rsidRPr="007629AA">
        <w:rPr>
          <w:rFonts w:cs="Arial"/>
          <w:szCs w:val="19"/>
          <w:lang w:val="sk-SK"/>
        </w:rPr>
        <w:t>v prípade, ak hodnotiteľ znižuje výšku oprávnených nákladov v rozpočte:</w:t>
      </w:r>
    </w:p>
    <w:p w14:paraId="375F5F44" w14:textId="77777777" w:rsidR="00A13EBD" w:rsidRPr="007629AA" w:rsidRDefault="00A13EBD" w:rsidP="00A13EBD">
      <w:pPr>
        <w:pStyle w:val="Bulletslevel2"/>
        <w:spacing w:before="60" w:line="288" w:lineRule="auto"/>
        <w:ind w:hanging="357"/>
        <w:jc w:val="both"/>
        <w:rPr>
          <w:rFonts w:cs="Arial"/>
          <w:lang w:val="sk-SK"/>
        </w:rPr>
      </w:pPr>
      <w:r w:rsidRPr="007629AA">
        <w:rPr>
          <w:rFonts w:cs="Arial"/>
          <w:lang w:val="sk-SK"/>
        </w:rPr>
        <w:t>adresnosť zníženia (napr. v ktorej rozpočtovej položke, resp. z ktorej skupiny výdavkov majú byť finančné prostriedky znížené);</w:t>
      </w:r>
    </w:p>
    <w:p w14:paraId="60D69555" w14:textId="77777777" w:rsidR="00A13EBD" w:rsidRPr="007629AA" w:rsidRDefault="00A13EBD" w:rsidP="00A13EBD">
      <w:pPr>
        <w:pStyle w:val="Bulletslevel2"/>
        <w:spacing w:before="60" w:line="288" w:lineRule="auto"/>
        <w:ind w:hanging="357"/>
        <w:jc w:val="both"/>
        <w:rPr>
          <w:rFonts w:cs="Arial"/>
          <w:lang w:val="sk-SK"/>
        </w:rPr>
      </w:pPr>
      <w:r w:rsidRPr="007629AA">
        <w:rPr>
          <w:rFonts w:cs="Arial"/>
          <w:lang w:val="sk-SK"/>
        </w:rPr>
        <w:t>previazanosť zníženej/zrušenej skupiny výdavkov/položky rozpočtu k iným skupinám a príslušným aktivitám (napr. ak sa zrušia výdavky na PC, je potrebné zrušiť aj výdavky na softvér, prípadne zamietnuť celú aktivitu);</w:t>
      </w:r>
    </w:p>
    <w:p w14:paraId="232BD1B8" w14:textId="77777777" w:rsidR="00A13EBD" w:rsidRPr="007629AA" w:rsidRDefault="00A13EBD" w:rsidP="00A13EBD">
      <w:pPr>
        <w:pStyle w:val="Bulletslevel2"/>
        <w:spacing w:before="60" w:line="288" w:lineRule="auto"/>
        <w:jc w:val="both"/>
        <w:rPr>
          <w:rFonts w:cs="Arial"/>
          <w:lang w:val="sk-SK"/>
        </w:rPr>
      </w:pPr>
      <w:r w:rsidRPr="007629AA">
        <w:rPr>
          <w:rFonts w:cs="Arial"/>
          <w:lang w:val="sk-SK"/>
        </w:rPr>
        <w:t>vzťahy jednotlivých skupín výdavkov vzhľadom k celkovému rozpočtu (napr. pri znížení priamych výdavkov môže byť potrebné znížiť aj nepriame výdavky; prípadná kontrola ďalších limitov stanovených vo výzve a pod</w:t>
      </w:r>
      <w:r w:rsidRPr="007629AA">
        <w:rPr>
          <w:rFonts w:cs="Arial"/>
          <w:szCs w:val="48"/>
          <w:lang w:val="sk-SK"/>
        </w:rPr>
        <w:t>.).</w:t>
      </w:r>
    </w:p>
    <w:p w14:paraId="54014CBA" w14:textId="4023FCB1" w:rsidR="0075585E" w:rsidRDefault="0075585E" w:rsidP="0089453F">
      <w:pPr>
        <w:spacing w:before="120" w:after="120" w:line="288" w:lineRule="auto"/>
        <w:jc w:val="both"/>
        <w:rPr>
          <w:rFonts w:cs="Arial"/>
          <w:szCs w:val="19"/>
          <w:lang w:val="sk-SK"/>
        </w:rPr>
      </w:pPr>
      <w:r w:rsidRPr="007629AA">
        <w:rPr>
          <w:rFonts w:cs="Arial"/>
          <w:szCs w:val="19"/>
          <w:lang w:val="sk-SK"/>
        </w:rPr>
        <w:t xml:space="preserve">Overenie </w:t>
      </w:r>
      <w:r w:rsidR="0024668D" w:rsidRPr="007629AA">
        <w:rPr>
          <w:rFonts w:cs="Arial"/>
          <w:szCs w:val="19"/>
          <w:lang w:val="sk-SK"/>
        </w:rPr>
        <w:t>činnosti odborných hodnotiteľov  vykoná poverený zamestnanec RO/SO pred jeho ukončením, t</w:t>
      </w:r>
      <w:r w:rsidR="004633D0">
        <w:rPr>
          <w:rFonts w:cs="Arial"/>
          <w:szCs w:val="19"/>
          <w:lang w:val="sk-SK"/>
        </w:rPr>
        <w:t>.j.</w:t>
      </w:r>
      <w:r w:rsidR="0024668D" w:rsidRPr="007629AA">
        <w:rPr>
          <w:rFonts w:cs="Arial"/>
          <w:szCs w:val="19"/>
          <w:lang w:val="sk-SK"/>
        </w:rPr>
        <w:t xml:space="preserve"> pred overením spoločného hodnotiaceho hárku zamestnancom RO/SO, </w:t>
      </w:r>
      <w:r w:rsidRPr="007629AA">
        <w:rPr>
          <w:rFonts w:cs="Arial"/>
          <w:szCs w:val="19"/>
          <w:lang w:val="sk-SK"/>
        </w:rPr>
        <w:t xml:space="preserve">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7629AA">
        <w:rPr>
          <w:rFonts w:cs="Arial"/>
          <w:szCs w:val="19"/>
          <w:lang w:val="sk-SK"/>
        </w:rPr>
        <w:t>dodržovania</w:t>
      </w:r>
      <w:r w:rsidRPr="007629AA">
        <w:rPr>
          <w:rFonts w:cs="Arial"/>
          <w:szCs w:val="19"/>
          <w:lang w:val="sk-SK"/>
        </w:rPr>
        <w:t xml:space="preserve"> postupov a povinností, uvedených v príručke pre hodnotiteľa. Hodnotiteľ nesmie byť ovplyvňovaný zo strany zamestnancov </w:t>
      </w:r>
      <w:r w:rsidR="005B6F25" w:rsidRPr="007629AA">
        <w:rPr>
          <w:rFonts w:cs="Arial"/>
          <w:szCs w:val="19"/>
          <w:lang w:val="sk-SK"/>
        </w:rPr>
        <w:t>RO/SO</w:t>
      </w:r>
      <w:r w:rsidR="00AE721F" w:rsidRPr="007629AA">
        <w:rPr>
          <w:rFonts w:cs="Arial"/>
          <w:szCs w:val="19"/>
          <w:lang w:val="sk-SK"/>
        </w:rPr>
        <w:t xml:space="preserve"> </w:t>
      </w:r>
      <w:r w:rsidRPr="007629AA">
        <w:rPr>
          <w:rFonts w:cs="Arial"/>
          <w:szCs w:val="19"/>
          <w:lang w:val="sk-SK"/>
        </w:rPr>
        <w:t>nad rámec povinností, ktoré mu vyplývajú z príručky pre hodnotiteľa.</w:t>
      </w:r>
    </w:p>
    <w:p w14:paraId="3AA0A87E" w14:textId="2EBFB121" w:rsidR="00416519" w:rsidRDefault="00416519" w:rsidP="00560CCE">
      <w:pPr>
        <w:spacing w:before="120" w:after="120" w:line="288" w:lineRule="auto"/>
        <w:jc w:val="both"/>
        <w:rPr>
          <w:rFonts w:cs="Arial"/>
          <w:szCs w:val="19"/>
          <w:lang w:val="sk-SK"/>
        </w:rPr>
      </w:pPr>
      <w:r w:rsidRPr="00416519">
        <w:rPr>
          <w:rFonts w:cs="Arial"/>
          <w:szCs w:val="19"/>
          <w:lang w:val="sk-SK"/>
        </w:rPr>
        <w:t xml:space="preserve">K overeniu činnosti odborných hodnotiteľov môže dôjsť aj po overení spoločného hodnotiaceho hárku a to </w:t>
      </w:r>
      <w:r w:rsidR="00DB748B">
        <w:rPr>
          <w:rFonts w:cs="Arial"/>
          <w:szCs w:val="19"/>
          <w:lang w:val="sk-SK"/>
        </w:rPr>
        <w:t xml:space="preserve">napr. </w:t>
      </w:r>
      <w:r w:rsidRPr="00416519">
        <w:rPr>
          <w:rFonts w:cs="Arial"/>
          <w:szCs w:val="19"/>
          <w:lang w:val="sk-SK"/>
        </w:rPr>
        <w:t xml:space="preserve">kontrolnou skupinou v rámci </w:t>
      </w:r>
      <w:r w:rsidR="004633D0">
        <w:rPr>
          <w:rFonts w:cs="Arial"/>
          <w:szCs w:val="19"/>
          <w:lang w:val="sk-SK"/>
        </w:rPr>
        <w:t>AFK,</w:t>
      </w:r>
      <w:r>
        <w:rPr>
          <w:rFonts w:cs="Arial"/>
          <w:szCs w:val="19"/>
          <w:lang w:val="sk-SK"/>
        </w:rPr>
        <w:t xml:space="preserve"> </w:t>
      </w:r>
      <w:r w:rsidRPr="00416519">
        <w:rPr>
          <w:rFonts w:cs="Arial"/>
          <w:szCs w:val="19"/>
          <w:lang w:val="sk-SK"/>
        </w:rPr>
        <w:t xml:space="preserve">resp. </w:t>
      </w:r>
      <w:r w:rsidR="004633D0">
        <w:rPr>
          <w:rFonts w:cs="Arial"/>
          <w:szCs w:val="19"/>
          <w:lang w:val="sk-SK"/>
        </w:rPr>
        <w:t>FKnM</w:t>
      </w:r>
      <w:r w:rsidRPr="00416519">
        <w:rPr>
          <w:rFonts w:cs="Arial"/>
          <w:szCs w:val="19"/>
          <w:lang w:val="sk-SK"/>
        </w:rPr>
        <w:t>.</w:t>
      </w:r>
    </w:p>
    <w:p w14:paraId="65B81A68" w14:textId="34936F62" w:rsidR="00303123" w:rsidRDefault="00ED478D" w:rsidP="00560CCE">
      <w:pPr>
        <w:pStyle w:val="Default"/>
        <w:spacing w:before="120" w:after="120" w:line="288" w:lineRule="auto"/>
        <w:jc w:val="both"/>
      </w:pPr>
      <w:r w:rsidRPr="007629AA">
        <w:rPr>
          <w:sz w:val="19"/>
          <w:szCs w:val="48"/>
          <w:lang w:val="sk-SK"/>
        </w:rPr>
        <w:t xml:space="preserve">Podľa charakteru a závažnosti nedodržania </w:t>
      </w:r>
      <w:r w:rsidR="0075585E" w:rsidRPr="007629AA">
        <w:rPr>
          <w:sz w:val="19"/>
          <w:szCs w:val="48"/>
          <w:lang w:val="sk-SK"/>
        </w:rPr>
        <w:t>postupov a povinností, uvedených v príručke pre hodnotiteľa a jej prílohách,</w:t>
      </w:r>
      <w:r w:rsidR="0075585E" w:rsidRPr="007629AA" w:rsidDel="00ED478D">
        <w:rPr>
          <w:sz w:val="19"/>
          <w:szCs w:val="48"/>
          <w:lang w:val="sk-SK"/>
        </w:rPr>
        <w:t xml:space="preserve"> </w:t>
      </w:r>
      <w:r w:rsidR="0024668D" w:rsidRPr="007629AA">
        <w:rPr>
          <w:sz w:val="19"/>
          <w:szCs w:val="48"/>
          <w:lang w:val="sk-SK"/>
        </w:rPr>
        <w:t xml:space="preserve">resp. v prípade zistenia iných </w:t>
      </w:r>
      <w:r w:rsidR="00DF6C47" w:rsidRPr="007629AA">
        <w:rPr>
          <w:sz w:val="19"/>
          <w:szCs w:val="48"/>
          <w:lang w:val="sk-SK"/>
        </w:rPr>
        <w:t>skutočností</w:t>
      </w:r>
      <w:r w:rsidR="0024668D" w:rsidRPr="007629AA">
        <w:rPr>
          <w:sz w:val="19"/>
          <w:szCs w:val="48"/>
          <w:lang w:val="sk-SK"/>
        </w:rPr>
        <w:t xml:space="preserve">, je </w:t>
      </w:r>
      <w:r w:rsidR="0024668D" w:rsidRPr="007629AA">
        <w:rPr>
          <w:sz w:val="19"/>
          <w:szCs w:val="19"/>
          <w:lang w:val="sk-SK"/>
        </w:rPr>
        <w:t>RO/SO</w:t>
      </w:r>
      <w:r w:rsidR="0024668D" w:rsidRPr="007629AA">
        <w:rPr>
          <w:sz w:val="19"/>
          <w:szCs w:val="48"/>
          <w:lang w:val="sk-SK"/>
        </w:rPr>
        <w:t xml:space="preserve"> oprávnený vyžadovať </w:t>
      </w:r>
      <w:r w:rsidR="0024668D" w:rsidRPr="001C32F3">
        <w:rPr>
          <w:b/>
          <w:sz w:val="19"/>
          <w:szCs w:val="48"/>
          <w:lang w:val="sk-SK"/>
        </w:rPr>
        <w:t xml:space="preserve">opakované </w:t>
      </w:r>
      <w:r w:rsidR="00DB748B" w:rsidRPr="001C32F3">
        <w:rPr>
          <w:b/>
          <w:sz w:val="19"/>
          <w:szCs w:val="48"/>
          <w:lang w:val="sk-SK"/>
        </w:rPr>
        <w:t xml:space="preserve">odborné </w:t>
      </w:r>
      <w:r w:rsidR="0024668D" w:rsidRPr="001C32F3">
        <w:rPr>
          <w:b/>
          <w:sz w:val="19"/>
          <w:szCs w:val="48"/>
          <w:lang w:val="sk-SK"/>
        </w:rPr>
        <w:t>hodnotenie ŽoNFP</w:t>
      </w:r>
      <w:r w:rsidR="0024668D" w:rsidRPr="007629AA">
        <w:rPr>
          <w:sz w:val="19"/>
          <w:szCs w:val="48"/>
          <w:lang w:val="sk-SK"/>
        </w:rPr>
        <w:t xml:space="preserve"> rovnakými hodnotiteľmi</w:t>
      </w:r>
      <w:r w:rsidR="00DB748B">
        <w:rPr>
          <w:sz w:val="19"/>
          <w:szCs w:val="48"/>
          <w:lang w:val="sk-SK"/>
        </w:rPr>
        <w:t>, pričom RO/SO</w:t>
      </w:r>
      <w:r w:rsidR="0024668D" w:rsidRPr="007629AA">
        <w:rPr>
          <w:sz w:val="19"/>
          <w:szCs w:val="48"/>
          <w:lang w:val="sk-SK"/>
        </w:rPr>
        <w:t xml:space="preserve"> </w:t>
      </w:r>
      <w:r w:rsidR="0075585E" w:rsidRPr="007629AA">
        <w:rPr>
          <w:sz w:val="19"/>
          <w:szCs w:val="48"/>
          <w:lang w:val="sk-SK"/>
        </w:rPr>
        <w:t>môže pristúpiť ku kráteniu odmeny hodnotiteľ</w:t>
      </w:r>
      <w:r w:rsidR="00DB748B">
        <w:rPr>
          <w:sz w:val="19"/>
          <w:szCs w:val="48"/>
          <w:lang w:val="sk-SK"/>
        </w:rPr>
        <w:t xml:space="preserve">a </w:t>
      </w:r>
      <w:r w:rsidR="00DB748B" w:rsidRPr="007629AA">
        <w:rPr>
          <w:sz w:val="19"/>
          <w:szCs w:val="48"/>
          <w:lang w:val="sk-SK"/>
        </w:rPr>
        <w:t>a</w:t>
      </w:r>
      <w:r w:rsidR="00DB748B">
        <w:rPr>
          <w:sz w:val="19"/>
          <w:szCs w:val="48"/>
          <w:lang w:val="sk-SK"/>
        </w:rPr>
        <w:t xml:space="preserve"> k vyradeniu odborného hodnotiteľa zo zoznamu odborných hodnotiteľov</w:t>
      </w:r>
      <w:r w:rsidR="00DB748B" w:rsidRPr="007629AA">
        <w:rPr>
          <w:sz w:val="19"/>
          <w:szCs w:val="48"/>
          <w:lang w:val="sk-SK"/>
        </w:rPr>
        <w:t xml:space="preserve">. </w:t>
      </w:r>
      <w:r w:rsidR="0075585E" w:rsidRPr="006C383B">
        <w:rPr>
          <w:b/>
          <w:sz w:val="19"/>
          <w:szCs w:val="48"/>
          <w:lang w:val="sk-SK"/>
        </w:rPr>
        <w:t xml:space="preserve">Túto podmienku je </w:t>
      </w:r>
      <w:r w:rsidR="005B6F25" w:rsidRPr="006C383B">
        <w:rPr>
          <w:b/>
          <w:sz w:val="19"/>
          <w:szCs w:val="19"/>
          <w:lang w:val="sk-SK"/>
        </w:rPr>
        <w:t>RO/SO</w:t>
      </w:r>
      <w:r w:rsidR="00736EE2" w:rsidRPr="006C383B">
        <w:rPr>
          <w:b/>
          <w:sz w:val="19"/>
          <w:szCs w:val="48"/>
          <w:lang w:val="sk-SK"/>
        </w:rPr>
        <w:t xml:space="preserve"> </w:t>
      </w:r>
      <w:r w:rsidR="0075585E" w:rsidRPr="006C383B">
        <w:rPr>
          <w:b/>
          <w:sz w:val="19"/>
          <w:szCs w:val="48"/>
          <w:lang w:val="sk-SK"/>
        </w:rPr>
        <w:t>povinný zaradiť do zmluvného dokumentu medzi RO</w:t>
      </w:r>
      <w:r w:rsidR="001B3D81" w:rsidRPr="006C383B">
        <w:rPr>
          <w:b/>
          <w:sz w:val="19"/>
          <w:szCs w:val="48"/>
          <w:lang w:val="sk-SK"/>
        </w:rPr>
        <w:t>/SO</w:t>
      </w:r>
      <w:r w:rsidR="0075585E" w:rsidRPr="006C383B">
        <w:rPr>
          <w:b/>
          <w:sz w:val="19"/>
          <w:szCs w:val="48"/>
          <w:lang w:val="sk-SK"/>
        </w:rPr>
        <w:t xml:space="preserve"> a odborným hodnotiteľom</w:t>
      </w:r>
      <w:r w:rsidR="0075585E" w:rsidRPr="007629AA">
        <w:rPr>
          <w:sz w:val="19"/>
          <w:szCs w:val="48"/>
          <w:lang w:val="sk-SK"/>
        </w:rPr>
        <w:t xml:space="preserve">. </w:t>
      </w:r>
      <w:r w:rsidR="000930B7" w:rsidRPr="007629AA">
        <w:rPr>
          <w:sz w:val="19"/>
          <w:szCs w:val="48"/>
          <w:lang w:val="sk-SK"/>
        </w:rPr>
        <w:t>V takomto prípade sa chybné hodnotenie neberie do úvahy.</w:t>
      </w:r>
      <w:r w:rsidR="0075585E" w:rsidRPr="007629AA">
        <w:rPr>
          <w:sz w:val="19"/>
          <w:szCs w:val="48"/>
          <w:lang w:val="sk-SK"/>
        </w:rPr>
        <w:t xml:space="preserve"> </w:t>
      </w:r>
      <w:r w:rsidR="00933101" w:rsidRPr="007629AA">
        <w:rPr>
          <w:sz w:val="19"/>
          <w:szCs w:val="48"/>
          <w:lang w:val="sk-SK"/>
        </w:rPr>
        <w:t>Informáciu o</w:t>
      </w:r>
      <w:r w:rsidR="007B1CE3">
        <w:rPr>
          <w:sz w:val="19"/>
          <w:szCs w:val="48"/>
          <w:lang w:val="sk-SK"/>
        </w:rPr>
        <w:t> </w:t>
      </w:r>
      <w:r w:rsidR="00303123">
        <w:rPr>
          <w:sz w:val="19"/>
          <w:szCs w:val="48"/>
          <w:lang w:val="sk-SK"/>
        </w:rPr>
        <w:t xml:space="preserve">opakovanom </w:t>
      </w:r>
      <w:r w:rsidR="00DB748B">
        <w:rPr>
          <w:sz w:val="19"/>
          <w:szCs w:val="48"/>
          <w:lang w:val="sk-SK"/>
        </w:rPr>
        <w:t xml:space="preserve">odbornom </w:t>
      </w:r>
      <w:r w:rsidR="00303123">
        <w:rPr>
          <w:sz w:val="19"/>
          <w:szCs w:val="48"/>
          <w:lang w:val="sk-SK"/>
        </w:rPr>
        <w:t>hodnotení</w:t>
      </w:r>
      <w:r w:rsidR="00303123" w:rsidRPr="007629AA">
        <w:rPr>
          <w:sz w:val="19"/>
          <w:szCs w:val="48"/>
          <w:lang w:val="sk-SK"/>
        </w:rPr>
        <w:t xml:space="preserve"> </w:t>
      </w:r>
      <w:r w:rsidR="00DB748B">
        <w:rPr>
          <w:sz w:val="19"/>
          <w:szCs w:val="48"/>
          <w:lang w:val="sk-SK"/>
        </w:rPr>
        <w:t xml:space="preserve">ŽoNFP </w:t>
      </w:r>
      <w:r w:rsidR="00303123" w:rsidRPr="0012469F">
        <w:rPr>
          <w:sz w:val="19"/>
          <w:szCs w:val="48"/>
          <w:lang w:val="sk-SK"/>
        </w:rPr>
        <w:t xml:space="preserve">uvedú odborní hodnotitelia do </w:t>
      </w:r>
      <w:r w:rsidR="004341D7">
        <w:rPr>
          <w:sz w:val="19"/>
          <w:szCs w:val="48"/>
          <w:lang w:val="sk-SK"/>
        </w:rPr>
        <w:t xml:space="preserve">záverečného komentára v novo vypracovanom </w:t>
      </w:r>
      <w:r w:rsidR="00303123">
        <w:rPr>
          <w:sz w:val="19"/>
          <w:szCs w:val="48"/>
          <w:lang w:val="sk-SK"/>
        </w:rPr>
        <w:t>individuálnom aj spoločnom</w:t>
      </w:r>
      <w:r w:rsidR="00303123" w:rsidRPr="0012469F">
        <w:rPr>
          <w:sz w:val="19"/>
          <w:szCs w:val="48"/>
          <w:lang w:val="sk-SK"/>
        </w:rPr>
        <w:t xml:space="preserve"> hodnotiac</w:t>
      </w:r>
      <w:r w:rsidR="00303123">
        <w:rPr>
          <w:sz w:val="19"/>
          <w:szCs w:val="48"/>
          <w:lang w:val="sk-SK"/>
        </w:rPr>
        <w:t xml:space="preserve">om </w:t>
      </w:r>
      <w:r w:rsidR="00303123" w:rsidRPr="0012469F">
        <w:rPr>
          <w:sz w:val="19"/>
          <w:szCs w:val="48"/>
          <w:lang w:val="sk-SK"/>
        </w:rPr>
        <w:t xml:space="preserve">hárku </w:t>
      </w:r>
      <w:r w:rsidR="00303123">
        <w:rPr>
          <w:sz w:val="19"/>
          <w:szCs w:val="48"/>
          <w:lang w:val="sk-SK"/>
        </w:rPr>
        <w:t xml:space="preserve">a </w:t>
      </w:r>
      <w:r w:rsidR="00303123" w:rsidRPr="007629AA">
        <w:rPr>
          <w:sz w:val="19"/>
          <w:szCs w:val="48"/>
          <w:lang w:val="sk-SK"/>
        </w:rPr>
        <w:t xml:space="preserve">RO/SO </w:t>
      </w:r>
      <w:r w:rsidR="00303123">
        <w:rPr>
          <w:sz w:val="19"/>
          <w:szCs w:val="48"/>
          <w:lang w:val="sk-SK"/>
        </w:rPr>
        <w:t xml:space="preserve">uvedie túto informáciu </w:t>
      </w:r>
      <w:r w:rsidR="00303123" w:rsidRPr="007629AA">
        <w:rPr>
          <w:sz w:val="19"/>
          <w:szCs w:val="48"/>
          <w:lang w:val="sk-SK"/>
        </w:rPr>
        <w:t xml:space="preserve">v dokumentácii </w:t>
      </w:r>
      <w:r w:rsidR="00303123">
        <w:rPr>
          <w:sz w:val="19"/>
          <w:szCs w:val="48"/>
          <w:lang w:val="sk-SK"/>
        </w:rPr>
        <w:t xml:space="preserve">záverečnej správy </w:t>
      </w:r>
      <w:r w:rsidR="00303123" w:rsidRPr="007629AA">
        <w:rPr>
          <w:sz w:val="19"/>
          <w:szCs w:val="48"/>
          <w:lang w:val="sk-SK"/>
        </w:rPr>
        <w:t>z výzvy.</w:t>
      </w:r>
      <w:r w:rsidR="00303123" w:rsidRPr="0012469F">
        <w:t xml:space="preserve"> </w:t>
      </w:r>
    </w:p>
    <w:p w14:paraId="2B1E718A" w14:textId="55975733" w:rsidR="00B35158" w:rsidRDefault="00E379CB" w:rsidP="00560CCE">
      <w:pPr>
        <w:spacing w:before="120" w:after="120" w:line="288" w:lineRule="auto"/>
        <w:jc w:val="both"/>
        <w:rPr>
          <w:szCs w:val="48"/>
          <w:lang w:val="sk-SK"/>
        </w:rPr>
      </w:pPr>
      <w:r w:rsidRPr="00746608">
        <w:rPr>
          <w:szCs w:val="48"/>
          <w:lang w:val="sk-SK"/>
        </w:rPr>
        <w:t>A</w:t>
      </w:r>
      <w:r w:rsidR="006C383B" w:rsidRPr="00746608">
        <w:rPr>
          <w:szCs w:val="48"/>
          <w:lang w:val="sk-SK"/>
        </w:rPr>
        <w:t xml:space="preserve">k RO/SO vyžaduje </w:t>
      </w:r>
      <w:r w:rsidR="006C383B" w:rsidRPr="001C32F3">
        <w:rPr>
          <w:szCs w:val="48"/>
          <w:lang w:val="sk-SK"/>
        </w:rPr>
        <w:t xml:space="preserve">opakované </w:t>
      </w:r>
      <w:r w:rsidR="00DB748B" w:rsidRPr="001C32F3">
        <w:rPr>
          <w:szCs w:val="48"/>
          <w:lang w:val="sk-SK"/>
        </w:rPr>
        <w:t xml:space="preserve">odborné </w:t>
      </w:r>
      <w:r w:rsidR="006C383B" w:rsidRPr="001C32F3">
        <w:rPr>
          <w:szCs w:val="48"/>
          <w:lang w:val="sk-SK"/>
        </w:rPr>
        <w:t>hodnotenie ŽoNFP</w:t>
      </w:r>
      <w:r w:rsidR="006C383B" w:rsidRPr="00746608">
        <w:rPr>
          <w:szCs w:val="48"/>
          <w:lang w:val="sk-SK"/>
        </w:rPr>
        <w:t xml:space="preserve"> rovnakými hodnotiteľmi v súlade s podmienkami zadefinovanými v dohode o vykonaní práce</w:t>
      </w:r>
      <w:r w:rsidR="00FF5729" w:rsidRPr="00746608">
        <w:rPr>
          <w:szCs w:val="48"/>
          <w:lang w:val="sk-SK"/>
        </w:rPr>
        <w:t xml:space="preserve">, poverený zamestnanec RO/SO </w:t>
      </w:r>
      <w:r w:rsidR="00CF5B3B" w:rsidRPr="00746608">
        <w:rPr>
          <w:szCs w:val="48"/>
          <w:lang w:val="sk-SK"/>
        </w:rPr>
        <w:t xml:space="preserve">obvykle 5 pracovných dní pred plánovaným termínom opakovaného odborného hodnotenia </w:t>
      </w:r>
      <w:r w:rsidR="00FF5729" w:rsidRPr="00746608">
        <w:rPr>
          <w:szCs w:val="48"/>
          <w:lang w:val="sk-SK"/>
        </w:rPr>
        <w:t>osloví odborných hodnotiteľov, ktorí vykonali pôvodné hodnotenie ŽoNFP</w:t>
      </w:r>
      <w:r w:rsidRPr="00746608">
        <w:rPr>
          <w:szCs w:val="48"/>
          <w:lang w:val="sk-SK"/>
        </w:rPr>
        <w:t xml:space="preserve"> a</w:t>
      </w:r>
      <w:r w:rsidR="007772BB">
        <w:rPr>
          <w:szCs w:val="48"/>
          <w:lang w:val="sk-SK"/>
        </w:rPr>
        <w:t> </w:t>
      </w:r>
      <w:r w:rsidR="00C31E9D">
        <w:rPr>
          <w:szCs w:val="48"/>
          <w:lang w:val="sk-SK"/>
        </w:rPr>
        <w:t>vyzve ich k poskytnutiu súčinnosti, pričom</w:t>
      </w:r>
      <w:r w:rsidRPr="00746608">
        <w:rPr>
          <w:szCs w:val="48"/>
          <w:lang w:val="sk-SK"/>
        </w:rPr>
        <w:t xml:space="preserve"> o</w:t>
      </w:r>
      <w:r w:rsidR="00FF5729" w:rsidRPr="00746608">
        <w:rPr>
          <w:szCs w:val="48"/>
          <w:lang w:val="sk-SK"/>
        </w:rPr>
        <w:t xml:space="preserve">známi </w:t>
      </w:r>
      <w:r w:rsidRPr="00746608">
        <w:rPr>
          <w:szCs w:val="48"/>
          <w:lang w:val="sk-SK"/>
        </w:rPr>
        <w:t xml:space="preserve">odborným hodnotiteľom </w:t>
      </w:r>
      <w:r w:rsidR="00C31E9D" w:rsidRPr="0060253C">
        <w:rPr>
          <w:szCs w:val="48"/>
          <w:lang w:val="sk-SK"/>
        </w:rPr>
        <w:t xml:space="preserve">dôvod opakovaného hodnotenia </w:t>
      </w:r>
      <w:r w:rsidR="00BA0570" w:rsidRPr="00BA0570">
        <w:rPr>
          <w:szCs w:val="48"/>
          <w:lang w:val="sk-SK"/>
        </w:rPr>
        <w:t xml:space="preserve">(napr. v prípade </w:t>
      </w:r>
      <w:r w:rsidR="00D055E9">
        <w:rPr>
          <w:szCs w:val="48"/>
          <w:lang w:val="sk-SK"/>
        </w:rPr>
        <w:t xml:space="preserve">odvolacieho konania, </w:t>
      </w:r>
      <w:r w:rsidR="00BA0570" w:rsidRPr="00BA0570">
        <w:rPr>
          <w:szCs w:val="48"/>
          <w:lang w:val="sk-SK"/>
        </w:rPr>
        <w:t xml:space="preserve">nesprávne vyhodnoteného hodnotiaceho kritéria RO/SO vyzve odborných hodnotiteľov k poskytnutiu </w:t>
      </w:r>
      <w:r w:rsidR="00BA0570" w:rsidRPr="00BA0570">
        <w:rPr>
          <w:szCs w:val="48"/>
          <w:lang w:val="sk-SK"/>
        </w:rPr>
        <w:lastRenderedPageBreak/>
        <w:t xml:space="preserve">súčinnosti na opravu nesprávne vyhodnoteného hodnotiaceho kritéria, </w:t>
      </w:r>
      <w:r w:rsidR="00BA0570" w:rsidRPr="00BA0570">
        <w:rPr>
          <w:rFonts w:cs="Arial"/>
          <w:szCs w:val="19"/>
          <w:lang w:val="sk-SK"/>
        </w:rPr>
        <w:t xml:space="preserve">pričom uvedie zdôvodnenie, resp. objektívne overiteľný </w:t>
      </w:r>
      <w:r w:rsidR="0031736E">
        <w:rPr>
          <w:rFonts w:cs="Arial"/>
          <w:szCs w:val="19"/>
          <w:lang w:val="sk-SK"/>
        </w:rPr>
        <w:t>argument</w:t>
      </w:r>
      <w:r w:rsidR="00BA0570" w:rsidRPr="00BA0570">
        <w:rPr>
          <w:rFonts w:cs="Arial"/>
          <w:szCs w:val="19"/>
          <w:lang w:val="sk-SK"/>
        </w:rPr>
        <w:t>, ktorý preukazuje, že pri vyhodnotení hodnotiaceho kritéria došlo zo strany odborných hodnotiteľov k zlej interpretáci</w:t>
      </w:r>
      <w:r w:rsidR="00637D4B">
        <w:rPr>
          <w:rFonts w:cs="Arial"/>
          <w:szCs w:val="19"/>
          <w:lang w:val="sk-SK"/>
        </w:rPr>
        <w:t>i</w:t>
      </w:r>
      <w:r w:rsidR="00BA0570" w:rsidRPr="00BA0570">
        <w:rPr>
          <w:rFonts w:cs="Arial"/>
          <w:szCs w:val="19"/>
          <w:lang w:val="sk-SK"/>
        </w:rPr>
        <w:t xml:space="preserve"> hodnotiaceho kritéria a k jeho chybnému vyhodnoteniu</w:t>
      </w:r>
      <w:r w:rsidR="00BA0570" w:rsidRPr="00BA0570">
        <w:rPr>
          <w:szCs w:val="48"/>
          <w:lang w:val="sk-SK"/>
        </w:rPr>
        <w:t>)</w:t>
      </w:r>
      <w:r w:rsidR="00BA0570">
        <w:rPr>
          <w:szCs w:val="48"/>
          <w:lang w:val="sk-SK"/>
        </w:rPr>
        <w:t xml:space="preserve"> </w:t>
      </w:r>
      <w:r w:rsidR="00C31E9D">
        <w:rPr>
          <w:szCs w:val="48"/>
          <w:lang w:val="sk-SK"/>
        </w:rPr>
        <w:t>a</w:t>
      </w:r>
      <w:r w:rsidR="000F0C4E" w:rsidRPr="0060253C">
        <w:rPr>
          <w:szCs w:val="48"/>
          <w:lang w:val="sk-SK"/>
        </w:rPr>
        <w:t xml:space="preserve"> </w:t>
      </w:r>
      <w:r w:rsidR="00CF5B3B" w:rsidRPr="0060253C">
        <w:rPr>
          <w:szCs w:val="48"/>
          <w:lang w:val="sk-SK"/>
        </w:rPr>
        <w:t xml:space="preserve">navrhovaný </w:t>
      </w:r>
      <w:r w:rsidR="00FF5729" w:rsidRPr="0060253C">
        <w:rPr>
          <w:szCs w:val="48"/>
          <w:lang w:val="sk-SK"/>
        </w:rPr>
        <w:t xml:space="preserve">termín na vykonanie </w:t>
      </w:r>
      <w:r w:rsidR="00C31E9D" w:rsidRPr="00C63DA0">
        <w:rPr>
          <w:szCs w:val="48"/>
          <w:lang w:val="sk-SK"/>
        </w:rPr>
        <w:t xml:space="preserve">opakovaného </w:t>
      </w:r>
      <w:r w:rsidR="00FF5729" w:rsidRPr="00C63DA0">
        <w:rPr>
          <w:szCs w:val="48"/>
          <w:lang w:val="sk-SK"/>
        </w:rPr>
        <w:t>odborného hodnotenia ŽoNFP</w:t>
      </w:r>
      <w:r w:rsidR="005F476A" w:rsidRPr="00C63DA0">
        <w:rPr>
          <w:szCs w:val="48"/>
          <w:lang w:val="sk-SK"/>
        </w:rPr>
        <w:t xml:space="preserve">. </w:t>
      </w:r>
      <w:r w:rsidR="00CF5B3B" w:rsidRPr="00746608">
        <w:rPr>
          <w:szCs w:val="48"/>
          <w:lang w:val="sk-SK"/>
        </w:rPr>
        <w:t xml:space="preserve">Po odsúhlasení navrhovaného termínu všetkými zúčastnenými stranami sú </w:t>
      </w:r>
      <w:r w:rsidR="005F476A" w:rsidRPr="00746608">
        <w:rPr>
          <w:szCs w:val="48"/>
          <w:lang w:val="sk-SK"/>
        </w:rPr>
        <w:t xml:space="preserve">odborní hodnotitelia </w:t>
      </w:r>
      <w:r w:rsidRPr="00746608">
        <w:rPr>
          <w:szCs w:val="48"/>
          <w:lang w:val="sk-SK"/>
        </w:rPr>
        <w:t>p</w:t>
      </w:r>
      <w:r w:rsidR="005F476A" w:rsidRPr="00746608">
        <w:rPr>
          <w:szCs w:val="48"/>
          <w:lang w:val="sk-SK"/>
        </w:rPr>
        <w:t>ovinní zúčastniť sa opakovaného hodnotenia ŽoNFP</w:t>
      </w:r>
      <w:r w:rsidRPr="00746608">
        <w:rPr>
          <w:szCs w:val="48"/>
          <w:lang w:val="sk-SK"/>
        </w:rPr>
        <w:t xml:space="preserve">. </w:t>
      </w:r>
    </w:p>
    <w:p w14:paraId="12B87302" w14:textId="705384CF" w:rsidR="005F476A" w:rsidRDefault="00E379CB" w:rsidP="004C3141">
      <w:pPr>
        <w:pStyle w:val="Default"/>
        <w:spacing w:before="120" w:after="120" w:line="288" w:lineRule="auto"/>
        <w:jc w:val="both"/>
        <w:rPr>
          <w:sz w:val="19"/>
          <w:szCs w:val="48"/>
          <w:lang w:val="sk-SK"/>
        </w:rPr>
      </w:pPr>
      <w:r w:rsidRPr="00B03909">
        <w:rPr>
          <w:sz w:val="19"/>
          <w:szCs w:val="48"/>
          <w:lang w:val="sk-SK"/>
        </w:rPr>
        <w:t>V</w:t>
      </w:r>
      <w:r w:rsidR="00A474B2" w:rsidRPr="00B03909">
        <w:rPr>
          <w:sz w:val="19"/>
          <w:szCs w:val="48"/>
          <w:lang w:val="sk-SK"/>
        </w:rPr>
        <w:t> </w:t>
      </w:r>
      <w:r w:rsidR="005F476A" w:rsidRPr="00B03909">
        <w:rPr>
          <w:sz w:val="19"/>
          <w:szCs w:val="48"/>
          <w:lang w:val="sk-SK"/>
        </w:rPr>
        <w:t>prípade</w:t>
      </w:r>
      <w:r w:rsidR="00A474B2" w:rsidRPr="00B03909">
        <w:rPr>
          <w:sz w:val="19"/>
          <w:szCs w:val="48"/>
          <w:lang w:val="sk-SK"/>
        </w:rPr>
        <w:t xml:space="preserve"> </w:t>
      </w:r>
      <w:r w:rsidR="005F476A" w:rsidRPr="00B03909">
        <w:rPr>
          <w:sz w:val="19"/>
          <w:szCs w:val="48"/>
          <w:lang w:val="sk-SK"/>
        </w:rPr>
        <w:t>neposkytnutia súčinnosti</w:t>
      </w:r>
      <w:r w:rsidR="00A474B2" w:rsidRPr="00B03909">
        <w:rPr>
          <w:sz w:val="19"/>
          <w:szCs w:val="48"/>
          <w:lang w:val="sk-SK"/>
        </w:rPr>
        <w:t xml:space="preserve"> </w:t>
      </w:r>
      <w:r w:rsidRPr="00B03909">
        <w:rPr>
          <w:sz w:val="19"/>
          <w:szCs w:val="48"/>
          <w:lang w:val="sk-SK"/>
        </w:rPr>
        <w:t xml:space="preserve">zo strany odborných hodnotiteľov </w:t>
      </w:r>
      <w:r w:rsidR="005F476A" w:rsidRPr="00B03909">
        <w:rPr>
          <w:sz w:val="19"/>
          <w:szCs w:val="48"/>
          <w:lang w:val="sk-SK"/>
        </w:rPr>
        <w:t xml:space="preserve">je RO/SO oprávnený vymáhať voči </w:t>
      </w:r>
      <w:r w:rsidRPr="00B03909">
        <w:rPr>
          <w:sz w:val="19"/>
          <w:szCs w:val="48"/>
          <w:lang w:val="sk-SK"/>
        </w:rPr>
        <w:t xml:space="preserve">nim </w:t>
      </w:r>
      <w:r w:rsidR="005F476A" w:rsidRPr="00B03909">
        <w:rPr>
          <w:sz w:val="19"/>
          <w:szCs w:val="48"/>
          <w:lang w:val="sk-SK"/>
        </w:rPr>
        <w:t>škodu, ktorú mu neposkytnutím súčinnosti spôsob</w:t>
      </w:r>
      <w:r w:rsidR="00CF5B3B" w:rsidRPr="00B03909">
        <w:rPr>
          <w:sz w:val="19"/>
          <w:szCs w:val="48"/>
          <w:lang w:val="sk-SK"/>
        </w:rPr>
        <w:t>ia</w:t>
      </w:r>
      <w:r w:rsidR="005F476A" w:rsidRPr="00B03909">
        <w:rPr>
          <w:sz w:val="19"/>
          <w:szCs w:val="48"/>
          <w:lang w:val="sk-SK"/>
        </w:rPr>
        <w:t>.</w:t>
      </w:r>
      <w:r w:rsidR="00A474B2" w:rsidRPr="00B03909">
        <w:rPr>
          <w:sz w:val="19"/>
          <w:szCs w:val="48"/>
          <w:lang w:val="sk-SK"/>
        </w:rPr>
        <w:t xml:space="preserve"> </w:t>
      </w:r>
      <w:r w:rsidR="00A474B2" w:rsidRPr="00625674">
        <w:rPr>
          <w:sz w:val="19"/>
          <w:szCs w:val="48"/>
          <w:lang w:val="sk-SK"/>
        </w:rPr>
        <w:t>Zároveň je RO/SO na základe tejto skutočnosti oprávnený vylúčiť odborn</w:t>
      </w:r>
      <w:r w:rsidR="00CF5B3B" w:rsidRPr="00625674">
        <w:rPr>
          <w:sz w:val="19"/>
          <w:szCs w:val="48"/>
          <w:lang w:val="sk-SK"/>
        </w:rPr>
        <w:t xml:space="preserve">ých </w:t>
      </w:r>
      <w:r w:rsidR="00A474B2" w:rsidRPr="00625674">
        <w:rPr>
          <w:sz w:val="19"/>
          <w:szCs w:val="48"/>
          <w:lang w:val="sk-SK"/>
        </w:rPr>
        <w:t>hodnotite</w:t>
      </w:r>
      <w:r w:rsidR="00CF5B3B" w:rsidRPr="00625674">
        <w:rPr>
          <w:sz w:val="19"/>
          <w:szCs w:val="48"/>
          <w:lang w:val="sk-SK"/>
        </w:rPr>
        <w:t xml:space="preserve">ľov </w:t>
      </w:r>
      <w:r w:rsidR="00A474B2" w:rsidRPr="00625674">
        <w:rPr>
          <w:sz w:val="19"/>
          <w:szCs w:val="48"/>
          <w:lang w:val="sk-SK"/>
        </w:rPr>
        <w:t>zo zoznamu odborných hodnotiteľov</w:t>
      </w:r>
      <w:r w:rsidR="00A474B2" w:rsidRPr="00B03909">
        <w:rPr>
          <w:sz w:val="19"/>
          <w:szCs w:val="48"/>
          <w:lang w:val="sk-SK"/>
        </w:rPr>
        <w:t>.</w:t>
      </w:r>
      <w:r w:rsidR="00CF5B3B" w:rsidRPr="00B03909">
        <w:rPr>
          <w:sz w:val="19"/>
          <w:szCs w:val="48"/>
          <w:lang w:val="sk-SK"/>
        </w:rPr>
        <w:t xml:space="preserve"> P</w:t>
      </w:r>
      <w:r w:rsidR="00EA5456" w:rsidRPr="00B03909">
        <w:rPr>
          <w:sz w:val="19"/>
          <w:szCs w:val="48"/>
          <w:lang w:val="sk-SK"/>
        </w:rPr>
        <w:t>ostup a p</w:t>
      </w:r>
      <w:r w:rsidRPr="00B03909">
        <w:rPr>
          <w:sz w:val="19"/>
          <w:szCs w:val="48"/>
          <w:lang w:val="sk-SK"/>
        </w:rPr>
        <w:t xml:space="preserve">roces </w:t>
      </w:r>
      <w:r w:rsidR="00CF5B3B" w:rsidRPr="00B03909">
        <w:rPr>
          <w:sz w:val="19"/>
          <w:szCs w:val="48"/>
          <w:lang w:val="sk-SK"/>
        </w:rPr>
        <w:t>opakovaného odborného hodnotenia</w:t>
      </w:r>
      <w:r w:rsidRPr="00B03909">
        <w:rPr>
          <w:sz w:val="19"/>
          <w:szCs w:val="48"/>
          <w:lang w:val="sk-SK"/>
        </w:rPr>
        <w:t xml:space="preserve"> ŽoNFP (zásady pre výkon odborného hodnotenia, spôsob vypracovania, odovzdávania a zadávania výstupov z odborného hodnotenia) </w:t>
      </w:r>
      <w:r w:rsidR="00CF5B3B" w:rsidRPr="00B03909">
        <w:rPr>
          <w:sz w:val="19"/>
          <w:szCs w:val="48"/>
          <w:lang w:val="sk-SK"/>
        </w:rPr>
        <w:t>je rovnaký s</w:t>
      </w:r>
      <w:r w:rsidR="00EA5456" w:rsidRPr="00B03909">
        <w:rPr>
          <w:sz w:val="19"/>
          <w:szCs w:val="48"/>
          <w:lang w:val="sk-SK"/>
        </w:rPr>
        <w:t xml:space="preserve"> postupom a </w:t>
      </w:r>
      <w:r w:rsidRPr="00B03909">
        <w:rPr>
          <w:sz w:val="19"/>
          <w:szCs w:val="48"/>
          <w:lang w:val="sk-SK"/>
        </w:rPr>
        <w:t xml:space="preserve">procesom prvotného hodnotenia </w:t>
      </w:r>
      <w:r w:rsidR="00EA5456" w:rsidRPr="00B03909">
        <w:rPr>
          <w:sz w:val="19"/>
          <w:szCs w:val="48"/>
          <w:lang w:val="sk-SK"/>
        </w:rPr>
        <w:t xml:space="preserve">pôvodnej </w:t>
      </w:r>
      <w:r w:rsidRPr="00B03909">
        <w:rPr>
          <w:sz w:val="19"/>
          <w:szCs w:val="48"/>
          <w:lang w:val="sk-SK"/>
        </w:rPr>
        <w:t xml:space="preserve">ŽoNFP, </w:t>
      </w:r>
      <w:r w:rsidR="00EA5456" w:rsidRPr="00B03909">
        <w:rPr>
          <w:sz w:val="19"/>
          <w:szCs w:val="48"/>
          <w:lang w:val="sk-SK"/>
        </w:rPr>
        <w:t xml:space="preserve">zadefinovaným </w:t>
      </w:r>
      <w:r w:rsidRPr="00B03909">
        <w:rPr>
          <w:sz w:val="19"/>
          <w:szCs w:val="48"/>
          <w:lang w:val="sk-SK"/>
        </w:rPr>
        <w:t>v tejto príručke.</w:t>
      </w:r>
      <w:r w:rsidR="00B03909">
        <w:rPr>
          <w:sz w:val="19"/>
          <w:szCs w:val="48"/>
          <w:lang w:val="sk-SK"/>
        </w:rPr>
        <w:t xml:space="preserve"> </w:t>
      </w:r>
      <w:r w:rsidR="00B03909" w:rsidRPr="00717D51">
        <w:rPr>
          <w:sz w:val="19"/>
          <w:szCs w:val="48"/>
          <w:lang w:val="sk-SK"/>
        </w:rPr>
        <w:t xml:space="preserve">Začatie výkonu opakovaného odborného hodnotenia RO partnerom </w:t>
      </w:r>
      <w:r w:rsidR="00717D51" w:rsidRPr="00717D51">
        <w:rPr>
          <w:sz w:val="19"/>
          <w:szCs w:val="48"/>
          <w:lang w:val="sk-SK"/>
        </w:rPr>
        <w:t xml:space="preserve">spravidla </w:t>
      </w:r>
      <w:r w:rsidR="00B03909" w:rsidRPr="00717D51">
        <w:rPr>
          <w:sz w:val="19"/>
          <w:szCs w:val="48"/>
          <w:lang w:val="sk-SK"/>
        </w:rPr>
        <w:t>neoznamuje.</w:t>
      </w:r>
      <w:r w:rsidRPr="00B03909">
        <w:rPr>
          <w:sz w:val="19"/>
          <w:szCs w:val="48"/>
          <w:lang w:val="sk-SK"/>
        </w:rPr>
        <w:t xml:space="preserve"> </w:t>
      </w:r>
      <w:r w:rsidR="00CF5B3B" w:rsidRPr="00B03909">
        <w:rPr>
          <w:sz w:val="19"/>
          <w:szCs w:val="48"/>
          <w:lang w:val="sk-SK"/>
        </w:rPr>
        <w:t xml:space="preserve">  </w:t>
      </w:r>
      <w:r w:rsidR="00A474B2" w:rsidRPr="00B03909">
        <w:rPr>
          <w:sz w:val="19"/>
          <w:szCs w:val="48"/>
          <w:lang w:val="sk-SK"/>
        </w:rPr>
        <w:t xml:space="preserve">  </w:t>
      </w:r>
      <w:r w:rsidR="005F476A" w:rsidRPr="00B03909">
        <w:rPr>
          <w:sz w:val="19"/>
          <w:szCs w:val="48"/>
          <w:lang w:val="sk-SK"/>
        </w:rPr>
        <w:t xml:space="preserve"> </w:t>
      </w:r>
    </w:p>
    <w:p w14:paraId="42BBDFFA" w14:textId="1724D566" w:rsidR="007772BB" w:rsidDel="001C32F3" w:rsidRDefault="007772BB" w:rsidP="004C3141">
      <w:pPr>
        <w:spacing w:before="120" w:after="120" w:line="288" w:lineRule="auto"/>
        <w:jc w:val="both"/>
        <w:rPr>
          <w:rFonts w:cs="Arial"/>
          <w:szCs w:val="19"/>
          <w:lang w:val="sk-SK"/>
        </w:rPr>
      </w:pPr>
      <w:r w:rsidRPr="007629AA" w:rsidDel="001C32F3">
        <w:rPr>
          <w:rFonts w:cs="Arial"/>
          <w:szCs w:val="19"/>
          <w:lang w:val="sk-SK"/>
        </w:rPr>
        <w:t xml:space="preserve">Overenie odborného hodnotenia zaznamenáva poverený zamestnanec RO/SO do </w:t>
      </w:r>
      <w:r w:rsidR="00DB748B">
        <w:rPr>
          <w:rFonts w:cs="Arial"/>
          <w:szCs w:val="19"/>
          <w:lang w:val="sk-SK"/>
        </w:rPr>
        <w:t>K</w:t>
      </w:r>
      <w:r w:rsidRPr="007629AA" w:rsidDel="001C32F3">
        <w:rPr>
          <w:rFonts w:cs="Arial"/>
          <w:szCs w:val="19"/>
          <w:lang w:val="sk-SK"/>
        </w:rPr>
        <w:t xml:space="preserve">ontrolného zoznamu k overeniu procesu odborného hodnotenia ŽoNFP (príloha č. 31). RO/SO si vyhradzuje právo, vzor kontrolného zoznamu prehodnotiť a upraviť </w:t>
      </w:r>
      <w:r w:rsidRPr="007629AA" w:rsidDel="001C32F3">
        <w:rPr>
          <w:rFonts w:asciiTheme="minorHAnsi" w:hAnsiTheme="minorHAnsi" w:cstheme="minorHAnsi"/>
          <w:lang w:val="sk-SK"/>
        </w:rPr>
        <w:t>v nadväznosti na auditné a kontrolné zistenia, alebo z dôvodov vyplývajúcich zo skúsenosti z implementácie pomoci</w:t>
      </w:r>
      <w:r w:rsidRPr="007629AA" w:rsidDel="001C32F3">
        <w:rPr>
          <w:rFonts w:cs="Arial"/>
          <w:szCs w:val="19"/>
          <w:lang w:val="sk-SK"/>
        </w:rPr>
        <w:t xml:space="preserve">. </w:t>
      </w:r>
    </w:p>
    <w:p w14:paraId="2ADB666A" w14:textId="67F92CDF" w:rsidR="00BA0570" w:rsidRPr="00BA0570" w:rsidRDefault="00BA0570" w:rsidP="00367208">
      <w:pPr>
        <w:spacing w:before="240" w:after="120" w:line="288" w:lineRule="auto"/>
        <w:jc w:val="both"/>
        <w:rPr>
          <w:rFonts w:cs="Arial"/>
          <w:szCs w:val="19"/>
          <w:lang w:val="sk-SK"/>
        </w:rPr>
      </w:pPr>
      <w:r w:rsidRPr="00BA0570">
        <w:rPr>
          <w:rFonts w:cs="Arial"/>
          <w:szCs w:val="19"/>
          <w:lang w:val="sk-SK"/>
        </w:rPr>
        <w:t xml:space="preserve">V prípade, </w:t>
      </w:r>
      <w:r w:rsidRPr="001C32F3">
        <w:rPr>
          <w:rFonts w:cs="Arial"/>
          <w:b/>
          <w:szCs w:val="19"/>
          <w:lang w:val="sk-SK"/>
        </w:rPr>
        <w:t xml:space="preserve">ak odborní hodnotitelia po opakovanom </w:t>
      </w:r>
      <w:r w:rsidR="00DB748B" w:rsidRPr="001C32F3">
        <w:rPr>
          <w:rFonts w:cs="Arial"/>
          <w:b/>
          <w:szCs w:val="19"/>
          <w:lang w:val="sk-SK"/>
        </w:rPr>
        <w:t xml:space="preserve">odbornom </w:t>
      </w:r>
      <w:r w:rsidRPr="001C32F3">
        <w:rPr>
          <w:rFonts w:cs="Arial"/>
          <w:b/>
          <w:szCs w:val="19"/>
          <w:lang w:val="sk-SK"/>
        </w:rPr>
        <w:t xml:space="preserve">hodnotení ŽoNFP </w:t>
      </w:r>
      <w:r w:rsidR="00DB748B" w:rsidRPr="001C32F3">
        <w:rPr>
          <w:rFonts w:cs="Arial"/>
          <w:b/>
          <w:szCs w:val="19"/>
          <w:lang w:val="sk-SK"/>
        </w:rPr>
        <w:t>neposkytnú súčinnosť</w:t>
      </w:r>
      <w:r w:rsidR="00DB748B">
        <w:rPr>
          <w:rFonts w:cs="Arial"/>
          <w:szCs w:val="19"/>
          <w:lang w:val="sk-SK"/>
        </w:rPr>
        <w:t>, t. j. ak</w:t>
      </w:r>
      <w:r w:rsidR="00DB748B" w:rsidRPr="00BA0570">
        <w:rPr>
          <w:rFonts w:cs="Arial"/>
          <w:szCs w:val="19"/>
          <w:lang w:val="sk-SK"/>
        </w:rPr>
        <w:t xml:space="preserve"> </w:t>
      </w:r>
      <w:r w:rsidR="00DB748B">
        <w:rPr>
          <w:rFonts w:cs="Arial"/>
          <w:szCs w:val="19"/>
          <w:lang w:val="sk-SK"/>
        </w:rPr>
        <w:t xml:space="preserve">nevykonajú opakované odborné hodnotenie, alebo </w:t>
      </w:r>
      <w:r w:rsidRPr="00BA0570">
        <w:rPr>
          <w:rFonts w:cs="Arial"/>
          <w:szCs w:val="19"/>
          <w:lang w:val="sk-SK"/>
        </w:rPr>
        <w:t>nezjednajú nápravu v hodnotení ŽoNFP, a</w:t>
      </w:r>
      <w:r w:rsidR="00DB748B">
        <w:rPr>
          <w:rFonts w:cs="Arial"/>
          <w:szCs w:val="19"/>
          <w:lang w:val="sk-SK"/>
        </w:rPr>
        <w:t>lebo</w:t>
      </w:r>
      <w:r w:rsidRPr="00BA0570">
        <w:rPr>
          <w:rFonts w:cs="Arial"/>
          <w:szCs w:val="19"/>
          <w:lang w:val="sk-SK"/>
        </w:rPr>
        <w:t> ani jednoznačne písomne neuvedú objektívne dôvody, prečo túto nápravu nezjednali, RO/SO postupuje nasledovným spôsobom:</w:t>
      </w:r>
    </w:p>
    <w:p w14:paraId="0B1169E8" w14:textId="77777777" w:rsidR="00A63EDE" w:rsidRPr="00BA0570" w:rsidRDefault="00BA0570" w:rsidP="00A63EDE">
      <w:pPr>
        <w:pStyle w:val="Odsekzoznamu"/>
        <w:numPr>
          <w:ilvl w:val="0"/>
          <w:numId w:val="44"/>
        </w:numPr>
        <w:spacing w:before="120" w:after="120" w:line="288" w:lineRule="auto"/>
        <w:ind w:left="709"/>
        <w:jc w:val="both"/>
        <w:rPr>
          <w:rFonts w:cs="Arial"/>
          <w:szCs w:val="19"/>
          <w:lang w:val="sk-SK"/>
        </w:rPr>
      </w:pPr>
      <w:r w:rsidRPr="00BA0570">
        <w:rPr>
          <w:rFonts w:cs="Arial"/>
          <w:szCs w:val="19"/>
          <w:lang w:val="sk-SK"/>
        </w:rPr>
        <w:t xml:space="preserve">Poverený zamestnanec RO/SO vypracuje kontrolný zoznam </w:t>
      </w:r>
      <w:r w:rsidRPr="00BA0570" w:rsidDel="00260538">
        <w:rPr>
          <w:rFonts w:cs="Arial"/>
          <w:szCs w:val="19"/>
          <w:lang w:val="sk-SK"/>
        </w:rPr>
        <w:t>k overeniu procesu odborného hodnotenia ŽoNFP (príloha č. 31)</w:t>
      </w:r>
      <w:r w:rsidRPr="00BA0570">
        <w:rPr>
          <w:rFonts w:cs="Arial"/>
          <w:szCs w:val="19"/>
          <w:lang w:val="sk-SK"/>
        </w:rPr>
        <w:t xml:space="preserve">, </w:t>
      </w:r>
      <w:r w:rsidR="00A63EDE">
        <w:rPr>
          <w:rFonts w:cs="Arial"/>
          <w:szCs w:val="19"/>
          <w:lang w:val="sk-SK"/>
        </w:rPr>
        <w:t>v ktorom zaznamená skutočnosti týkajúce sa opakovaného odborného hodnotenia ŽoNFP a navrhne ďalší postup (napr. vykonať opakované odborné hodnotenie inými odbornými hodnotiteľmi),</w:t>
      </w:r>
    </w:p>
    <w:p w14:paraId="70AAC508" w14:textId="2102ABAC" w:rsidR="00BA0570" w:rsidRPr="00BA0570" w:rsidRDefault="00BA0570" w:rsidP="002B5D10">
      <w:pPr>
        <w:pStyle w:val="Odsekzoznamu"/>
        <w:numPr>
          <w:ilvl w:val="0"/>
          <w:numId w:val="44"/>
        </w:numPr>
        <w:spacing w:before="120" w:after="120" w:line="288" w:lineRule="auto"/>
        <w:ind w:left="709"/>
        <w:jc w:val="both"/>
        <w:rPr>
          <w:rFonts w:cs="Arial"/>
          <w:szCs w:val="19"/>
          <w:lang w:val="sk-SK"/>
        </w:rPr>
      </w:pPr>
      <w:r w:rsidRPr="00BA0570">
        <w:rPr>
          <w:rFonts w:cs="Arial"/>
          <w:szCs w:val="19"/>
          <w:lang w:val="sk-SK"/>
        </w:rPr>
        <w:t>RO zašle odbornému hodnotiteľovi Odvolací dekrét</w:t>
      </w:r>
      <w:r w:rsidRPr="00BA0570">
        <w:rPr>
          <w:rStyle w:val="Odkaznapoznmkupodiarou"/>
          <w:rFonts w:cs="Arial"/>
          <w:szCs w:val="19"/>
          <w:lang w:val="sk-SK"/>
        </w:rPr>
        <w:footnoteReference w:id="23"/>
      </w:r>
      <w:r w:rsidRPr="00BA0570">
        <w:rPr>
          <w:rFonts w:cs="Arial"/>
          <w:szCs w:val="19"/>
          <w:lang w:val="sk-SK"/>
        </w:rPr>
        <w:t xml:space="preserve"> a </w:t>
      </w:r>
      <w:r w:rsidRPr="00BA0570">
        <w:rPr>
          <w:color w:val="000000"/>
          <w:szCs w:val="19"/>
          <w:lang w:val="sk-SK"/>
        </w:rPr>
        <w:t>Oznámenie o vyradení odborného hodnotiteľa zo zoznamu odborných hodnotiteľov</w:t>
      </w:r>
      <w:r w:rsidRPr="00BA0570">
        <w:rPr>
          <w:vertAlign w:val="superscript"/>
          <w:lang w:val="sk-SK"/>
        </w:rPr>
        <w:footnoteReference w:id="24"/>
      </w:r>
      <w:r w:rsidRPr="00BA0570">
        <w:rPr>
          <w:color w:val="000000"/>
          <w:szCs w:val="19"/>
          <w:lang w:val="sk-SK"/>
        </w:rPr>
        <w:t xml:space="preserve">, </w:t>
      </w:r>
    </w:p>
    <w:p w14:paraId="6255AE9A" w14:textId="77777777" w:rsidR="00BA0570" w:rsidRPr="00BA0570" w:rsidRDefault="00BA0570" w:rsidP="002B5D10">
      <w:pPr>
        <w:pStyle w:val="Odsekzoznamu"/>
        <w:numPr>
          <w:ilvl w:val="0"/>
          <w:numId w:val="44"/>
        </w:numPr>
        <w:spacing w:before="120" w:after="120" w:line="288" w:lineRule="auto"/>
        <w:ind w:left="709"/>
        <w:jc w:val="both"/>
        <w:rPr>
          <w:color w:val="000000"/>
          <w:szCs w:val="19"/>
          <w:lang w:val="sk-SK"/>
        </w:rPr>
      </w:pPr>
      <w:r w:rsidRPr="00BA0570">
        <w:rPr>
          <w:color w:val="000000"/>
          <w:szCs w:val="19"/>
          <w:lang w:val="sk-SK"/>
        </w:rPr>
        <w:t xml:space="preserve">RO na základe Odvolacieho dekrétu vyradí odborného hodnotiteľa zo zoznamu odborných hodnotiteľov a prostredníctvom funkcionality ITMS 2014+ zadá aktualizovaný zoznam odborných hodnotiteľov do ITMS 2014+, </w:t>
      </w:r>
    </w:p>
    <w:p w14:paraId="0C183CF7" w14:textId="77777777" w:rsidR="00BA0570" w:rsidRPr="00BA0570" w:rsidRDefault="00BA0570" w:rsidP="002B5D10">
      <w:pPr>
        <w:pStyle w:val="Odsekzoznamu"/>
        <w:numPr>
          <w:ilvl w:val="0"/>
          <w:numId w:val="44"/>
        </w:numPr>
        <w:spacing w:before="120" w:after="120" w:line="288" w:lineRule="auto"/>
        <w:ind w:left="709"/>
        <w:jc w:val="both"/>
        <w:rPr>
          <w:rFonts w:cs="Arial"/>
          <w:szCs w:val="19"/>
          <w:lang w:val="sk-SK"/>
        </w:rPr>
      </w:pPr>
      <w:r w:rsidRPr="00BA0570">
        <w:rPr>
          <w:rFonts w:cs="Arial"/>
          <w:szCs w:val="19"/>
          <w:lang w:val="sk-SK"/>
        </w:rPr>
        <w:t>Po vylúčení odborných hodnotiteľov zo zoznamu odborných hodnotiteľov RO/SO vykoná nové odborné hodnotenie ŽoNFP inými odbornými hodnotiteľmi, pričom pôvodné odborné hodnotenie sa neberie do úvahy,</w:t>
      </w:r>
    </w:p>
    <w:p w14:paraId="039605F5" w14:textId="756C54CB" w:rsidR="00BA0570" w:rsidRPr="00BA0570" w:rsidRDefault="00BA0570" w:rsidP="002B5D10">
      <w:pPr>
        <w:pStyle w:val="Odsekzoznamu"/>
        <w:numPr>
          <w:ilvl w:val="0"/>
          <w:numId w:val="44"/>
        </w:numPr>
        <w:spacing w:before="120" w:after="120" w:line="288" w:lineRule="auto"/>
        <w:ind w:left="709"/>
        <w:jc w:val="both"/>
        <w:rPr>
          <w:rFonts w:cs="Arial"/>
          <w:szCs w:val="19"/>
          <w:lang w:val="sk-SK"/>
        </w:rPr>
      </w:pPr>
      <w:r w:rsidRPr="00BA0570">
        <w:rPr>
          <w:szCs w:val="48"/>
          <w:lang w:val="sk-SK"/>
        </w:rPr>
        <w:t xml:space="preserve">Postup a proces nového odborného hodnotenia ŽoNFP (zásady pre výkon odborného hodnotenia, spôsob vypracovania, odovzdávania a zadávania výstupov z odborného hodnotenia) je rovnaký s postupom a procesom prvotného hodnotenia pôvodnej ŽoNFP, zadefinovaným v tejto príručke. </w:t>
      </w:r>
    </w:p>
    <w:p w14:paraId="1342A9E8" w14:textId="0D6B179C" w:rsidR="00686824" w:rsidRPr="007629AA" w:rsidRDefault="00686824" w:rsidP="00686824">
      <w:pPr>
        <w:spacing w:before="120" w:after="120" w:line="288" w:lineRule="auto"/>
        <w:jc w:val="both"/>
        <w:rPr>
          <w:szCs w:val="48"/>
          <w:lang w:val="sk-SK"/>
        </w:rPr>
      </w:pPr>
      <w:r w:rsidRPr="007629AA">
        <w:rPr>
          <w:szCs w:val="48"/>
          <w:lang w:val="sk-SK"/>
        </w:rPr>
        <w:t xml:space="preserve">V prípade </w:t>
      </w:r>
      <w:r w:rsidRPr="00041679">
        <w:rPr>
          <w:b/>
          <w:szCs w:val="48"/>
          <w:lang w:val="sk-SK"/>
        </w:rPr>
        <w:t>nedostatočnej kvality práce odborných hodnotiteľov</w:t>
      </w:r>
      <w:r w:rsidR="00B1098A">
        <w:rPr>
          <w:szCs w:val="48"/>
          <w:lang w:val="sk-SK"/>
        </w:rPr>
        <w:t xml:space="preserve"> </w:t>
      </w:r>
      <w:r w:rsidRPr="007629AA">
        <w:rPr>
          <w:szCs w:val="48"/>
          <w:lang w:val="sk-SK"/>
        </w:rPr>
        <w:t>je RO/SO oprávnený, na základe záverov z kontrolného zoznamu k overeniu procesu odborného hodnotenia ŽoNFP, vylúčiť odborných hodnotiteľov zo zoznamu odborných hodnotiteľov.</w:t>
      </w:r>
      <w:r w:rsidR="00D67938">
        <w:rPr>
          <w:szCs w:val="48"/>
          <w:lang w:val="sk-SK"/>
        </w:rPr>
        <w:t xml:space="preserve"> </w:t>
      </w:r>
      <w:r w:rsidRPr="007629AA">
        <w:rPr>
          <w:szCs w:val="48"/>
          <w:lang w:val="sk-SK"/>
        </w:rPr>
        <w:t>Postup vylúčenia odborných hodnotiteľov zo zoznamu odborných hodnotiteľov</w:t>
      </w:r>
      <w:r w:rsidR="00C31E9D">
        <w:rPr>
          <w:szCs w:val="48"/>
          <w:lang w:val="sk-SK"/>
        </w:rPr>
        <w:t xml:space="preserve"> v</w:t>
      </w:r>
      <w:r w:rsidR="00C31E9D" w:rsidRPr="007629AA">
        <w:rPr>
          <w:szCs w:val="48"/>
          <w:lang w:val="sk-SK"/>
        </w:rPr>
        <w:t> prípade nedostatočnej kvality práce odborných hodnotiteľov</w:t>
      </w:r>
      <w:r w:rsidR="00C31E9D">
        <w:rPr>
          <w:szCs w:val="48"/>
          <w:lang w:val="sk-SK"/>
        </w:rPr>
        <w:t xml:space="preserve"> (postup sa neuplatňuje v prípade opakovaného </w:t>
      </w:r>
      <w:r w:rsidR="00A63EDE">
        <w:rPr>
          <w:szCs w:val="48"/>
          <w:lang w:val="sk-SK"/>
        </w:rPr>
        <w:t xml:space="preserve">odborného </w:t>
      </w:r>
      <w:r w:rsidR="00C31E9D">
        <w:rPr>
          <w:szCs w:val="48"/>
          <w:lang w:val="sk-SK"/>
        </w:rPr>
        <w:t>hodnotenia ŽoNFP)</w:t>
      </w:r>
      <w:r w:rsidR="00C31E9D" w:rsidRPr="007629AA">
        <w:rPr>
          <w:szCs w:val="48"/>
          <w:lang w:val="sk-SK"/>
        </w:rPr>
        <w:t>:</w:t>
      </w:r>
    </w:p>
    <w:p w14:paraId="7F7CF2A2" w14:textId="3B4174D5" w:rsidR="00686824" w:rsidRPr="007629AA" w:rsidRDefault="00686824" w:rsidP="00B96C28">
      <w:pPr>
        <w:pStyle w:val="Odsekzoznamu"/>
        <w:numPr>
          <w:ilvl w:val="0"/>
          <w:numId w:val="39"/>
        </w:numPr>
        <w:spacing w:before="120" w:after="120" w:line="288" w:lineRule="auto"/>
        <w:jc w:val="both"/>
        <w:rPr>
          <w:rFonts w:cs="Arial"/>
          <w:szCs w:val="19"/>
          <w:lang w:val="sk-SK"/>
        </w:rPr>
      </w:pPr>
      <w:r w:rsidRPr="007629AA">
        <w:rPr>
          <w:rFonts w:cs="Arial"/>
          <w:szCs w:val="19"/>
          <w:lang w:val="sk-SK"/>
        </w:rPr>
        <w:t>poverený zamestnanec RO/SO vypracuje kontrolný zoznam k overeniu procesu odborného hodnotenia ŽoNFP</w:t>
      </w:r>
      <w:r w:rsidR="000B1434">
        <w:rPr>
          <w:rFonts w:cs="Arial"/>
          <w:szCs w:val="19"/>
          <w:lang w:val="sk-SK"/>
        </w:rPr>
        <w:t xml:space="preserve"> </w:t>
      </w:r>
      <w:r w:rsidR="00D67938" w:rsidRPr="00BA0570" w:rsidDel="00260538">
        <w:rPr>
          <w:rFonts w:cs="Arial"/>
          <w:szCs w:val="19"/>
          <w:lang w:val="sk-SK"/>
        </w:rPr>
        <w:t>(príloha č. 31)</w:t>
      </w:r>
      <w:r w:rsidR="00D67938" w:rsidRPr="00BA0570">
        <w:rPr>
          <w:rFonts w:cs="Arial"/>
          <w:szCs w:val="19"/>
          <w:lang w:val="sk-SK"/>
        </w:rPr>
        <w:t>,</w:t>
      </w:r>
    </w:p>
    <w:p w14:paraId="77752A62" w14:textId="7489892D" w:rsidR="00686824" w:rsidRPr="007629AA" w:rsidRDefault="00686824" w:rsidP="00B96C28">
      <w:pPr>
        <w:pStyle w:val="Odsekzoznamu"/>
        <w:numPr>
          <w:ilvl w:val="0"/>
          <w:numId w:val="39"/>
        </w:numPr>
        <w:spacing w:before="120" w:after="120" w:line="288" w:lineRule="auto"/>
        <w:jc w:val="both"/>
        <w:rPr>
          <w:rFonts w:cs="Arial"/>
          <w:szCs w:val="19"/>
          <w:lang w:val="sk-SK"/>
        </w:rPr>
      </w:pPr>
      <w:r w:rsidRPr="007629AA">
        <w:rPr>
          <w:rFonts w:cs="Arial"/>
          <w:szCs w:val="19"/>
          <w:lang w:val="sk-SK"/>
        </w:rPr>
        <w:lastRenderedPageBreak/>
        <w:t xml:space="preserve">ak boli na základe vypracovaného kontrolného zoznamu prvýkrát, resp. druhýkrát identifikované nedostatky kvality práce odborného hodnotiteľa, poverený zamestnanec RO/SO vypracuje a zašle dotknutému odbornému hodnotiteľovi upozornenie, v ktorom ho upozorní na zistené nedostatky (uvedú sa konkrétne zistené nedostatky) a súčasne ho informuje, že v prípade opakovaného identifikovania nedostatkov v ďalšom procese odborného hodnotenia, </w:t>
      </w:r>
      <w:r w:rsidR="00DF6C47" w:rsidRPr="007629AA">
        <w:rPr>
          <w:rFonts w:cs="Arial"/>
          <w:szCs w:val="19"/>
          <w:lang w:val="sk-SK"/>
        </w:rPr>
        <w:t>môže</w:t>
      </w:r>
      <w:r w:rsidRPr="007629AA">
        <w:rPr>
          <w:rFonts w:cs="Arial"/>
          <w:szCs w:val="19"/>
          <w:lang w:val="sk-SK"/>
        </w:rPr>
        <w:t xml:space="preserve"> RO/SO navrhnúť jeho vylúčenie zo zoznamu odborných hodnotiteľov</w:t>
      </w:r>
      <w:r w:rsidR="000B1434">
        <w:rPr>
          <w:rFonts w:cs="Arial"/>
          <w:szCs w:val="19"/>
          <w:lang w:val="sk-SK"/>
        </w:rPr>
        <w:t>,</w:t>
      </w:r>
    </w:p>
    <w:p w14:paraId="7760E0BC" w14:textId="0800D8BB" w:rsidR="00373245" w:rsidRPr="00C31E9D" w:rsidRDefault="00686824" w:rsidP="00B96C28">
      <w:pPr>
        <w:pStyle w:val="Odsekzoznamu"/>
        <w:numPr>
          <w:ilvl w:val="0"/>
          <w:numId w:val="39"/>
        </w:numPr>
        <w:spacing w:before="120" w:after="120" w:line="288" w:lineRule="auto"/>
        <w:jc w:val="both"/>
        <w:rPr>
          <w:color w:val="000000"/>
          <w:szCs w:val="19"/>
          <w:lang w:val="sk-SK"/>
        </w:rPr>
      </w:pPr>
      <w:r w:rsidRPr="007629AA">
        <w:rPr>
          <w:rFonts w:cs="Arial"/>
          <w:szCs w:val="19"/>
          <w:lang w:val="sk-SK"/>
        </w:rPr>
        <w:t xml:space="preserve">ak boli na základe vypracovaného kontrolného zoznamu </w:t>
      </w:r>
      <w:r w:rsidR="00DF6C47" w:rsidRPr="007629AA">
        <w:rPr>
          <w:rFonts w:cs="Arial"/>
          <w:szCs w:val="19"/>
          <w:lang w:val="sk-SK"/>
        </w:rPr>
        <w:t>tretíkrát</w:t>
      </w:r>
      <w:r w:rsidRPr="007629AA">
        <w:rPr>
          <w:rFonts w:cs="Arial"/>
          <w:szCs w:val="19"/>
          <w:lang w:val="sk-SK"/>
        </w:rPr>
        <w:t xml:space="preserve"> identifikované nedostatky kvality práce odborného hodnotiteľa, RO </w:t>
      </w:r>
      <w:r w:rsidR="00C31E9D">
        <w:rPr>
          <w:rFonts w:cs="Arial"/>
          <w:szCs w:val="19"/>
          <w:lang w:val="sk-SK"/>
        </w:rPr>
        <w:t>je oprávnený</w:t>
      </w:r>
      <w:r w:rsidR="00C31E9D" w:rsidRPr="007629AA">
        <w:rPr>
          <w:rFonts w:cs="Arial"/>
          <w:szCs w:val="19"/>
          <w:lang w:val="sk-SK"/>
        </w:rPr>
        <w:t xml:space="preserve"> </w:t>
      </w:r>
      <w:r w:rsidRPr="007629AA">
        <w:rPr>
          <w:rFonts w:cs="Arial"/>
          <w:szCs w:val="19"/>
          <w:lang w:val="sk-SK"/>
        </w:rPr>
        <w:t xml:space="preserve">rozhodnúť (RO rozhoduje aj na základe podnetu z SO) o vylúčení odborného hodnotiteľa zo zoznamu odborných hodnotiteľov. </w:t>
      </w:r>
    </w:p>
    <w:p w14:paraId="64E7E36A" w14:textId="4D29BCDA" w:rsidR="00686824" w:rsidRPr="007629AA" w:rsidRDefault="00686824" w:rsidP="00B96C28">
      <w:pPr>
        <w:pStyle w:val="Odsekzoznamu"/>
        <w:numPr>
          <w:ilvl w:val="0"/>
          <w:numId w:val="39"/>
        </w:numPr>
        <w:spacing w:before="120" w:after="120" w:line="288" w:lineRule="auto"/>
        <w:jc w:val="both"/>
        <w:rPr>
          <w:color w:val="000000"/>
          <w:szCs w:val="19"/>
          <w:lang w:val="sk-SK"/>
        </w:rPr>
      </w:pPr>
      <w:r w:rsidRPr="007629AA">
        <w:rPr>
          <w:rFonts w:cs="Arial"/>
          <w:szCs w:val="19"/>
          <w:lang w:val="sk-SK"/>
        </w:rPr>
        <w:t>RO zašle odbornému hodnotiteľovi Odvolací dekrét</w:t>
      </w:r>
      <w:r w:rsidRPr="007629AA">
        <w:rPr>
          <w:rStyle w:val="Odkaznapoznmkupodiarou"/>
          <w:rFonts w:cs="Arial"/>
          <w:szCs w:val="19"/>
          <w:lang w:val="sk-SK"/>
        </w:rPr>
        <w:footnoteReference w:id="25"/>
      </w:r>
      <w:r w:rsidR="00A3226D">
        <w:rPr>
          <w:rFonts w:cs="Arial"/>
          <w:szCs w:val="19"/>
          <w:lang w:val="sk-SK"/>
        </w:rPr>
        <w:t xml:space="preserve"> a </w:t>
      </w:r>
      <w:r w:rsidRPr="007629AA">
        <w:rPr>
          <w:color w:val="000000"/>
          <w:szCs w:val="19"/>
          <w:lang w:val="sk-SK"/>
        </w:rPr>
        <w:t>Oznámen</w:t>
      </w:r>
      <w:r w:rsidR="00A3226D">
        <w:rPr>
          <w:color w:val="000000"/>
          <w:szCs w:val="19"/>
          <w:lang w:val="sk-SK"/>
        </w:rPr>
        <w:t xml:space="preserve">ie </w:t>
      </w:r>
      <w:r w:rsidRPr="007629AA">
        <w:rPr>
          <w:color w:val="000000"/>
          <w:szCs w:val="19"/>
          <w:lang w:val="sk-SK"/>
        </w:rPr>
        <w:t>o vyradení odborného hodnotiteľa zo zoznamu odborných hodnotiteľov</w:t>
      </w:r>
      <w:r w:rsidRPr="007629AA">
        <w:rPr>
          <w:vertAlign w:val="superscript"/>
          <w:lang w:val="sk-SK"/>
        </w:rPr>
        <w:footnoteReference w:id="26"/>
      </w:r>
      <w:r w:rsidRPr="007629AA">
        <w:rPr>
          <w:color w:val="000000"/>
          <w:szCs w:val="19"/>
          <w:vertAlign w:val="superscript"/>
          <w:lang w:val="sk-SK"/>
        </w:rPr>
        <w:t>.</w:t>
      </w:r>
      <w:r w:rsidRPr="007629AA">
        <w:rPr>
          <w:color w:val="000000"/>
          <w:szCs w:val="19"/>
          <w:lang w:val="sk-SK"/>
        </w:rPr>
        <w:t xml:space="preserve"> </w:t>
      </w:r>
    </w:p>
    <w:p w14:paraId="2F0C566A" w14:textId="553ECE69" w:rsidR="00686824" w:rsidRDefault="00373245" w:rsidP="00B96C28">
      <w:pPr>
        <w:pStyle w:val="Odsekzoznamu"/>
        <w:numPr>
          <w:ilvl w:val="0"/>
          <w:numId w:val="39"/>
        </w:numPr>
        <w:spacing w:before="120" w:after="120" w:line="288" w:lineRule="auto"/>
        <w:jc w:val="both"/>
        <w:rPr>
          <w:color w:val="000000"/>
          <w:szCs w:val="19"/>
          <w:lang w:val="sk-SK"/>
        </w:rPr>
      </w:pPr>
      <w:r w:rsidRPr="007629AA">
        <w:rPr>
          <w:color w:val="000000"/>
          <w:szCs w:val="19"/>
          <w:lang w:val="sk-SK"/>
        </w:rPr>
        <w:t xml:space="preserve">RO </w:t>
      </w:r>
      <w:r w:rsidR="00C31E9D">
        <w:rPr>
          <w:color w:val="000000"/>
          <w:szCs w:val="19"/>
          <w:lang w:val="sk-SK"/>
        </w:rPr>
        <w:t xml:space="preserve">na základe </w:t>
      </w:r>
      <w:r>
        <w:rPr>
          <w:color w:val="000000"/>
          <w:szCs w:val="19"/>
          <w:lang w:val="sk-SK"/>
        </w:rPr>
        <w:t xml:space="preserve">Odvolacieho dekrétu </w:t>
      </w:r>
      <w:r w:rsidR="00686824" w:rsidRPr="007629AA">
        <w:rPr>
          <w:color w:val="000000"/>
          <w:szCs w:val="19"/>
          <w:lang w:val="sk-SK"/>
        </w:rPr>
        <w:t xml:space="preserve">vyradí odborného hodnotiteľa zo zoznamu odborných hodnotiteľov a prostredníctvom </w:t>
      </w:r>
      <w:r w:rsidR="00DF6C47" w:rsidRPr="007629AA">
        <w:rPr>
          <w:color w:val="000000"/>
          <w:szCs w:val="19"/>
          <w:lang w:val="sk-SK"/>
        </w:rPr>
        <w:t>funkcionality</w:t>
      </w:r>
      <w:r w:rsidR="00686824" w:rsidRPr="007629AA">
        <w:rPr>
          <w:color w:val="000000"/>
          <w:szCs w:val="19"/>
          <w:lang w:val="sk-SK"/>
        </w:rPr>
        <w:t xml:space="preserve"> ITMS 2014+ zadá aktualizovaný zoznam odborných hodnotiteľov do ITMS 2014+</w:t>
      </w:r>
      <w:r w:rsidR="0060253C">
        <w:rPr>
          <w:color w:val="000000"/>
          <w:szCs w:val="19"/>
          <w:lang w:val="sk-SK"/>
        </w:rPr>
        <w:t>.</w:t>
      </w:r>
      <w:r w:rsidR="00686824" w:rsidRPr="007629AA">
        <w:rPr>
          <w:color w:val="000000"/>
          <w:szCs w:val="19"/>
          <w:lang w:val="sk-SK"/>
        </w:rPr>
        <w:t xml:space="preserve"> </w:t>
      </w:r>
    </w:p>
    <w:p w14:paraId="0ECE4AEC" w14:textId="77777777" w:rsidR="007772BB" w:rsidRPr="00C31E9D" w:rsidRDefault="007772BB" w:rsidP="00C31E9D">
      <w:pPr>
        <w:spacing w:before="120" w:after="120" w:line="288" w:lineRule="auto"/>
        <w:jc w:val="both"/>
        <w:rPr>
          <w:color w:val="000000"/>
          <w:szCs w:val="19"/>
          <w:lang w:val="sk-SK"/>
        </w:rPr>
      </w:pPr>
    </w:p>
    <w:p w14:paraId="1B54A69E" w14:textId="77777777" w:rsidR="0075585E" w:rsidRPr="007629AA" w:rsidRDefault="0075585E" w:rsidP="0089453F">
      <w:pPr>
        <w:pStyle w:val="Nadpis2"/>
        <w:spacing w:before="120" w:after="120" w:line="288" w:lineRule="auto"/>
        <w:jc w:val="both"/>
        <w:rPr>
          <w:lang w:val="sk-SK"/>
        </w:rPr>
      </w:pPr>
      <w:bookmarkStart w:id="31" w:name="_Toc513784498"/>
      <w:bookmarkStart w:id="32" w:name="_Toc513784526"/>
      <w:bookmarkStart w:id="33" w:name="_Toc534277605"/>
      <w:bookmarkEnd w:id="30"/>
      <w:bookmarkEnd w:id="31"/>
      <w:bookmarkEnd w:id="32"/>
      <w:r w:rsidRPr="007629AA">
        <w:rPr>
          <w:lang w:val="sk-SK"/>
        </w:rPr>
        <w:t>Účasť partnerov na odbornom hodnotení</w:t>
      </w:r>
      <w:bookmarkEnd w:id="33"/>
    </w:p>
    <w:p w14:paraId="1988B89E" w14:textId="76690E7D" w:rsidR="00020A41" w:rsidRPr="007629AA" w:rsidRDefault="00FA5D70" w:rsidP="008B2247">
      <w:pPr>
        <w:spacing w:before="120" w:after="120" w:line="288" w:lineRule="auto"/>
        <w:jc w:val="both"/>
        <w:rPr>
          <w:rFonts w:cs="Arial"/>
          <w:szCs w:val="19"/>
          <w:lang w:val="sk-SK"/>
        </w:rPr>
      </w:pPr>
      <w:r w:rsidRPr="004F0CBC">
        <w:rPr>
          <w:rFonts w:cs="Arial"/>
          <w:szCs w:val="19"/>
          <w:lang w:val="sk-SK"/>
        </w:rPr>
        <w:t xml:space="preserve">RO </w:t>
      </w:r>
      <w:r w:rsidR="00D85BA3">
        <w:rPr>
          <w:rFonts w:cs="Arial"/>
          <w:szCs w:val="19"/>
          <w:lang w:val="sk-SK"/>
        </w:rPr>
        <w:t xml:space="preserve">je oprávnený </w:t>
      </w:r>
      <w:r w:rsidR="00E66CED" w:rsidRPr="004F0CBC">
        <w:rPr>
          <w:rFonts w:cs="Arial"/>
          <w:szCs w:val="19"/>
          <w:lang w:val="sk-SK"/>
        </w:rPr>
        <w:t>oznám</w:t>
      </w:r>
      <w:r w:rsidR="00E66CED">
        <w:rPr>
          <w:rFonts w:cs="Arial"/>
          <w:szCs w:val="19"/>
          <w:lang w:val="sk-SK"/>
        </w:rPr>
        <w:t xml:space="preserve">iť </w:t>
      </w:r>
      <w:r w:rsidRPr="004F0CBC">
        <w:rPr>
          <w:rFonts w:cs="Arial"/>
          <w:szCs w:val="19"/>
          <w:lang w:val="sk-SK"/>
        </w:rPr>
        <w:t>začatie výkonu odborného hodnotenia partnerom</w:t>
      </w:r>
      <w:r w:rsidR="00D85BA3">
        <w:rPr>
          <w:rStyle w:val="Odkaznapoznmkupodiarou"/>
          <w:szCs w:val="22"/>
        </w:rPr>
        <w:footnoteReference w:id="27"/>
      </w:r>
      <w:r w:rsidRPr="004F0CBC">
        <w:rPr>
          <w:rFonts w:cs="Arial"/>
          <w:szCs w:val="19"/>
          <w:lang w:val="sk-SK"/>
        </w:rPr>
        <w:t xml:space="preserve">, ktorí sa </w:t>
      </w:r>
      <w:r w:rsidR="00D85BA3">
        <w:rPr>
          <w:rFonts w:cs="Arial"/>
          <w:szCs w:val="19"/>
          <w:lang w:val="sk-SK"/>
        </w:rPr>
        <w:t xml:space="preserve">následne môžu </w:t>
      </w:r>
      <w:r w:rsidRPr="004F0CBC">
        <w:rPr>
          <w:rFonts w:cs="Arial"/>
          <w:szCs w:val="19"/>
          <w:lang w:val="sk-SK"/>
        </w:rPr>
        <w:t>zúčast</w:t>
      </w:r>
      <w:r w:rsidR="00D85BA3">
        <w:rPr>
          <w:rFonts w:cs="Arial"/>
          <w:szCs w:val="19"/>
          <w:lang w:val="sk-SK"/>
        </w:rPr>
        <w:t xml:space="preserve">niť </w:t>
      </w:r>
      <w:r w:rsidRPr="004F0CBC">
        <w:rPr>
          <w:rFonts w:cs="Arial"/>
          <w:szCs w:val="19"/>
          <w:lang w:val="sk-SK"/>
        </w:rPr>
        <w:t xml:space="preserve">procesu odborného hodnotenia ako pozorovatelia. </w:t>
      </w:r>
      <w:r w:rsidR="00D85BA3">
        <w:rPr>
          <w:rFonts w:cs="Arial"/>
          <w:szCs w:val="19"/>
          <w:lang w:val="sk-SK"/>
        </w:rPr>
        <w:t xml:space="preserve">V prípade, ak sa tak RO rozhodne, </w:t>
      </w:r>
      <w:r w:rsidRPr="004F0CBC">
        <w:rPr>
          <w:rFonts w:cs="Arial"/>
          <w:szCs w:val="19"/>
          <w:lang w:val="sk-SK"/>
        </w:rPr>
        <w:t xml:space="preserve">RO zašle informáciu o mieste a čase konania odborného hodnotenia </w:t>
      </w:r>
      <w:r w:rsidR="004F0CBC" w:rsidRPr="004F0CBC">
        <w:rPr>
          <w:rFonts w:cs="Arial"/>
          <w:szCs w:val="19"/>
          <w:lang w:val="sk-SK"/>
        </w:rPr>
        <w:t>na RO</w:t>
      </w:r>
      <w:r w:rsidR="004F0CBC">
        <w:rPr>
          <w:rFonts w:cs="Arial"/>
          <w:szCs w:val="19"/>
          <w:lang w:val="sk-SK"/>
        </w:rPr>
        <w:t>, resp.</w:t>
      </w:r>
      <w:r w:rsidR="004F0CBC" w:rsidRPr="004F0CBC">
        <w:rPr>
          <w:rFonts w:cs="Arial"/>
          <w:szCs w:val="19"/>
          <w:lang w:val="sk-SK"/>
        </w:rPr>
        <w:t xml:space="preserve"> na jednotlivých SO</w:t>
      </w:r>
      <w:r w:rsidR="004F0CBC">
        <w:rPr>
          <w:rFonts w:cs="Arial"/>
          <w:szCs w:val="19"/>
          <w:lang w:val="sk-SK"/>
        </w:rPr>
        <w:t xml:space="preserve"> </w:t>
      </w:r>
      <w:r w:rsidRPr="004F0CBC">
        <w:rPr>
          <w:rFonts w:cs="Arial"/>
          <w:szCs w:val="19"/>
          <w:lang w:val="sk-SK"/>
        </w:rPr>
        <w:t xml:space="preserve">na adresu </w:t>
      </w:r>
      <w:hyperlink r:id="rId17" w:history="1">
        <w:r w:rsidR="00F46807" w:rsidRPr="004F0CBC">
          <w:rPr>
            <w:rFonts w:cs="Arial"/>
            <w:color w:val="002776" w:themeColor="accent1"/>
            <w:szCs w:val="19"/>
            <w:u w:val="single"/>
            <w:lang w:val="sk-SK"/>
          </w:rPr>
          <w:t>splnomocnenec_ros@minv.sk</w:t>
        </w:r>
      </w:hyperlink>
      <w:r w:rsidRPr="004F0CBC">
        <w:rPr>
          <w:rFonts w:cs="Arial"/>
          <w:szCs w:val="19"/>
          <w:lang w:val="sk-SK"/>
        </w:rPr>
        <w:t xml:space="preserve"> najneskôr 5 pracovných dní pred plánovaným termínom odborného hodnotenia. </w:t>
      </w:r>
      <w:r w:rsidR="00060BE9" w:rsidRPr="004F0CBC">
        <w:rPr>
          <w:rFonts w:cs="Arial"/>
          <w:szCs w:val="19"/>
          <w:lang w:val="sk-SK"/>
        </w:rPr>
        <w:t>V informácii RO</w:t>
      </w:r>
      <w:r w:rsidR="004F0CBC">
        <w:rPr>
          <w:rFonts w:cs="Arial"/>
          <w:szCs w:val="19"/>
          <w:lang w:val="sk-SK"/>
        </w:rPr>
        <w:t xml:space="preserve"> </w:t>
      </w:r>
      <w:r w:rsidR="00060BE9" w:rsidRPr="004F0CBC">
        <w:rPr>
          <w:rFonts w:cs="Arial"/>
          <w:szCs w:val="19"/>
          <w:lang w:val="sk-SK"/>
        </w:rPr>
        <w:t xml:space="preserve">stanoví termín na zaslanie menného zoznamu zástupcov </w:t>
      </w:r>
      <w:r w:rsidR="00DF6C47" w:rsidRPr="004F0CBC">
        <w:rPr>
          <w:rFonts w:cs="Arial"/>
          <w:szCs w:val="19"/>
          <w:lang w:val="sk-SK"/>
        </w:rPr>
        <w:t>partnerov</w:t>
      </w:r>
      <w:r w:rsidR="00060BE9" w:rsidRPr="004F0CBC">
        <w:rPr>
          <w:rFonts w:cs="Arial"/>
          <w:szCs w:val="19"/>
          <w:lang w:val="sk-SK"/>
        </w:rPr>
        <w:t xml:space="preserve"> a označenie zastupovanej inštitúcie. </w:t>
      </w:r>
      <w:r w:rsidRPr="004F0CBC">
        <w:rPr>
          <w:rFonts w:cs="Arial"/>
          <w:szCs w:val="19"/>
          <w:lang w:val="sk-SK"/>
        </w:rPr>
        <w:t>Mená a priezviská zástupcov partnerov a označenie zastupovanej inštitúcie sú zaslané na adresu odosielateľa e-mailu RO</w:t>
      </w:r>
      <w:r w:rsidR="004F0CBC">
        <w:rPr>
          <w:rFonts w:cs="Arial"/>
          <w:szCs w:val="19"/>
          <w:lang w:val="sk-SK"/>
        </w:rPr>
        <w:t xml:space="preserve"> </w:t>
      </w:r>
      <w:r w:rsidRPr="004F0CBC">
        <w:rPr>
          <w:rFonts w:cs="Arial"/>
          <w:szCs w:val="19"/>
          <w:lang w:val="sk-SK"/>
        </w:rPr>
        <w:t>najneskôr jeden pracovný deň predchádzajúci výkonu odborného hodnotenia. V prípade, ak RO neobdrží oznámenie o účasti zástupcov partnerov alebo sa títo odborného hodnotenia nezúčastnia, RO je oprávnený vykonať proces odborného hodnotenia bez akýchkoľvek ďalších náležitostí.</w:t>
      </w:r>
      <w:r w:rsidRPr="007629AA">
        <w:rPr>
          <w:rFonts w:cs="Arial"/>
          <w:szCs w:val="19"/>
          <w:lang w:val="sk-SK"/>
        </w:rPr>
        <w:t xml:space="preserve"> </w:t>
      </w:r>
      <w:r w:rsidR="00060BE9">
        <w:rPr>
          <w:rFonts w:cs="Arial"/>
          <w:szCs w:val="19"/>
          <w:lang w:val="sk-SK"/>
        </w:rPr>
        <w:t xml:space="preserve"> </w:t>
      </w:r>
    </w:p>
    <w:p w14:paraId="2D1F483C" w14:textId="598D8F67" w:rsidR="008B2247" w:rsidRPr="007629AA" w:rsidRDefault="005E198B" w:rsidP="008B2247">
      <w:pPr>
        <w:spacing w:before="120" w:after="120" w:line="288" w:lineRule="auto"/>
        <w:jc w:val="both"/>
        <w:rPr>
          <w:rFonts w:cs="Arial"/>
          <w:szCs w:val="19"/>
          <w:lang w:val="sk-SK"/>
        </w:rPr>
      </w:pPr>
      <w:r w:rsidRPr="007629AA">
        <w:rPr>
          <w:rFonts w:cs="Arial"/>
          <w:szCs w:val="19"/>
          <w:lang w:val="sk-SK"/>
        </w:rPr>
        <w:t>P</w:t>
      </w:r>
      <w:r w:rsidR="0075585E" w:rsidRPr="007629AA">
        <w:rPr>
          <w:rFonts w:cs="Arial"/>
          <w:szCs w:val="19"/>
          <w:lang w:val="sk-SK"/>
        </w:rPr>
        <w:t xml:space="preserve">re účasť </w:t>
      </w:r>
      <w:r w:rsidRPr="007629AA">
        <w:rPr>
          <w:rFonts w:cs="Arial"/>
          <w:szCs w:val="19"/>
          <w:lang w:val="sk-SK"/>
        </w:rPr>
        <w:t xml:space="preserve">partnerov </w:t>
      </w:r>
      <w:r w:rsidR="0075585E" w:rsidRPr="007629AA">
        <w:rPr>
          <w:rFonts w:cs="Arial"/>
          <w:szCs w:val="19"/>
          <w:lang w:val="sk-SK"/>
        </w:rPr>
        <w:t>na odbornom hodnotení</w:t>
      </w:r>
      <w:r w:rsidRPr="007629AA">
        <w:rPr>
          <w:rFonts w:cs="Arial"/>
          <w:szCs w:val="19"/>
          <w:lang w:val="sk-SK"/>
        </w:rPr>
        <w:t xml:space="preserve"> je </w:t>
      </w:r>
      <w:r w:rsidR="005B6F25" w:rsidRPr="007629AA">
        <w:rPr>
          <w:rFonts w:cs="Arial"/>
          <w:color w:val="000000"/>
          <w:szCs w:val="19"/>
          <w:lang w:val="sk-SK"/>
        </w:rPr>
        <w:t>RO/SO</w:t>
      </w:r>
      <w:r w:rsidRPr="007629AA">
        <w:rPr>
          <w:rFonts w:cs="Arial"/>
          <w:szCs w:val="19"/>
          <w:lang w:val="sk-SK"/>
        </w:rPr>
        <w:t xml:space="preserve"> povinný zabezpečiť technické a organizačné podmienky</w:t>
      </w:r>
      <w:r w:rsidR="007E03D3" w:rsidRPr="007629AA">
        <w:rPr>
          <w:rFonts w:eastAsia="Calibri"/>
          <w:szCs w:val="22"/>
          <w:lang w:val="sk-SK"/>
        </w:rPr>
        <w:t xml:space="preserve"> tak, aby bolo umožnené partnerom zúčastniť sa odborného hodnotenia</w:t>
      </w:r>
      <w:r w:rsidR="0075585E" w:rsidRPr="007629AA">
        <w:rPr>
          <w:rFonts w:cs="Arial"/>
          <w:szCs w:val="19"/>
          <w:lang w:val="sk-SK"/>
        </w:rPr>
        <w:t xml:space="preserve">. </w:t>
      </w:r>
      <w:r w:rsidR="008B2247" w:rsidRPr="007629AA">
        <w:rPr>
          <w:rFonts w:cs="Arial"/>
          <w:szCs w:val="19"/>
          <w:lang w:val="sk-SK"/>
        </w:rPr>
        <w:t>Procesu odborného hodnotenia sa môžu zúčastňovať partneri ako pozorovatelia v maximálnom počte dvaja zástupcovia</w:t>
      </w:r>
      <w:r w:rsidR="007E03D3" w:rsidRPr="007629AA">
        <w:rPr>
          <w:rFonts w:cs="Arial"/>
          <w:szCs w:val="19"/>
          <w:lang w:val="sk-SK"/>
        </w:rPr>
        <w:t xml:space="preserve">, </w:t>
      </w:r>
      <w:r w:rsidR="007E03D3" w:rsidRPr="007629AA">
        <w:rPr>
          <w:rFonts w:eastAsia="Calibri"/>
          <w:szCs w:val="22"/>
          <w:lang w:val="sk-SK"/>
        </w:rPr>
        <w:t>ak sa na základe odôvodnenej požiadavky zo strany partnerov RO nedohodne so zástupcami partnerov inak</w:t>
      </w:r>
      <w:r w:rsidR="008B2247" w:rsidRPr="007629AA">
        <w:rPr>
          <w:rFonts w:cs="Arial"/>
          <w:szCs w:val="19"/>
          <w:lang w:val="sk-SK"/>
        </w:rPr>
        <w:t xml:space="preserve">. </w:t>
      </w:r>
      <w:r w:rsidR="0075585E" w:rsidRPr="007629AA">
        <w:rPr>
          <w:rFonts w:cs="Arial"/>
          <w:szCs w:val="19"/>
          <w:lang w:val="sk-SK"/>
        </w:rPr>
        <w:t xml:space="preserve">Zúčastnení zástupcovia partnerov </w:t>
      </w:r>
      <w:r w:rsidR="007E03D3" w:rsidRPr="007629AA">
        <w:rPr>
          <w:rFonts w:eastAsia="Calibri"/>
          <w:szCs w:val="22"/>
          <w:lang w:val="sk-SK"/>
        </w:rPr>
        <w:t xml:space="preserve">pred účasťou na odbornom hodnotení </w:t>
      </w:r>
      <w:r w:rsidR="00D044F4" w:rsidRPr="007629AA">
        <w:rPr>
          <w:rFonts w:eastAsia="Calibri"/>
          <w:szCs w:val="22"/>
          <w:lang w:val="sk-SK"/>
        </w:rPr>
        <w:t>podpí</w:t>
      </w:r>
      <w:r w:rsidR="00D044F4">
        <w:rPr>
          <w:rFonts w:eastAsia="Calibri"/>
          <w:szCs w:val="22"/>
          <w:lang w:val="sk-SK"/>
        </w:rPr>
        <w:t>šu</w:t>
      </w:r>
      <w:r w:rsidR="00D044F4" w:rsidRPr="007629AA">
        <w:rPr>
          <w:rFonts w:eastAsia="Calibri"/>
          <w:szCs w:val="22"/>
          <w:lang w:val="sk-SK"/>
        </w:rPr>
        <w:t xml:space="preserve"> </w:t>
      </w:r>
      <w:r w:rsidR="0075585E" w:rsidRPr="007629AA">
        <w:rPr>
          <w:rFonts w:cs="Arial"/>
          <w:szCs w:val="19"/>
          <w:lang w:val="sk-SK"/>
        </w:rPr>
        <w:t>čestné vyhlásenie o nestrannosti, zachovaní dôvernosti informácií a vylúčení konfliktu záujmov</w:t>
      </w:r>
      <w:r w:rsidR="006D28E5" w:rsidRPr="007629AA">
        <w:rPr>
          <w:rFonts w:cs="Arial"/>
          <w:szCs w:val="19"/>
          <w:lang w:val="sk-SK"/>
        </w:rPr>
        <w:t xml:space="preserve"> (príloha č. </w:t>
      </w:r>
      <w:r w:rsidR="008105D8" w:rsidRPr="007629AA">
        <w:rPr>
          <w:rFonts w:cs="Arial"/>
          <w:szCs w:val="19"/>
          <w:lang w:val="sk-SK"/>
        </w:rPr>
        <w:t>26</w:t>
      </w:r>
      <w:r w:rsidR="006D28E5" w:rsidRPr="007629AA">
        <w:rPr>
          <w:rFonts w:cs="Arial"/>
          <w:szCs w:val="19"/>
          <w:lang w:val="sk-SK"/>
        </w:rPr>
        <w:t>)</w:t>
      </w:r>
      <w:r w:rsidR="007E03D3" w:rsidRPr="007629AA">
        <w:rPr>
          <w:rFonts w:cs="Arial"/>
          <w:szCs w:val="19"/>
          <w:lang w:val="sk-SK"/>
        </w:rPr>
        <w:t xml:space="preserve">. </w:t>
      </w:r>
      <w:r w:rsidR="007E03D3" w:rsidRPr="007629AA">
        <w:rPr>
          <w:rFonts w:eastAsia="Calibri"/>
          <w:szCs w:val="22"/>
          <w:lang w:val="sk-SK"/>
        </w:rPr>
        <w:t>RO/SO poučí partnerov pred ich účasťou o pravidlách vzťahujúcich sa na postavenie pozorovateľa, najmä ich poučí o povinnosti nerušiť výkon odborného hodnotenia a zákazu ovplyvňovať hodnotiteľov pri vyhodnocovaní kritérií odborného hodnotenia a pod.</w:t>
      </w:r>
      <w:r w:rsidR="00035CDC" w:rsidRPr="007629AA">
        <w:rPr>
          <w:rFonts w:eastAsia="Calibri"/>
          <w:szCs w:val="22"/>
          <w:lang w:val="sk-SK"/>
        </w:rPr>
        <w:t xml:space="preserve">, o čom zástupcovia partnerov podpíšu </w:t>
      </w:r>
      <w:r w:rsidR="006D28E5" w:rsidRPr="007629AA">
        <w:rPr>
          <w:rFonts w:eastAsia="Calibri"/>
          <w:szCs w:val="22"/>
          <w:lang w:val="sk-SK"/>
        </w:rPr>
        <w:t xml:space="preserve">Záznam z </w:t>
      </w:r>
      <w:r w:rsidR="006D28E5" w:rsidRPr="007629AA">
        <w:rPr>
          <w:rFonts w:cs="Arial"/>
          <w:color w:val="000000" w:themeColor="text1"/>
          <w:szCs w:val="19"/>
          <w:lang w:val="sk-SK"/>
        </w:rPr>
        <w:t>oboznámenia partnerov s podmienkami účasti na odbornom hodnotení</w:t>
      </w:r>
      <w:r w:rsidR="006D28E5" w:rsidRPr="007629AA">
        <w:rPr>
          <w:rFonts w:eastAsia="Calibri"/>
          <w:szCs w:val="22"/>
          <w:lang w:val="sk-SK"/>
        </w:rPr>
        <w:t xml:space="preserve"> </w:t>
      </w:r>
      <w:r w:rsidR="00035CDC" w:rsidRPr="007629AA">
        <w:rPr>
          <w:rFonts w:cs="Arial"/>
          <w:szCs w:val="19"/>
          <w:lang w:val="sk-SK"/>
        </w:rPr>
        <w:t xml:space="preserve">(príloha č. </w:t>
      </w:r>
      <w:r w:rsidR="008105D8" w:rsidRPr="007629AA">
        <w:rPr>
          <w:rFonts w:cs="Arial"/>
          <w:szCs w:val="19"/>
          <w:lang w:val="sk-SK"/>
        </w:rPr>
        <w:t>30</w:t>
      </w:r>
      <w:r w:rsidR="00035CDC" w:rsidRPr="007629AA">
        <w:rPr>
          <w:rFonts w:cs="Arial"/>
          <w:szCs w:val="19"/>
          <w:lang w:val="sk-SK"/>
        </w:rPr>
        <w:t>)</w:t>
      </w:r>
      <w:r w:rsidR="0075585E" w:rsidRPr="007629AA">
        <w:rPr>
          <w:rFonts w:cs="Arial"/>
          <w:szCs w:val="19"/>
          <w:lang w:val="sk-SK"/>
        </w:rPr>
        <w:t xml:space="preserve">. </w:t>
      </w:r>
      <w:r w:rsidR="008B2247" w:rsidRPr="007629AA">
        <w:rPr>
          <w:rFonts w:cs="Arial"/>
          <w:szCs w:val="19"/>
          <w:lang w:val="sk-SK"/>
        </w:rPr>
        <w:t>RO/SO je oprávnený vylúčiť zástupcu partnera z odborného hodnotenia v prípade, ak aj po upozornení zo strany RO/SO opakovane narúša priebeh odborného hodnotenia, ktorým znemožňuje nerušený výkon činností odborného hodnotenia. Dôvody vylúčenia zaznamená RO/SO v upozornení, pričom RO/SO vypracuje dva originály upozornenia, ktoré podpíšu a zároveň obdržia vylúčený zástupca partnera a RO/SO.</w:t>
      </w:r>
      <w:r w:rsidR="00157F16" w:rsidRPr="007629AA">
        <w:rPr>
          <w:rFonts w:cs="Arial"/>
          <w:szCs w:val="19"/>
          <w:lang w:val="sk-SK"/>
        </w:rPr>
        <w:t xml:space="preserve"> </w:t>
      </w:r>
      <w:r w:rsidR="00157F16" w:rsidRPr="007629AA">
        <w:rPr>
          <w:rFonts w:eastAsia="Calibri"/>
          <w:szCs w:val="22"/>
          <w:lang w:val="sk-SK"/>
        </w:rPr>
        <w:t>Odmietnutie podpísať vylúčenie zo strany partnera nemá vplyv na oprávnenie RO</w:t>
      </w:r>
      <w:r w:rsidR="009306D4" w:rsidRPr="007629AA">
        <w:rPr>
          <w:rFonts w:eastAsia="Calibri"/>
          <w:szCs w:val="22"/>
          <w:lang w:val="sk-SK"/>
        </w:rPr>
        <w:t>/SO</w:t>
      </w:r>
      <w:r w:rsidR="00157F16" w:rsidRPr="007629AA">
        <w:rPr>
          <w:rFonts w:eastAsia="Calibri"/>
          <w:szCs w:val="22"/>
          <w:lang w:val="sk-SK"/>
        </w:rPr>
        <w:t xml:space="preserve"> vylúčiť ho z účasti na odbornom hodnotení. </w:t>
      </w:r>
      <w:r w:rsidR="00EB0074">
        <w:rPr>
          <w:rFonts w:eastAsia="Calibri"/>
          <w:szCs w:val="22"/>
          <w:lang w:val="sk-SK"/>
        </w:rPr>
        <w:t xml:space="preserve">SO zašle informáciu o vylúčení partnera z účasti na odbornom hodnotení na RO a </w:t>
      </w:r>
      <w:r w:rsidR="007E03D3" w:rsidRPr="007629AA">
        <w:rPr>
          <w:rFonts w:eastAsia="Calibri"/>
          <w:szCs w:val="22"/>
          <w:lang w:val="sk-SK"/>
        </w:rPr>
        <w:t xml:space="preserve">RO túto informáciu zasiela elektronicky na adresu </w:t>
      </w:r>
      <w:hyperlink r:id="rId18" w:history="1">
        <w:r w:rsidR="007E03D3" w:rsidRPr="007629AA">
          <w:rPr>
            <w:rStyle w:val="Hypertextovprepojenie"/>
            <w:rFonts w:eastAsia="Calibri"/>
            <w:szCs w:val="22"/>
            <w:lang w:val="sk-SK"/>
          </w:rPr>
          <w:t>splnomocnenec_ros@minv.sk</w:t>
        </w:r>
      </w:hyperlink>
      <w:r w:rsidR="007E03D3" w:rsidRPr="007629AA">
        <w:rPr>
          <w:rFonts w:eastAsia="Calibri"/>
          <w:szCs w:val="22"/>
          <w:lang w:val="sk-SK"/>
        </w:rPr>
        <w:t xml:space="preserve">, čím vzniká zástupcom partnerov právo nominácie náhradníka; právo nominácie náhradníka vzniká zástupcom partnerov aj v prípade, ak pôvodne </w:t>
      </w:r>
      <w:r w:rsidR="007E03D3" w:rsidRPr="007629AA">
        <w:rPr>
          <w:rFonts w:eastAsia="Calibri"/>
          <w:szCs w:val="22"/>
          <w:lang w:val="sk-SK"/>
        </w:rPr>
        <w:lastRenderedPageBreak/>
        <w:t xml:space="preserve">navrhnutý partner bol v konflikte záujmov, resp. nepodpísal Čestné vyhlásenie o nestrannosti, zachovaní dôvernosti informácií a vylúčení konfliktu záujmov a z uvedeného dôvodu sa nemohol zúčastniť odborného hodnotia. </w:t>
      </w:r>
      <w:r w:rsidR="00157F16" w:rsidRPr="007629AA">
        <w:rPr>
          <w:rFonts w:eastAsia="Calibri"/>
          <w:szCs w:val="22"/>
          <w:lang w:val="sk-SK"/>
        </w:rPr>
        <w:t>Vylúčenie partnera z dôvodu nerešpektovania pravidiel účasti na výkone odborného hodnotenia nemá vplyv na pokračovanie samotného odborného hodnotenia.</w:t>
      </w:r>
    </w:p>
    <w:p w14:paraId="24230089" w14:textId="36684802" w:rsidR="000D1A1B" w:rsidRPr="007629AA" w:rsidRDefault="0075585E" w:rsidP="00984B03">
      <w:pPr>
        <w:spacing w:before="120" w:after="120" w:line="288" w:lineRule="auto"/>
        <w:jc w:val="both"/>
        <w:rPr>
          <w:rFonts w:cs="Arial"/>
          <w:szCs w:val="19"/>
          <w:lang w:val="sk-SK"/>
        </w:rPr>
      </w:pPr>
      <w:r w:rsidRPr="007629AA">
        <w:rPr>
          <w:rFonts w:cs="Arial"/>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7E03D3" w:rsidRPr="007629AA">
        <w:rPr>
          <w:rFonts w:cs="Arial"/>
          <w:szCs w:val="19"/>
          <w:lang w:val="sk-SK"/>
        </w:rPr>
        <w:t xml:space="preserve">zamestnanec </w:t>
      </w:r>
      <w:r w:rsidR="005B6F25" w:rsidRPr="007629AA">
        <w:rPr>
          <w:rFonts w:cs="Arial"/>
          <w:color w:val="000000"/>
          <w:szCs w:val="19"/>
          <w:lang w:val="sk-SK"/>
        </w:rPr>
        <w:t>RO/SO</w:t>
      </w:r>
      <w:r w:rsidR="008C7CBC" w:rsidRPr="007629AA">
        <w:rPr>
          <w:rFonts w:cs="Arial"/>
          <w:szCs w:val="19"/>
          <w:lang w:val="sk-SK"/>
        </w:rPr>
        <w:t xml:space="preserve"> </w:t>
      </w:r>
      <w:r w:rsidRPr="007629AA">
        <w:rPr>
          <w:rFonts w:cs="Arial"/>
          <w:szCs w:val="19"/>
          <w:lang w:val="sk-SK"/>
        </w:rPr>
        <w:t xml:space="preserve">na požiadanie zabezpečí potvrdenie o prevzatí </w:t>
      </w:r>
      <w:r w:rsidR="007E03D3" w:rsidRPr="007629AA">
        <w:rPr>
          <w:rFonts w:cs="Arial"/>
          <w:szCs w:val="19"/>
          <w:lang w:val="sk-SK"/>
        </w:rPr>
        <w:t xml:space="preserve">zistenia partnera </w:t>
      </w:r>
      <w:r w:rsidRPr="007629AA">
        <w:rPr>
          <w:rFonts w:cs="Arial"/>
          <w:szCs w:val="19"/>
          <w:lang w:val="sk-SK"/>
        </w:rPr>
        <w:t>a najmä informuje zástupcov partnerov o spôsobe vyhodnotenia podnetu a prijatých nápravných opatreniach.</w:t>
      </w:r>
    </w:p>
    <w:p w14:paraId="599F3790" w14:textId="77777777" w:rsidR="00DB32B3" w:rsidRPr="007629AA" w:rsidRDefault="00DB32B3" w:rsidP="00984B03">
      <w:pPr>
        <w:spacing w:before="120" w:after="120" w:line="288" w:lineRule="auto"/>
        <w:jc w:val="both"/>
        <w:rPr>
          <w:rFonts w:cs="Arial"/>
          <w:szCs w:val="19"/>
          <w:lang w:val="sk-SK"/>
        </w:rPr>
      </w:pPr>
    </w:p>
    <w:p w14:paraId="5BD60625" w14:textId="478FB10A" w:rsidR="006F54C5" w:rsidRPr="007629AA" w:rsidRDefault="006F54C5" w:rsidP="006F54C5">
      <w:pPr>
        <w:pStyle w:val="Nadpis2"/>
        <w:spacing w:before="120" w:after="120" w:line="288" w:lineRule="auto"/>
        <w:jc w:val="both"/>
        <w:rPr>
          <w:lang w:val="sk-SK"/>
        </w:rPr>
      </w:pPr>
      <w:bookmarkStart w:id="34" w:name="_Toc534277606"/>
      <w:r w:rsidRPr="007629AA">
        <w:rPr>
          <w:lang w:val="sk-SK"/>
        </w:rPr>
        <w:t>Zverejňovanie</w:t>
      </w:r>
      <w:bookmarkEnd w:id="34"/>
    </w:p>
    <w:p w14:paraId="75546215" w14:textId="3AE6DE4E" w:rsidR="006F54C5" w:rsidRPr="007629AA" w:rsidRDefault="006F54C5" w:rsidP="00984B03">
      <w:pPr>
        <w:spacing w:before="120" w:after="120" w:line="288" w:lineRule="auto"/>
        <w:jc w:val="both"/>
        <w:rPr>
          <w:rFonts w:cs="Arial"/>
          <w:szCs w:val="19"/>
          <w:lang w:val="sk-SK"/>
        </w:rPr>
      </w:pPr>
      <w:r w:rsidRPr="007629AA">
        <w:rPr>
          <w:rFonts w:cs="Arial"/>
          <w:szCs w:val="19"/>
          <w:lang w:val="sk-SK"/>
        </w:rPr>
        <w:t xml:space="preserve">RO </w:t>
      </w:r>
      <w:r w:rsidR="00200CBE" w:rsidRPr="007629AA">
        <w:rPr>
          <w:rFonts w:cs="Arial"/>
          <w:szCs w:val="19"/>
          <w:lang w:val="sk-SK"/>
        </w:rPr>
        <w:t xml:space="preserve">vkladá </w:t>
      </w:r>
      <w:r w:rsidR="00E02B55" w:rsidRPr="00E02B55">
        <w:rPr>
          <w:rFonts w:cs="Arial"/>
          <w:szCs w:val="19"/>
          <w:lang w:val="sk-SK"/>
        </w:rPr>
        <w:t>do 60 pracovných dní od skončenia rozhodovania o ŽoNFP do ITMS2014+ ku každej výzve (resp. pre každé posudzované obdobie výzvy)</w:t>
      </w:r>
      <w:r w:rsidR="00E02B55">
        <w:rPr>
          <w:rFonts w:cs="Arial"/>
          <w:szCs w:val="19"/>
          <w:lang w:val="sk-SK"/>
        </w:rPr>
        <w:t xml:space="preserve"> </w:t>
      </w:r>
      <w:r w:rsidRPr="007629AA">
        <w:rPr>
          <w:rFonts w:cs="Arial"/>
          <w:szCs w:val="19"/>
          <w:lang w:val="sk-SK"/>
        </w:rPr>
        <w:t xml:space="preserve">zoznam odborných hodnotiteľov výzvy, ktorí hodnotili </w:t>
      </w:r>
      <w:r w:rsidR="0003195B" w:rsidRPr="007629AA">
        <w:rPr>
          <w:rFonts w:cs="Arial"/>
          <w:szCs w:val="19"/>
          <w:lang w:val="sk-SK"/>
        </w:rPr>
        <w:t xml:space="preserve">ŽoNFP </w:t>
      </w:r>
      <w:r w:rsidRPr="007629AA">
        <w:rPr>
          <w:rFonts w:cs="Arial"/>
          <w:szCs w:val="19"/>
          <w:lang w:val="sk-SK"/>
        </w:rPr>
        <w:t>(vo formáte PDF, v súlade s Výnosom MF SR o informačných systémoch verejnej správy, bez identifikácie ŽoNFP, ktoré hodnotili jednotliví odborní hodnotitelia) v rozsahu titul, meno, priezvisko</w:t>
      </w:r>
      <w:r w:rsidR="00EB7569" w:rsidRPr="007629AA">
        <w:rPr>
          <w:rFonts w:cs="Arial"/>
          <w:szCs w:val="19"/>
          <w:lang w:val="sk-SK"/>
        </w:rPr>
        <w:t>, prax.</w:t>
      </w:r>
      <w:r w:rsidRPr="007629AA">
        <w:rPr>
          <w:rFonts w:cs="Arial"/>
          <w:szCs w:val="19"/>
          <w:vertAlign w:val="superscript"/>
          <w:lang w:val="sk-SK"/>
        </w:rPr>
        <w:footnoteReference w:id="28"/>
      </w:r>
      <w:r w:rsidR="00EB7569" w:rsidRPr="007629AA">
        <w:rPr>
          <w:rFonts w:cs="Arial"/>
          <w:szCs w:val="19"/>
          <w:lang w:val="sk-SK"/>
        </w:rPr>
        <w:t xml:space="preserve"> Zoznam RO vypracuje samostatne pre každé kolo výzvy (ak je to relevantné).</w:t>
      </w:r>
    </w:p>
    <w:p w14:paraId="765BC449" w14:textId="1F0B4FF3" w:rsidR="00A2405D" w:rsidRPr="007629AA" w:rsidRDefault="006F54C5" w:rsidP="00A2405D">
      <w:pPr>
        <w:spacing w:before="120" w:after="120" w:line="288" w:lineRule="auto"/>
        <w:jc w:val="both"/>
        <w:rPr>
          <w:szCs w:val="22"/>
          <w:lang w:val="sk-SK"/>
        </w:rPr>
      </w:pPr>
      <w:r w:rsidRPr="007629AA">
        <w:rPr>
          <w:rFonts w:cs="Arial"/>
          <w:szCs w:val="19"/>
          <w:lang w:val="sk-SK"/>
        </w:rPr>
        <w:t>RO/SO zverejňuje prostredníctvom funkcionality ITMS 2014+ spoločné hodnotiace hárky odborného hodnotenia ŽoNFP</w:t>
      </w:r>
      <w:r w:rsidR="00E02B55" w:rsidRPr="00E02B55">
        <w:rPr>
          <w:rFonts w:cs="Arial"/>
          <w:szCs w:val="19"/>
          <w:vertAlign w:val="superscript"/>
          <w:lang w:val="sk-SK"/>
        </w:rPr>
        <w:footnoteReference w:id="29"/>
      </w:r>
      <w:r w:rsidRPr="007629AA">
        <w:rPr>
          <w:rFonts w:cs="Arial"/>
          <w:szCs w:val="19"/>
          <w:lang w:val="sk-SK"/>
        </w:rPr>
        <w:t xml:space="preserve"> na webovom sídle </w:t>
      </w:r>
      <w:hyperlink r:id="rId19" w:history="1">
        <w:r w:rsidRPr="00E331B0">
          <w:rPr>
            <w:rFonts w:cs="Arial"/>
            <w:color w:val="0070C0"/>
            <w:szCs w:val="19"/>
            <w:lang w:val="sk-SK"/>
          </w:rPr>
          <w:t>www.itms2014.sk</w:t>
        </w:r>
      </w:hyperlink>
      <w:r w:rsidRPr="007629AA">
        <w:rPr>
          <w:rFonts w:cs="Arial"/>
          <w:szCs w:val="19"/>
          <w:lang w:val="sk-SK"/>
        </w:rPr>
        <w:t xml:space="preserve">. </w:t>
      </w:r>
      <w:r w:rsidR="00E770EB" w:rsidRPr="007629AA">
        <w:rPr>
          <w:rFonts w:cs="Arial"/>
          <w:szCs w:val="19"/>
          <w:lang w:val="sk-SK"/>
        </w:rPr>
        <w:t xml:space="preserve"> </w:t>
      </w:r>
      <w:r w:rsidR="0003195B" w:rsidRPr="007629AA">
        <w:rPr>
          <w:rFonts w:cs="Arial"/>
          <w:szCs w:val="19"/>
          <w:lang w:val="sk-SK"/>
        </w:rPr>
        <w:t>RO/SO</w:t>
      </w:r>
      <w:r w:rsidR="0003195B" w:rsidRPr="007629AA">
        <w:rPr>
          <w:rFonts w:cs="Arial"/>
          <w:szCs w:val="19"/>
          <w:vertAlign w:val="superscript"/>
          <w:lang w:val="sk-SK"/>
        </w:rPr>
        <w:footnoteReference w:id="30"/>
      </w:r>
      <w:r w:rsidR="0003195B" w:rsidRPr="007629AA">
        <w:rPr>
          <w:rFonts w:cs="Arial"/>
          <w:szCs w:val="19"/>
          <w:lang w:val="sk-SK"/>
        </w:rPr>
        <w:t xml:space="preserve"> zabezpečí v</w:t>
      </w:r>
      <w:r w:rsidR="00ED12E0" w:rsidRPr="007629AA">
        <w:rPr>
          <w:rFonts w:cs="Arial"/>
          <w:szCs w:val="19"/>
          <w:lang w:val="sk-SK"/>
        </w:rPr>
        <w:t>loženie hodnotiaceho hárku</w:t>
      </w:r>
      <w:r w:rsidR="00E770EB" w:rsidRPr="007629AA">
        <w:rPr>
          <w:rFonts w:cs="Arial"/>
          <w:szCs w:val="19"/>
          <w:lang w:val="sk-SK"/>
        </w:rPr>
        <w:t xml:space="preserve"> </w:t>
      </w:r>
      <w:r w:rsidR="00ED12E0" w:rsidRPr="007629AA">
        <w:rPr>
          <w:rFonts w:cs="Arial"/>
          <w:szCs w:val="19"/>
          <w:lang w:val="sk-SK"/>
        </w:rPr>
        <w:t>do ITMS 2014+ (vo formáte PDF,</w:t>
      </w:r>
      <w:r w:rsidR="00744707" w:rsidRPr="007629AA">
        <w:rPr>
          <w:rFonts w:cs="Arial"/>
          <w:szCs w:val="19"/>
          <w:lang w:val="sk-SK"/>
        </w:rPr>
        <w:t xml:space="preserve"> </w:t>
      </w:r>
      <w:r w:rsidR="00ED12E0" w:rsidRPr="007629AA">
        <w:rPr>
          <w:rFonts w:cs="Arial"/>
          <w:szCs w:val="19"/>
          <w:lang w:val="sk-SK"/>
        </w:rPr>
        <w:t>bez identifikácie odborných hodnotiteľov</w:t>
      </w:r>
      <w:r w:rsidR="00A2405D" w:rsidRPr="007629AA">
        <w:rPr>
          <w:rFonts w:cs="Arial"/>
          <w:szCs w:val="19"/>
          <w:lang w:val="sk-SK"/>
        </w:rPr>
        <w:t xml:space="preserve">, tzn. RO/SO odstráni z dokumentu mená </w:t>
      </w:r>
      <w:r w:rsidR="00D044F4">
        <w:rPr>
          <w:rFonts w:cs="Arial"/>
          <w:szCs w:val="19"/>
          <w:lang w:val="sk-SK"/>
        </w:rPr>
        <w:t xml:space="preserve">a podpisy </w:t>
      </w:r>
      <w:r w:rsidR="00A2405D" w:rsidRPr="007629AA">
        <w:rPr>
          <w:rFonts w:cs="Arial"/>
          <w:szCs w:val="19"/>
          <w:lang w:val="sk-SK"/>
        </w:rPr>
        <w:t>odborných hodnotiteľov)</w:t>
      </w:r>
      <w:r w:rsidR="00A2405D" w:rsidRPr="007629AA">
        <w:rPr>
          <w:szCs w:val="22"/>
          <w:lang w:val="sk-SK"/>
        </w:rPr>
        <w:t xml:space="preserve">. </w:t>
      </w:r>
    </w:p>
    <w:p w14:paraId="00F11A92" w14:textId="4E60078D" w:rsidR="00311358" w:rsidRPr="007629AA" w:rsidRDefault="0024668D" w:rsidP="00984B03">
      <w:pPr>
        <w:spacing w:before="120" w:after="120" w:line="288" w:lineRule="auto"/>
        <w:jc w:val="both"/>
        <w:rPr>
          <w:szCs w:val="22"/>
          <w:lang w:val="sk-SK"/>
        </w:rPr>
      </w:pPr>
      <w:r w:rsidRPr="007629AA">
        <w:rPr>
          <w:szCs w:val="22"/>
          <w:lang w:val="sk-SK"/>
        </w:rPr>
        <w:t xml:space="preserve">Individuálne hodnotiace hárky odborných hodnotiteľov </w:t>
      </w:r>
      <w:r w:rsidR="004B586B" w:rsidRPr="007629AA">
        <w:rPr>
          <w:szCs w:val="22"/>
          <w:lang w:val="sk-SK"/>
        </w:rPr>
        <w:t xml:space="preserve">RO/SO </w:t>
      </w:r>
      <w:r w:rsidRPr="007629AA">
        <w:rPr>
          <w:szCs w:val="22"/>
          <w:lang w:val="sk-SK"/>
        </w:rPr>
        <w:t>zverejň</w:t>
      </w:r>
      <w:r w:rsidR="004B586B" w:rsidRPr="007629AA">
        <w:rPr>
          <w:szCs w:val="22"/>
          <w:lang w:val="sk-SK"/>
        </w:rPr>
        <w:t xml:space="preserve">uje </w:t>
      </w:r>
      <w:r w:rsidRPr="007629AA">
        <w:rPr>
          <w:szCs w:val="22"/>
          <w:lang w:val="sk-SK"/>
        </w:rPr>
        <w:t xml:space="preserve">prostredníctvom funkcionality ITMS 2014+ iba v neverejnej </w:t>
      </w:r>
      <w:r w:rsidR="004B586B" w:rsidRPr="007629AA">
        <w:rPr>
          <w:szCs w:val="22"/>
          <w:lang w:val="sk-SK"/>
        </w:rPr>
        <w:t>časti.</w:t>
      </w:r>
      <w:r w:rsidRPr="007629AA">
        <w:rPr>
          <w:szCs w:val="22"/>
          <w:lang w:val="sk-SK"/>
        </w:rPr>
        <w:t xml:space="preserve"> </w:t>
      </w:r>
    </w:p>
    <w:p w14:paraId="20F4918B" w14:textId="77777777" w:rsidR="00A570A0" w:rsidRPr="007629AA" w:rsidRDefault="00A570A0" w:rsidP="008979DA">
      <w:pPr>
        <w:pStyle w:val="Nadpis1"/>
        <w:ind w:left="426" w:hanging="426"/>
        <w:rPr>
          <w:rFonts w:ascii="Arial" w:hAnsi="Arial"/>
          <w:lang w:val="sk-SK"/>
        </w:rPr>
      </w:pPr>
      <w:bookmarkStart w:id="35" w:name="_Toc534277607"/>
      <w:r w:rsidRPr="007629AA">
        <w:rPr>
          <w:rFonts w:ascii="Arial" w:hAnsi="Arial"/>
          <w:lang w:val="sk-SK"/>
        </w:rPr>
        <w:lastRenderedPageBreak/>
        <w:t>Spôsob vyhodnotenia jednotlivých kritérií pre výber projektov</w:t>
      </w:r>
      <w:bookmarkEnd w:id="35"/>
    </w:p>
    <w:p w14:paraId="6180544A" w14:textId="77777777" w:rsidR="001C4E68" w:rsidRPr="007629AA" w:rsidRDefault="001C4E68" w:rsidP="00323110">
      <w:pPr>
        <w:pStyle w:val="Nadpis2"/>
        <w:rPr>
          <w:lang w:val="sk-SK"/>
        </w:rPr>
      </w:pPr>
      <w:bookmarkStart w:id="36" w:name="_Toc534277608"/>
      <w:r w:rsidRPr="007629AA">
        <w:rPr>
          <w:lang w:val="sk-SK"/>
        </w:rPr>
        <w:t>Hodnotiace kritériá žiadosti o nenávratný finančný príspevok</w:t>
      </w:r>
      <w:bookmarkEnd w:id="36"/>
      <w:r w:rsidRPr="007629AA">
        <w:rPr>
          <w:lang w:val="sk-SK"/>
        </w:rPr>
        <w:t xml:space="preserve"> </w:t>
      </w:r>
    </w:p>
    <w:p w14:paraId="132E9013" w14:textId="77777777" w:rsidR="001C4E68" w:rsidRPr="007629AA" w:rsidRDefault="001C4E68" w:rsidP="0089453F">
      <w:pPr>
        <w:pStyle w:val="Pa1"/>
        <w:spacing w:before="120" w:after="120" w:line="288" w:lineRule="auto"/>
        <w:jc w:val="both"/>
        <w:rPr>
          <w:rFonts w:ascii="Arial" w:hAnsi="Arial" w:cs="Arial"/>
          <w:color w:val="000000" w:themeColor="text1"/>
          <w:sz w:val="19"/>
          <w:szCs w:val="19"/>
        </w:rPr>
      </w:pPr>
      <w:r w:rsidRPr="007629AA">
        <w:rPr>
          <w:rFonts w:ascii="Arial" w:hAnsi="Arial" w:cs="Arial"/>
          <w:color w:val="000000" w:themeColor="text1"/>
          <w:sz w:val="19"/>
          <w:szCs w:val="19"/>
        </w:rPr>
        <w:t xml:space="preserve">Vzhľadom na štruktúru </w:t>
      </w:r>
      <w:r w:rsidR="002F4AC7" w:rsidRPr="007629AA">
        <w:rPr>
          <w:rFonts w:ascii="Arial" w:hAnsi="Arial" w:cs="Arial"/>
          <w:color w:val="000000" w:themeColor="text1"/>
          <w:sz w:val="19"/>
          <w:szCs w:val="19"/>
        </w:rPr>
        <w:t>IR</w:t>
      </w:r>
      <w:r w:rsidRPr="007629AA">
        <w:rPr>
          <w:rFonts w:ascii="Arial" w:hAnsi="Arial" w:cs="Arial"/>
          <w:color w:val="000000" w:themeColor="text1"/>
          <w:sz w:val="19"/>
          <w:szCs w:val="19"/>
        </w:rPr>
        <w:t xml:space="preserve">OP </w:t>
      </w:r>
      <w:r w:rsidR="002F4AC7" w:rsidRPr="007629AA">
        <w:rPr>
          <w:rFonts w:ascii="Arial" w:hAnsi="Arial" w:cs="Arial"/>
          <w:color w:val="000000" w:themeColor="text1"/>
          <w:sz w:val="19"/>
          <w:szCs w:val="19"/>
        </w:rPr>
        <w:t>zloženého zo šiestich prioritných osí</w:t>
      </w:r>
      <w:r w:rsidRPr="007629AA">
        <w:rPr>
          <w:rFonts w:ascii="Arial" w:hAnsi="Arial" w:cs="Arial"/>
          <w:color w:val="000000" w:themeColor="text1"/>
          <w:sz w:val="19"/>
          <w:szCs w:val="19"/>
        </w:rPr>
        <w:t xml:space="preserve"> a vzhľadom</w:t>
      </w:r>
      <w:r w:rsidR="00A86EAD" w:rsidRPr="007629AA">
        <w:rPr>
          <w:rFonts w:ascii="Arial" w:hAnsi="Arial" w:cs="Arial"/>
          <w:color w:val="000000" w:themeColor="text1"/>
          <w:sz w:val="19"/>
          <w:szCs w:val="19"/>
        </w:rPr>
        <w:t xml:space="preserve"> na obsahovú a tematickú</w:t>
      </w:r>
      <w:r w:rsidRPr="007629AA">
        <w:rPr>
          <w:rFonts w:ascii="Arial" w:hAnsi="Arial" w:cs="Arial"/>
          <w:color w:val="000000" w:themeColor="text1"/>
          <w:sz w:val="19"/>
          <w:szCs w:val="19"/>
        </w:rPr>
        <w:t xml:space="preserve"> rôznorodosť </w:t>
      </w:r>
      <w:r w:rsidR="00A86EAD" w:rsidRPr="007629AA">
        <w:rPr>
          <w:rFonts w:ascii="Arial" w:hAnsi="Arial" w:cs="Arial"/>
          <w:color w:val="000000" w:themeColor="text1"/>
          <w:sz w:val="19"/>
          <w:szCs w:val="19"/>
        </w:rPr>
        <w:t>jednotlivých špecifických cieľov</w:t>
      </w:r>
      <w:r w:rsidR="007251C3" w:rsidRPr="007629AA">
        <w:rPr>
          <w:rFonts w:ascii="Arial" w:hAnsi="Arial" w:cs="Arial"/>
          <w:color w:val="000000" w:themeColor="text1"/>
          <w:sz w:val="19"/>
          <w:szCs w:val="19"/>
        </w:rPr>
        <w:t>,</w:t>
      </w:r>
      <w:r w:rsidR="00A86EAD" w:rsidRPr="007629AA">
        <w:rPr>
          <w:rFonts w:ascii="Arial" w:hAnsi="Arial" w:cs="Arial"/>
          <w:color w:val="000000" w:themeColor="text1"/>
          <w:sz w:val="19"/>
          <w:szCs w:val="19"/>
        </w:rPr>
        <w:t xml:space="preserve"> </w:t>
      </w:r>
      <w:r w:rsidRPr="007629AA">
        <w:rPr>
          <w:rFonts w:ascii="Arial" w:hAnsi="Arial" w:cs="Arial"/>
          <w:color w:val="000000" w:themeColor="text1"/>
          <w:sz w:val="19"/>
          <w:szCs w:val="19"/>
        </w:rPr>
        <w:t>bol</w:t>
      </w:r>
      <w:r w:rsidR="00A86EAD" w:rsidRPr="007629AA">
        <w:rPr>
          <w:rFonts w:ascii="Arial" w:hAnsi="Arial" w:cs="Arial"/>
          <w:color w:val="000000" w:themeColor="text1"/>
          <w:sz w:val="19"/>
          <w:szCs w:val="19"/>
        </w:rPr>
        <w:t>i</w:t>
      </w:r>
      <w:r w:rsidRPr="007629AA">
        <w:rPr>
          <w:rFonts w:ascii="Arial" w:hAnsi="Arial" w:cs="Arial"/>
          <w:color w:val="000000" w:themeColor="text1"/>
          <w:sz w:val="19"/>
          <w:szCs w:val="19"/>
        </w:rPr>
        <w:t xml:space="preserve"> </w:t>
      </w:r>
      <w:r w:rsidR="00A86EAD" w:rsidRPr="007629AA">
        <w:rPr>
          <w:rFonts w:ascii="Arial" w:hAnsi="Arial" w:cs="Arial"/>
          <w:color w:val="000000" w:themeColor="text1"/>
          <w:sz w:val="19"/>
          <w:szCs w:val="19"/>
        </w:rPr>
        <w:t>vypracované kritériá</w:t>
      </w:r>
      <w:r w:rsidRPr="007629AA">
        <w:rPr>
          <w:rFonts w:ascii="Arial" w:hAnsi="Arial" w:cs="Arial"/>
          <w:color w:val="000000" w:themeColor="text1"/>
          <w:sz w:val="19"/>
          <w:szCs w:val="19"/>
        </w:rPr>
        <w:t xml:space="preserve"> pre výber projektov </w:t>
      </w:r>
      <w:r w:rsidR="00A86EAD" w:rsidRPr="007629AA">
        <w:rPr>
          <w:rFonts w:ascii="Arial" w:hAnsi="Arial" w:cs="Arial"/>
          <w:color w:val="000000" w:themeColor="text1"/>
          <w:sz w:val="19"/>
          <w:szCs w:val="19"/>
        </w:rPr>
        <w:t>na úrovni</w:t>
      </w:r>
      <w:r w:rsidRPr="007629AA">
        <w:rPr>
          <w:rFonts w:ascii="Arial" w:hAnsi="Arial" w:cs="Arial"/>
          <w:color w:val="000000" w:themeColor="text1"/>
          <w:sz w:val="19"/>
          <w:szCs w:val="19"/>
        </w:rPr>
        <w:t xml:space="preserve"> jednotlivých </w:t>
      </w:r>
      <w:r w:rsidR="00A86EAD" w:rsidRPr="007629AA">
        <w:rPr>
          <w:rFonts w:ascii="Arial" w:hAnsi="Arial" w:cs="Arial"/>
          <w:color w:val="000000" w:themeColor="text1"/>
          <w:sz w:val="19"/>
          <w:szCs w:val="19"/>
        </w:rPr>
        <w:t>špecifických cieľov IROP.</w:t>
      </w:r>
    </w:p>
    <w:p w14:paraId="7C59DFAC" w14:textId="77777777" w:rsidR="001C4E68" w:rsidRPr="007629AA"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 xml:space="preserve">Pri odbornom hodnotení a výbere projektov sú aplikované </w:t>
      </w:r>
      <w:r w:rsidR="00F46581" w:rsidRPr="007629AA">
        <w:rPr>
          <w:rFonts w:cs="Arial"/>
          <w:color w:val="000000" w:themeColor="text1"/>
          <w:szCs w:val="19"/>
          <w:lang w:val="sk-SK"/>
        </w:rPr>
        <w:t xml:space="preserve">nasledovné typy </w:t>
      </w:r>
      <w:r w:rsidR="00F46581" w:rsidRPr="007629AA">
        <w:rPr>
          <w:rFonts w:cs="Arial"/>
          <w:b/>
          <w:color w:val="000000" w:themeColor="text1"/>
          <w:szCs w:val="19"/>
          <w:lang w:val="sk-SK"/>
        </w:rPr>
        <w:t>hodnotiacich kritérií</w:t>
      </w:r>
      <w:r w:rsidRPr="007629AA">
        <w:rPr>
          <w:rFonts w:cs="Arial"/>
          <w:color w:val="000000" w:themeColor="text1"/>
          <w:szCs w:val="19"/>
          <w:lang w:val="sk-SK"/>
        </w:rPr>
        <w:t xml:space="preserve"> žiadosti o </w:t>
      </w:r>
      <w:r w:rsidR="00F46581" w:rsidRPr="007629AA">
        <w:rPr>
          <w:rFonts w:cs="Arial"/>
          <w:color w:val="000000" w:themeColor="text1"/>
          <w:szCs w:val="19"/>
          <w:lang w:val="sk-SK"/>
        </w:rPr>
        <w:t>NFP</w:t>
      </w:r>
      <w:r w:rsidRPr="007629AA">
        <w:rPr>
          <w:rFonts w:cs="Arial"/>
          <w:color w:val="000000" w:themeColor="text1"/>
          <w:szCs w:val="19"/>
          <w:lang w:val="sk-SK"/>
        </w:rPr>
        <w:t>:</w:t>
      </w:r>
    </w:p>
    <w:p w14:paraId="1EE6C139"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vylučujúce hodnotiace kritériá</w:t>
      </w:r>
    </w:p>
    <w:p w14:paraId="158F6560" w14:textId="65C76373" w:rsidR="00F46581" w:rsidRPr="007629AA" w:rsidRDefault="00F46581" w:rsidP="00F46581">
      <w:pPr>
        <w:pStyle w:val="Default"/>
        <w:spacing w:before="120" w:after="120" w:line="288" w:lineRule="auto"/>
        <w:ind w:left="360"/>
        <w:jc w:val="both"/>
        <w:rPr>
          <w:color w:val="000000" w:themeColor="text1"/>
          <w:sz w:val="19"/>
          <w:szCs w:val="19"/>
          <w:lang w:val="sk-SK"/>
        </w:rPr>
      </w:pPr>
      <w:r w:rsidRPr="007629AA">
        <w:rPr>
          <w:b/>
          <w:color w:val="000000" w:themeColor="text1"/>
          <w:sz w:val="19"/>
          <w:szCs w:val="19"/>
          <w:lang w:val="sk-SK"/>
        </w:rPr>
        <w:t>Vylučujúce hodnotiace kritériá</w:t>
      </w:r>
      <w:r w:rsidRPr="007629AA">
        <w:rPr>
          <w:color w:val="000000" w:themeColor="text1"/>
          <w:sz w:val="19"/>
          <w:szCs w:val="19"/>
          <w:lang w:val="sk-SK"/>
        </w:rPr>
        <w:t xml:space="preserve"> sú vyhodnocované iba možnosťou „áno“ alebo možnosťou „nie“. Udelenie možnosti ,,nie“ pri </w:t>
      </w:r>
      <w:r w:rsidR="00EF07FC">
        <w:rPr>
          <w:color w:val="000000" w:themeColor="text1"/>
          <w:sz w:val="19"/>
          <w:szCs w:val="19"/>
          <w:lang w:val="sk-SK"/>
        </w:rPr>
        <w:t xml:space="preserve">jednom alebo viacerých </w:t>
      </w:r>
      <w:r w:rsidRPr="007629AA">
        <w:rPr>
          <w:color w:val="000000" w:themeColor="text1"/>
          <w:sz w:val="19"/>
          <w:szCs w:val="19"/>
          <w:lang w:val="sk-SK"/>
        </w:rPr>
        <w:t>vylučujúc</w:t>
      </w:r>
      <w:r w:rsidR="00EF07FC">
        <w:rPr>
          <w:color w:val="000000" w:themeColor="text1"/>
          <w:sz w:val="19"/>
          <w:szCs w:val="19"/>
          <w:lang w:val="sk-SK"/>
        </w:rPr>
        <w:t xml:space="preserve">ich </w:t>
      </w:r>
      <w:r w:rsidRPr="007629AA">
        <w:rPr>
          <w:color w:val="000000" w:themeColor="text1"/>
          <w:sz w:val="19"/>
          <w:szCs w:val="19"/>
          <w:lang w:val="sk-SK"/>
        </w:rPr>
        <w:t>kritéri</w:t>
      </w:r>
      <w:r w:rsidR="00EF07FC">
        <w:rPr>
          <w:color w:val="000000" w:themeColor="text1"/>
          <w:sz w:val="19"/>
          <w:szCs w:val="19"/>
          <w:lang w:val="sk-SK"/>
        </w:rPr>
        <w:t xml:space="preserve">ách </w:t>
      </w:r>
      <w:r w:rsidRPr="007629AA">
        <w:rPr>
          <w:color w:val="000000" w:themeColor="text1"/>
          <w:sz w:val="19"/>
          <w:szCs w:val="19"/>
          <w:lang w:val="sk-SK"/>
        </w:rPr>
        <w:t>znamená automaticky nesplnenie kritérií pre výber projektov a neschválenie ŽoNFP. Vylučujúce kritéri</w:t>
      </w:r>
      <w:r w:rsidR="001F3473" w:rsidRPr="007629AA">
        <w:rPr>
          <w:color w:val="000000" w:themeColor="text1"/>
          <w:sz w:val="19"/>
          <w:szCs w:val="19"/>
          <w:lang w:val="sk-SK"/>
        </w:rPr>
        <w:t>á</w:t>
      </w:r>
      <w:r w:rsidRPr="007629AA">
        <w:rPr>
          <w:color w:val="000000" w:themeColor="text1"/>
          <w:sz w:val="19"/>
          <w:szCs w:val="19"/>
          <w:lang w:val="sk-SK"/>
        </w:rPr>
        <w:t xml:space="preserve"> sú vždy posudzované ako prvé</w:t>
      </w:r>
      <w:r w:rsidR="00EF07FC">
        <w:rPr>
          <w:color w:val="000000" w:themeColor="text1"/>
          <w:sz w:val="19"/>
          <w:szCs w:val="19"/>
          <w:lang w:val="sk-SK"/>
        </w:rPr>
        <w:t xml:space="preserve"> (je potrebné posúdiť všetky vylučujúce kritéria) </w:t>
      </w:r>
      <w:r w:rsidRPr="007629AA">
        <w:rPr>
          <w:color w:val="000000" w:themeColor="text1"/>
          <w:sz w:val="19"/>
          <w:szCs w:val="19"/>
          <w:lang w:val="sk-SK"/>
        </w:rPr>
        <w:t>a až po ich splnení sú posudzované bodov</w:t>
      </w:r>
      <w:r w:rsidR="006F10A1">
        <w:rPr>
          <w:color w:val="000000" w:themeColor="text1"/>
          <w:sz w:val="19"/>
          <w:szCs w:val="19"/>
          <w:lang w:val="sk-SK"/>
        </w:rPr>
        <w:t>an</w:t>
      </w:r>
      <w:r w:rsidRPr="007629AA">
        <w:rPr>
          <w:color w:val="000000" w:themeColor="text1"/>
          <w:sz w:val="19"/>
          <w:szCs w:val="19"/>
          <w:lang w:val="sk-SK"/>
        </w:rPr>
        <w:t>é kritériá</w:t>
      </w:r>
      <w:r w:rsidRPr="00CB736E">
        <w:rPr>
          <w:color w:val="000000" w:themeColor="text1"/>
          <w:sz w:val="19"/>
          <w:szCs w:val="19"/>
          <w:lang w:val="sk-SK"/>
        </w:rPr>
        <w:t>.</w:t>
      </w:r>
    </w:p>
    <w:p w14:paraId="3930DA29" w14:textId="487BBD78" w:rsidR="001C4E68" w:rsidRPr="007629AA" w:rsidRDefault="00F46581" w:rsidP="00E3574F">
      <w:pPr>
        <w:pStyle w:val="Pa1"/>
        <w:numPr>
          <w:ilvl w:val="0"/>
          <w:numId w:val="7"/>
        </w:numPr>
        <w:spacing w:before="120" w:after="120" w:line="288" w:lineRule="auto"/>
        <w:jc w:val="both"/>
        <w:rPr>
          <w:rFonts w:ascii="Arial" w:hAnsi="Arial" w:cs="Arial"/>
          <w:b/>
          <w:color w:val="000000" w:themeColor="text1"/>
          <w:sz w:val="19"/>
          <w:szCs w:val="19"/>
        </w:rPr>
      </w:pPr>
      <w:r w:rsidRPr="007629AA">
        <w:rPr>
          <w:rFonts w:ascii="Arial" w:hAnsi="Arial" w:cs="Arial"/>
          <w:b/>
          <w:color w:val="000000" w:themeColor="text1"/>
          <w:sz w:val="19"/>
          <w:szCs w:val="19"/>
        </w:rPr>
        <w:t>bodov</w:t>
      </w:r>
      <w:r w:rsidR="006F10A1">
        <w:rPr>
          <w:rFonts w:ascii="Arial" w:hAnsi="Arial" w:cs="Arial"/>
          <w:b/>
          <w:color w:val="000000" w:themeColor="text1"/>
          <w:sz w:val="19"/>
          <w:szCs w:val="19"/>
        </w:rPr>
        <w:t>an</w:t>
      </w:r>
      <w:r w:rsidRPr="007629AA">
        <w:rPr>
          <w:rFonts w:ascii="Arial" w:hAnsi="Arial" w:cs="Arial"/>
          <w:b/>
          <w:color w:val="000000" w:themeColor="text1"/>
          <w:sz w:val="19"/>
          <w:szCs w:val="19"/>
        </w:rPr>
        <w:t>é hodnotiace kritériá</w:t>
      </w:r>
      <w:r w:rsidR="001C4E68" w:rsidRPr="007629AA">
        <w:rPr>
          <w:rFonts w:ascii="Arial" w:hAnsi="Arial" w:cs="Arial"/>
          <w:b/>
          <w:color w:val="000000" w:themeColor="text1"/>
          <w:sz w:val="19"/>
          <w:szCs w:val="19"/>
        </w:rPr>
        <w:t>.</w:t>
      </w:r>
    </w:p>
    <w:p w14:paraId="222E18E9" w14:textId="4E209150" w:rsidR="00F46581" w:rsidRPr="007629AA" w:rsidRDefault="00F46581" w:rsidP="00F46581">
      <w:pPr>
        <w:pStyle w:val="Default"/>
        <w:spacing w:before="120" w:after="120" w:line="288" w:lineRule="auto"/>
        <w:ind w:left="360"/>
        <w:jc w:val="both"/>
        <w:rPr>
          <w:color w:val="000000" w:themeColor="text1"/>
          <w:sz w:val="19"/>
          <w:szCs w:val="19"/>
          <w:lang w:val="sk-SK"/>
        </w:rPr>
      </w:pPr>
      <w:r w:rsidRPr="007629AA">
        <w:rPr>
          <w:b/>
          <w:color w:val="000000" w:themeColor="text1"/>
          <w:sz w:val="19"/>
          <w:szCs w:val="19"/>
          <w:lang w:val="sk-SK"/>
        </w:rPr>
        <w:t>Bodov</w:t>
      </w:r>
      <w:r w:rsidR="006F10A1">
        <w:rPr>
          <w:b/>
          <w:color w:val="000000" w:themeColor="text1"/>
          <w:sz w:val="19"/>
          <w:szCs w:val="19"/>
          <w:lang w:val="sk-SK"/>
        </w:rPr>
        <w:t>an</w:t>
      </w:r>
      <w:r w:rsidR="001F3473" w:rsidRPr="007629AA">
        <w:rPr>
          <w:b/>
          <w:color w:val="000000" w:themeColor="text1"/>
          <w:sz w:val="19"/>
          <w:szCs w:val="19"/>
          <w:lang w:val="sk-SK"/>
        </w:rPr>
        <w:t>é</w:t>
      </w:r>
      <w:r w:rsidRPr="007629AA">
        <w:rPr>
          <w:b/>
          <w:color w:val="000000" w:themeColor="text1"/>
          <w:sz w:val="19"/>
          <w:szCs w:val="19"/>
          <w:lang w:val="sk-SK"/>
        </w:rPr>
        <w:t xml:space="preserve"> hodnotiace kritériá</w:t>
      </w:r>
      <w:r w:rsidRPr="007629AA">
        <w:rPr>
          <w:color w:val="000000" w:themeColor="text1"/>
          <w:sz w:val="19"/>
          <w:szCs w:val="19"/>
          <w:lang w:val="sk-SK"/>
        </w:rPr>
        <w:t xml:space="preserve"> slúžia na posúdenie kvalitatívnej úrovne určitého aspektu ŽoNFP, umožňujú vzájomné kvalitatívne porovnanie a vytvorenie poradia jednotlivých ŽoNFP.</w:t>
      </w:r>
      <w:r w:rsidR="00EF07FC">
        <w:rPr>
          <w:color w:val="000000" w:themeColor="text1"/>
          <w:sz w:val="19"/>
          <w:szCs w:val="19"/>
          <w:lang w:val="sk-SK"/>
        </w:rPr>
        <w:t xml:space="preserve"> </w:t>
      </w:r>
    </w:p>
    <w:p w14:paraId="5D7E5718" w14:textId="77777777" w:rsidR="001C4E68" w:rsidRPr="007629AA" w:rsidRDefault="001C4E68" w:rsidP="0089453F">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Pri hodnotiacich kritériách sú overované nasledujúce </w:t>
      </w:r>
      <w:r w:rsidRPr="007629AA">
        <w:rPr>
          <w:b/>
          <w:color w:val="000000" w:themeColor="text1"/>
          <w:sz w:val="19"/>
          <w:szCs w:val="19"/>
          <w:lang w:val="sk-SK"/>
        </w:rPr>
        <w:t>oblasti:</w:t>
      </w:r>
      <w:r w:rsidRPr="007629AA">
        <w:rPr>
          <w:color w:val="000000" w:themeColor="text1"/>
          <w:sz w:val="19"/>
          <w:szCs w:val="19"/>
          <w:lang w:val="sk-SK"/>
        </w:rPr>
        <w:t xml:space="preserve"> </w:t>
      </w:r>
    </w:p>
    <w:p w14:paraId="52E01340"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príspevok navrhovaného projektu k cieľom a výsledkom OP a prioritných osí</w:t>
      </w:r>
      <w:r w:rsidRPr="007629AA">
        <w:rPr>
          <w:color w:val="000000" w:themeColor="text1"/>
          <w:sz w:val="19"/>
          <w:szCs w:val="19"/>
          <w:lang w:val="sk-SK"/>
        </w:rPr>
        <w:t xml:space="preserve"> – objektívne posúdenie príspevku projektu k cieľom OP; </w:t>
      </w:r>
    </w:p>
    <w:p w14:paraId="794F6ECA"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navrhovaný spôsob realizácie projektu</w:t>
      </w:r>
      <w:r w:rsidRPr="007629AA">
        <w:rPr>
          <w:color w:val="000000" w:themeColor="text1"/>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14:paraId="775A34D7"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administratívna a prevádzková kapacita žiadateľa</w:t>
      </w:r>
      <w:r w:rsidRPr="007629AA">
        <w:rPr>
          <w:color w:val="000000" w:themeColor="text1"/>
          <w:sz w:val="19"/>
          <w:szCs w:val="19"/>
          <w:lang w:val="sk-SK"/>
        </w:rPr>
        <w:t xml:space="preserve"> – posúdenie dostatočných administratívnych a prípadne odborných kapacít žiadateľa na riadenie a odbornú realizáciu projektu</w:t>
      </w:r>
      <w:r w:rsidR="00F46581" w:rsidRPr="007629AA">
        <w:rPr>
          <w:color w:val="000000" w:themeColor="text1"/>
          <w:sz w:val="19"/>
          <w:szCs w:val="19"/>
          <w:lang w:val="sk-SK"/>
        </w:rPr>
        <w:t xml:space="preserve"> a posúdenie prevádzkovej  a technickej udržateľnosti projektu;</w:t>
      </w:r>
      <w:r w:rsidRPr="007629AA">
        <w:rPr>
          <w:color w:val="000000" w:themeColor="text1"/>
          <w:sz w:val="19"/>
          <w:szCs w:val="19"/>
          <w:lang w:val="sk-SK"/>
        </w:rPr>
        <w:t xml:space="preserve"> </w:t>
      </w:r>
    </w:p>
    <w:p w14:paraId="5AAA06E1"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finančná a ekonomická stránka projektu</w:t>
      </w:r>
      <w:r w:rsidR="00F46581" w:rsidRPr="007629AA">
        <w:rPr>
          <w:color w:val="000000" w:themeColor="text1"/>
          <w:sz w:val="19"/>
          <w:szCs w:val="19"/>
          <w:lang w:val="sk-SK"/>
        </w:rPr>
        <w:t xml:space="preserve"> – </w:t>
      </w:r>
      <w:r w:rsidRPr="007629AA">
        <w:rPr>
          <w:color w:val="000000" w:themeColor="text1"/>
          <w:sz w:val="19"/>
          <w:szCs w:val="19"/>
          <w:lang w:val="sk-SK"/>
        </w:rPr>
        <w:t xml:space="preserve">posúdenie oprávnenosti navrhovaných výdavkov v zmysle výzvy, overenie hospodárnosti a efektívnosti navrhovaných výdavkov, </w:t>
      </w:r>
      <w:r w:rsidR="00F46581" w:rsidRPr="007629AA">
        <w:rPr>
          <w:color w:val="000000" w:themeColor="text1"/>
          <w:sz w:val="19"/>
          <w:szCs w:val="19"/>
          <w:lang w:val="sk-SK"/>
        </w:rPr>
        <w:t xml:space="preserve">správnosť položkového rozpočtu, </w:t>
      </w:r>
      <w:r w:rsidRPr="007629AA">
        <w:rPr>
          <w:color w:val="000000" w:themeColor="text1"/>
          <w:sz w:val="19"/>
          <w:szCs w:val="19"/>
          <w:lang w:val="sk-SK"/>
        </w:rPr>
        <w:t xml:space="preserve">hodnotenie finančnej a ekonomickej výkonnosti žiadateľa vo vzťahu ku schopnosti zabezpečiť finančnú udržateľnosť projektu. </w:t>
      </w:r>
    </w:p>
    <w:p w14:paraId="47D6B96F" w14:textId="77777777" w:rsidR="00A82A0B" w:rsidRPr="007629AA" w:rsidRDefault="00F01C60" w:rsidP="00A82A0B">
      <w:pPr>
        <w:pStyle w:val="Default"/>
        <w:spacing w:before="120" w:after="120" w:line="288" w:lineRule="auto"/>
        <w:jc w:val="both"/>
        <w:rPr>
          <w:color w:val="000000" w:themeColor="text1"/>
          <w:sz w:val="19"/>
          <w:szCs w:val="19"/>
          <w:lang w:val="sk-SK"/>
        </w:rPr>
      </w:pPr>
      <w:r w:rsidRPr="007629AA">
        <w:rPr>
          <w:b/>
          <w:color w:val="000000" w:themeColor="text1"/>
          <w:sz w:val="19"/>
          <w:szCs w:val="19"/>
          <w:lang w:val="sk-SK"/>
        </w:rPr>
        <w:t xml:space="preserve">Minimálna hranica </w:t>
      </w:r>
      <w:r w:rsidRPr="007629AA">
        <w:rPr>
          <w:color w:val="000000" w:themeColor="text1"/>
          <w:sz w:val="19"/>
          <w:szCs w:val="19"/>
          <w:lang w:val="sk-SK"/>
        </w:rPr>
        <w:t xml:space="preserve">na splnenie podmienky odborného hodnotenia predstavuje celé číslo </w:t>
      </w:r>
      <w:r w:rsidR="006B5C45" w:rsidRPr="007629AA">
        <w:rPr>
          <w:color w:val="000000" w:themeColor="text1"/>
          <w:sz w:val="19"/>
          <w:szCs w:val="19"/>
          <w:lang w:val="sk-SK"/>
        </w:rPr>
        <w:t>(</w:t>
      </w:r>
      <w:r w:rsidR="0017594C" w:rsidRPr="007629AA">
        <w:rPr>
          <w:color w:val="000000" w:themeColor="text1"/>
          <w:sz w:val="19"/>
          <w:szCs w:val="19"/>
          <w:lang w:val="sk-SK"/>
        </w:rPr>
        <w:t>zaokrúhľuje</w:t>
      </w:r>
      <w:r w:rsidR="006B5C45" w:rsidRPr="007629AA">
        <w:rPr>
          <w:color w:val="000000" w:themeColor="text1"/>
          <w:sz w:val="19"/>
          <w:szCs w:val="19"/>
          <w:lang w:val="sk-SK"/>
        </w:rPr>
        <w:t xml:space="preserve"> sa smerom nahor)</w:t>
      </w:r>
      <w:r w:rsidR="007251C3" w:rsidRPr="007629AA">
        <w:rPr>
          <w:color w:val="000000" w:themeColor="text1"/>
          <w:sz w:val="19"/>
          <w:szCs w:val="19"/>
          <w:lang w:val="sk-SK"/>
        </w:rPr>
        <w:t xml:space="preserve"> a</w:t>
      </w:r>
      <w:r w:rsidR="006B5C45" w:rsidRPr="007629AA">
        <w:rPr>
          <w:color w:val="000000" w:themeColor="text1"/>
          <w:sz w:val="19"/>
          <w:szCs w:val="19"/>
          <w:lang w:val="sk-SK"/>
        </w:rPr>
        <w:t xml:space="preserve"> </w:t>
      </w:r>
      <w:r w:rsidR="00F46581" w:rsidRPr="007629AA">
        <w:rPr>
          <w:color w:val="000000" w:themeColor="text1"/>
          <w:sz w:val="19"/>
          <w:szCs w:val="19"/>
          <w:lang w:val="sk-SK"/>
        </w:rPr>
        <w:t xml:space="preserve">je </w:t>
      </w:r>
      <w:r w:rsidR="007251C3" w:rsidRPr="007629AA">
        <w:rPr>
          <w:color w:val="000000" w:themeColor="text1"/>
          <w:sz w:val="19"/>
          <w:szCs w:val="19"/>
          <w:lang w:val="sk-SK"/>
        </w:rPr>
        <w:t>stanovená na</w:t>
      </w:r>
      <w:r w:rsidR="00F46581" w:rsidRPr="007629AA">
        <w:rPr>
          <w:color w:val="000000" w:themeColor="text1"/>
          <w:sz w:val="19"/>
          <w:szCs w:val="19"/>
          <w:lang w:val="sk-SK"/>
        </w:rPr>
        <w:t xml:space="preserve"> 60% z maximálneho </w:t>
      </w:r>
      <w:r w:rsidR="007251C3" w:rsidRPr="007629AA">
        <w:rPr>
          <w:color w:val="000000" w:themeColor="text1"/>
          <w:sz w:val="19"/>
          <w:szCs w:val="19"/>
          <w:lang w:val="sk-SK"/>
        </w:rPr>
        <w:t xml:space="preserve">možného </w:t>
      </w:r>
      <w:r w:rsidR="00F46581" w:rsidRPr="007629AA">
        <w:rPr>
          <w:color w:val="000000" w:themeColor="text1"/>
          <w:sz w:val="19"/>
          <w:szCs w:val="19"/>
          <w:lang w:val="sk-SK"/>
        </w:rPr>
        <w:t>počtu bodov</w:t>
      </w:r>
      <w:r w:rsidRPr="007629AA">
        <w:rPr>
          <w:color w:val="000000" w:themeColor="text1"/>
          <w:sz w:val="19"/>
          <w:szCs w:val="19"/>
          <w:lang w:val="sk-SK"/>
        </w:rPr>
        <w:t>. Maximálny počet bodov, ktoré je možné za ŽoNFP dosiahnuť, je stanovený ako súčet maximáln</w:t>
      </w:r>
      <w:r w:rsidR="007251C3" w:rsidRPr="007629AA">
        <w:rPr>
          <w:color w:val="000000" w:themeColor="text1"/>
          <w:sz w:val="19"/>
          <w:szCs w:val="19"/>
          <w:lang w:val="sk-SK"/>
        </w:rPr>
        <w:t>ych bodových</w:t>
      </w:r>
      <w:r w:rsidRPr="007629AA">
        <w:rPr>
          <w:color w:val="000000" w:themeColor="text1"/>
          <w:sz w:val="19"/>
          <w:szCs w:val="19"/>
          <w:lang w:val="sk-SK"/>
        </w:rPr>
        <w:t xml:space="preserve"> hodn</w:t>
      </w:r>
      <w:r w:rsidR="007251C3" w:rsidRPr="007629AA">
        <w:rPr>
          <w:color w:val="000000" w:themeColor="text1"/>
          <w:sz w:val="19"/>
          <w:szCs w:val="19"/>
          <w:lang w:val="sk-SK"/>
        </w:rPr>
        <w:t>ôt</w:t>
      </w:r>
      <w:r w:rsidRPr="007629AA">
        <w:rPr>
          <w:color w:val="000000" w:themeColor="text1"/>
          <w:sz w:val="19"/>
          <w:szCs w:val="19"/>
          <w:lang w:val="sk-SK"/>
        </w:rPr>
        <w:t xml:space="preserve"> všetkých </w:t>
      </w:r>
      <w:r w:rsidR="006E1653" w:rsidRPr="007629AA">
        <w:rPr>
          <w:color w:val="000000" w:themeColor="text1"/>
          <w:sz w:val="19"/>
          <w:szCs w:val="19"/>
          <w:lang w:val="sk-SK"/>
        </w:rPr>
        <w:lastRenderedPageBreak/>
        <w:t>bodových</w:t>
      </w:r>
      <w:r w:rsidRPr="007629AA">
        <w:rPr>
          <w:color w:val="000000" w:themeColor="text1"/>
          <w:sz w:val="19"/>
          <w:szCs w:val="19"/>
          <w:lang w:val="sk-SK"/>
        </w:rPr>
        <w:t xml:space="preserve"> hodnotiacich kritérií. </w:t>
      </w:r>
      <w:r w:rsidR="00A82A0B" w:rsidRPr="007629AA">
        <w:rPr>
          <w:color w:val="000000" w:themeColor="text1"/>
          <w:sz w:val="19"/>
          <w:szCs w:val="19"/>
          <w:lang w:val="sk-SK"/>
        </w:rPr>
        <w:t>Nedosiahnutie minimálnej hranice na splnenie podmienky odborného hodnotenia znamená automaticky neschválenie ŽoNFP.</w:t>
      </w:r>
    </w:p>
    <w:p w14:paraId="1394AD0C" w14:textId="77777777" w:rsidR="00A82A0B" w:rsidRPr="007629AA" w:rsidRDefault="00A82A0B" w:rsidP="0089453F">
      <w:pPr>
        <w:pStyle w:val="Default"/>
        <w:spacing w:before="120" w:after="120" w:line="288" w:lineRule="auto"/>
        <w:jc w:val="both"/>
        <w:rPr>
          <w:color w:val="000000" w:themeColor="text1"/>
          <w:sz w:val="19"/>
          <w:szCs w:val="19"/>
          <w:lang w:val="sk-SK"/>
        </w:rPr>
      </w:pPr>
    </w:p>
    <w:p w14:paraId="49BF510B" w14:textId="77777777" w:rsidR="001C4E68" w:rsidRPr="007629AA" w:rsidRDefault="001C4E68" w:rsidP="0089453F">
      <w:pPr>
        <w:pStyle w:val="Nadpis3"/>
        <w:rPr>
          <w:lang w:val="sk-SK"/>
        </w:rPr>
      </w:pPr>
      <w:bookmarkStart w:id="37" w:name="_Toc534277609"/>
      <w:r w:rsidRPr="007629AA">
        <w:rPr>
          <w:lang w:val="sk-SK"/>
        </w:rPr>
        <w:t>Spôsob vyhodnotenia jednotlivých kritérií pre výber projektov</w:t>
      </w:r>
      <w:bookmarkEnd w:id="37"/>
    </w:p>
    <w:p w14:paraId="4B94E8DD" w14:textId="77777777" w:rsidR="001C4E68" w:rsidRPr="007629AA" w:rsidRDefault="001C4E68" w:rsidP="0089453F">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Hodnotiteľ je povinný vyplniť v hodnotiacom hárku všetky </w:t>
      </w:r>
      <w:r w:rsidR="00733E72" w:rsidRPr="007629AA">
        <w:rPr>
          <w:color w:val="000000" w:themeColor="text1"/>
          <w:sz w:val="19"/>
          <w:szCs w:val="19"/>
          <w:lang w:val="sk-SK"/>
        </w:rPr>
        <w:t xml:space="preserve">relevantné polia </w:t>
      </w:r>
      <w:r w:rsidRPr="007629AA">
        <w:rPr>
          <w:color w:val="000000" w:themeColor="text1"/>
          <w:sz w:val="19"/>
          <w:szCs w:val="19"/>
          <w:lang w:val="sk-SK"/>
        </w:rPr>
        <w:t>a je povinný postupovať pri prideľovaní bodového hodnotenia v súlade s touto podkapitolou. Odborné hodnotenie pozostáva z</w:t>
      </w:r>
      <w:r w:rsidR="00733E72" w:rsidRPr="007629AA">
        <w:rPr>
          <w:color w:val="000000" w:themeColor="text1"/>
          <w:sz w:val="19"/>
          <w:szCs w:val="19"/>
          <w:lang w:val="sk-SK"/>
        </w:rPr>
        <w:t>/zo</w:t>
      </w:r>
      <w:r w:rsidRPr="007629AA">
        <w:rPr>
          <w:color w:val="000000" w:themeColor="text1"/>
          <w:sz w:val="19"/>
          <w:szCs w:val="19"/>
          <w:lang w:val="sk-SK"/>
        </w:rPr>
        <w:t xml:space="preserve">: </w:t>
      </w:r>
    </w:p>
    <w:p w14:paraId="2AB64645" w14:textId="26C3415B"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schválenia alebo neschválenia splnenia kritéria pri vylučovacích kritériách</w:t>
      </w:r>
      <w:r w:rsidR="00396E7C" w:rsidRPr="007629AA">
        <w:rPr>
          <w:color w:val="000000" w:themeColor="text1"/>
          <w:sz w:val="19"/>
          <w:szCs w:val="19"/>
          <w:lang w:val="sk-SK"/>
        </w:rPr>
        <w:t xml:space="preserve"> a prideľovania bodov pri bodovacích kritériách</w:t>
      </w:r>
      <w:r w:rsidRPr="007629AA">
        <w:rPr>
          <w:color w:val="000000" w:themeColor="text1"/>
          <w:sz w:val="19"/>
          <w:szCs w:val="19"/>
          <w:lang w:val="sk-SK"/>
        </w:rPr>
        <w:t>. Ku každému kritériu</w:t>
      </w:r>
      <w:r w:rsidR="00733E72" w:rsidRPr="007629AA">
        <w:rPr>
          <w:color w:val="000000" w:themeColor="text1"/>
          <w:sz w:val="19"/>
          <w:szCs w:val="19"/>
          <w:lang w:val="sk-SK"/>
        </w:rPr>
        <w:t xml:space="preserve"> hodnotiteľ</w:t>
      </w:r>
      <w:r w:rsidRPr="007629AA">
        <w:rPr>
          <w:color w:val="000000" w:themeColor="text1"/>
          <w:sz w:val="19"/>
          <w:szCs w:val="19"/>
          <w:lang w:val="sk-SK"/>
        </w:rPr>
        <w:t xml:space="preserve"> prideľuje odpoveď “áno</w:t>
      </w:r>
      <w:r w:rsidR="003348CD" w:rsidRPr="007629AA">
        <w:rPr>
          <w:color w:val="000000" w:themeColor="text1"/>
          <w:sz w:val="19"/>
          <w:szCs w:val="19"/>
          <w:lang w:val="sk-SK"/>
        </w:rPr>
        <w:t xml:space="preserve">“, </w:t>
      </w:r>
      <w:r w:rsidRPr="007629AA">
        <w:rPr>
          <w:color w:val="000000" w:themeColor="text1"/>
          <w:sz w:val="19"/>
          <w:szCs w:val="19"/>
          <w:lang w:val="sk-SK"/>
        </w:rPr>
        <w:t>“nie” alebo body podľa toho, v akej miere na danú otázku reflektuje predložená ŽoNFP.</w:t>
      </w:r>
      <w:r w:rsidR="003348CD" w:rsidRPr="007629AA">
        <w:rPr>
          <w:color w:val="000000" w:themeColor="text1"/>
          <w:sz w:val="19"/>
          <w:szCs w:val="19"/>
          <w:lang w:val="sk-SK"/>
        </w:rPr>
        <w:t xml:space="preserve"> V niektorých prípadoch, kedy žiadna zo štandardných odpovedí nie je relevantná</w:t>
      </w:r>
      <w:r w:rsidR="00733E72" w:rsidRPr="007629AA">
        <w:rPr>
          <w:color w:val="000000" w:themeColor="text1"/>
          <w:sz w:val="19"/>
          <w:szCs w:val="19"/>
          <w:lang w:val="sk-SK"/>
        </w:rPr>
        <w:t>,</w:t>
      </w:r>
      <w:r w:rsidR="003348CD" w:rsidRPr="007629AA">
        <w:rPr>
          <w:color w:val="000000" w:themeColor="text1"/>
          <w:sz w:val="19"/>
          <w:szCs w:val="19"/>
          <w:lang w:val="sk-SK"/>
        </w:rPr>
        <w:t xml:space="preserve"> zvolí hodnotiteľ možnosť „N/A“ – t.j. nerelevantné, neaplikuje sa.</w:t>
      </w:r>
      <w:r w:rsidRPr="007629AA">
        <w:rPr>
          <w:color w:val="000000" w:themeColor="text1"/>
          <w:sz w:val="19"/>
          <w:szCs w:val="19"/>
          <w:lang w:val="sk-SK"/>
        </w:rPr>
        <w:t xml:space="preserve"> Hodnotiteľ </w:t>
      </w:r>
      <w:r w:rsidR="003348CD" w:rsidRPr="007629AA">
        <w:rPr>
          <w:color w:val="000000" w:themeColor="text1"/>
          <w:sz w:val="19"/>
          <w:szCs w:val="19"/>
          <w:lang w:val="sk-SK"/>
        </w:rPr>
        <w:t xml:space="preserve">pri voľbe odpovedí </w:t>
      </w:r>
      <w:r w:rsidRPr="007629AA">
        <w:rPr>
          <w:color w:val="000000" w:themeColor="text1"/>
          <w:sz w:val="19"/>
          <w:szCs w:val="19"/>
          <w:lang w:val="sk-SK"/>
        </w:rPr>
        <w:t xml:space="preserve">vychádza z dokumentu </w:t>
      </w:r>
      <w:r w:rsidR="00733E72" w:rsidRPr="007629AA">
        <w:rPr>
          <w:color w:val="000000" w:themeColor="text1"/>
          <w:sz w:val="19"/>
          <w:szCs w:val="19"/>
          <w:lang w:val="sk-SK"/>
        </w:rPr>
        <w:t>„</w:t>
      </w:r>
      <w:r w:rsidR="003348CD" w:rsidRPr="007629AA">
        <w:rPr>
          <w:color w:val="000000" w:themeColor="text1"/>
          <w:sz w:val="19"/>
          <w:szCs w:val="19"/>
          <w:lang w:val="sk-SK"/>
        </w:rPr>
        <w:t>Spôsob vyhodnotenia kritérií pre hodnotenie žiadostí o NFP v rámci Integrovaného regionálneho operačného programu</w:t>
      </w:r>
      <w:r w:rsidRPr="007629AA">
        <w:rPr>
          <w:color w:val="000000" w:themeColor="text1"/>
          <w:sz w:val="19"/>
          <w:szCs w:val="19"/>
          <w:lang w:val="sk-SK"/>
        </w:rPr>
        <w:t>”</w:t>
      </w:r>
      <w:r w:rsidR="003348CD" w:rsidRPr="007629AA">
        <w:rPr>
          <w:color w:val="000000" w:themeColor="text1"/>
          <w:sz w:val="19"/>
          <w:szCs w:val="19"/>
          <w:lang w:val="sk-SK"/>
        </w:rPr>
        <w:t xml:space="preserve"> pre</w:t>
      </w:r>
      <w:r w:rsidR="001A69F2" w:rsidRPr="007629AA">
        <w:rPr>
          <w:color w:val="000000" w:themeColor="text1"/>
          <w:sz w:val="19"/>
          <w:szCs w:val="19"/>
          <w:lang w:val="sk-SK"/>
        </w:rPr>
        <w:t xml:space="preserve"> príslušný</w:t>
      </w:r>
      <w:r w:rsidR="003348CD" w:rsidRPr="007629AA">
        <w:rPr>
          <w:color w:val="000000" w:themeColor="text1"/>
          <w:sz w:val="19"/>
          <w:szCs w:val="19"/>
          <w:lang w:val="sk-SK"/>
        </w:rPr>
        <w:t xml:space="preserve"> špecifický cieľ</w:t>
      </w:r>
      <w:r w:rsidR="00C05315" w:rsidRPr="007629AA">
        <w:rPr>
          <w:color w:val="000000" w:themeColor="text1"/>
          <w:sz w:val="19"/>
          <w:szCs w:val="19"/>
          <w:lang w:val="sk-SK"/>
        </w:rPr>
        <w:t xml:space="preserve"> (prílohy č. </w:t>
      </w:r>
      <w:r w:rsidR="001A69F2" w:rsidRPr="007629AA">
        <w:rPr>
          <w:color w:val="auto"/>
          <w:sz w:val="19"/>
          <w:szCs w:val="19"/>
          <w:lang w:val="sk-SK"/>
        </w:rPr>
        <w:t>2</w:t>
      </w:r>
      <w:r w:rsidR="00C05315" w:rsidRPr="007629AA">
        <w:rPr>
          <w:color w:val="auto"/>
          <w:sz w:val="19"/>
          <w:szCs w:val="19"/>
          <w:lang w:val="sk-SK"/>
        </w:rPr>
        <w:t>-</w:t>
      </w:r>
      <w:r w:rsidR="008105D8" w:rsidRPr="007629AA">
        <w:rPr>
          <w:color w:val="auto"/>
          <w:sz w:val="19"/>
          <w:szCs w:val="19"/>
          <w:lang w:val="sk-SK"/>
        </w:rPr>
        <w:t>13</w:t>
      </w:r>
      <w:r w:rsidR="00C05315" w:rsidRPr="007629AA">
        <w:rPr>
          <w:color w:val="000000" w:themeColor="text1"/>
          <w:sz w:val="19"/>
          <w:szCs w:val="19"/>
          <w:lang w:val="sk-SK"/>
        </w:rPr>
        <w:t>)</w:t>
      </w:r>
      <w:r w:rsidRPr="007629AA">
        <w:rPr>
          <w:color w:val="000000" w:themeColor="text1"/>
          <w:sz w:val="19"/>
          <w:szCs w:val="19"/>
          <w:lang w:val="sk-SK"/>
        </w:rPr>
        <w:t xml:space="preserve">; </w:t>
      </w:r>
    </w:p>
    <w:p w14:paraId="2DB292B2" w14:textId="053F04AF"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odôvodnení</w:t>
      </w:r>
      <w:r w:rsidR="00DF0EF5" w:rsidRPr="007629AA">
        <w:rPr>
          <w:color w:val="000000" w:themeColor="text1"/>
          <w:sz w:val="19"/>
          <w:szCs w:val="19"/>
          <w:lang w:val="sk-SK"/>
        </w:rPr>
        <w:t xml:space="preserve"> hodnotenia</w:t>
      </w:r>
      <w:r w:rsidRPr="007629AA">
        <w:rPr>
          <w:color w:val="000000" w:themeColor="text1"/>
          <w:sz w:val="19"/>
          <w:szCs w:val="19"/>
          <w:lang w:val="sk-SK"/>
        </w:rPr>
        <w:t xml:space="preserve"> formou </w:t>
      </w:r>
      <w:r w:rsidR="00EF07FC" w:rsidRPr="00EF07FC">
        <w:rPr>
          <w:color w:val="000000" w:themeColor="text1"/>
          <w:sz w:val="19"/>
          <w:szCs w:val="19"/>
          <w:lang w:val="sk-SK"/>
        </w:rPr>
        <w:t>jednoznačného, zrozumiteľného a argumentačne podloženého</w:t>
      </w:r>
      <w:r w:rsidR="00EF07FC" w:rsidRPr="007629AA">
        <w:rPr>
          <w:color w:val="000000" w:themeColor="text1"/>
          <w:sz w:val="19"/>
          <w:szCs w:val="19"/>
          <w:lang w:val="sk-SK"/>
        </w:rPr>
        <w:t xml:space="preserve"> </w:t>
      </w:r>
      <w:r w:rsidRPr="007629AA">
        <w:rPr>
          <w:color w:val="000000" w:themeColor="text1"/>
          <w:sz w:val="19"/>
          <w:szCs w:val="19"/>
          <w:lang w:val="sk-SK"/>
        </w:rPr>
        <w:t xml:space="preserve">komentára, prečo </w:t>
      </w:r>
      <w:r w:rsidR="00C30436" w:rsidRPr="007629AA">
        <w:rPr>
          <w:color w:val="000000" w:themeColor="text1"/>
          <w:sz w:val="19"/>
          <w:szCs w:val="19"/>
          <w:lang w:val="sk-SK"/>
        </w:rPr>
        <w:t xml:space="preserve">sa </w:t>
      </w:r>
      <w:r w:rsidRPr="007629AA">
        <w:rPr>
          <w:color w:val="000000" w:themeColor="text1"/>
          <w:sz w:val="19"/>
          <w:szCs w:val="19"/>
          <w:lang w:val="sk-SK"/>
        </w:rPr>
        <w:t xml:space="preserve">hodnotiteľ rozhodol schváliť resp. neschváliť kritérium/ udeliť stanovený počet bodov; </w:t>
      </w:r>
    </w:p>
    <w:p w14:paraId="36B27109" w14:textId="77777777"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stanovení požiadaviek na úpravu žiadosti o NFP (</w:t>
      </w:r>
      <w:r w:rsidR="00675D72" w:rsidRPr="007629AA">
        <w:rPr>
          <w:color w:val="000000" w:themeColor="text1"/>
          <w:sz w:val="19"/>
          <w:szCs w:val="19"/>
          <w:lang w:val="sk-SK"/>
        </w:rPr>
        <w:t xml:space="preserve">vrátane </w:t>
      </w:r>
      <w:r w:rsidRPr="007629AA">
        <w:rPr>
          <w:color w:val="000000" w:themeColor="text1"/>
          <w:sz w:val="19"/>
          <w:szCs w:val="19"/>
          <w:lang w:val="sk-SK"/>
        </w:rPr>
        <w:t xml:space="preserve">rozpočtu); </w:t>
      </w:r>
    </w:p>
    <w:p w14:paraId="76A72CD9" w14:textId="77777777" w:rsidR="001C4E68" w:rsidRPr="007629AA" w:rsidRDefault="00C30436"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prípravy </w:t>
      </w:r>
      <w:r w:rsidR="001C4E68" w:rsidRPr="007629AA">
        <w:rPr>
          <w:color w:val="000000" w:themeColor="text1"/>
          <w:sz w:val="19"/>
          <w:szCs w:val="19"/>
          <w:lang w:val="sk-SK"/>
        </w:rPr>
        <w:t xml:space="preserve">spoločného hodnotiaceho hárku; </w:t>
      </w:r>
    </w:p>
    <w:p w14:paraId="06708516" w14:textId="7C7000B4" w:rsidR="00733E72" w:rsidRPr="007629AA"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Ak odborný hodnotiteľ požaduje úpravy v rozpočte ŽoNFP, je povinný uviesť, ktoré výdavky, resp. skupiny výdavkov navrhuje znížiť a o akú sumu</w:t>
      </w:r>
      <w:r w:rsidR="00733E72" w:rsidRPr="007629AA">
        <w:rPr>
          <w:rFonts w:cs="Arial"/>
          <w:color w:val="000000" w:themeColor="text1"/>
          <w:szCs w:val="19"/>
          <w:lang w:val="sk-SK"/>
        </w:rPr>
        <w:t>,</w:t>
      </w:r>
      <w:r w:rsidRPr="007629AA">
        <w:rPr>
          <w:rFonts w:cs="Arial"/>
          <w:color w:val="000000" w:themeColor="text1"/>
          <w:szCs w:val="19"/>
          <w:lang w:val="sk-SK"/>
        </w:rPr>
        <w:t xml:space="preserve"> vrátane </w:t>
      </w:r>
      <w:r w:rsidR="00A63EDE">
        <w:rPr>
          <w:rFonts w:cs="Arial"/>
          <w:color w:val="000000" w:themeColor="text1"/>
          <w:szCs w:val="19"/>
          <w:lang w:val="sk-SK"/>
        </w:rPr>
        <w:t>z</w:t>
      </w:r>
      <w:r w:rsidRPr="007629AA">
        <w:rPr>
          <w:rFonts w:cs="Arial"/>
          <w:color w:val="000000" w:themeColor="text1"/>
          <w:szCs w:val="19"/>
          <w:lang w:val="sk-SK"/>
        </w:rPr>
        <w:t xml:space="preserve">dôvodnenia a presného výpočtu až na úroveň jednotkových cien, merných jednotiek a ich počtu. </w:t>
      </w:r>
      <w:r w:rsidR="00470993">
        <w:rPr>
          <w:rFonts w:cs="Arial"/>
          <w:color w:val="000000" w:themeColor="text1"/>
          <w:szCs w:val="19"/>
          <w:lang w:val="sk-SK"/>
        </w:rPr>
        <w:t xml:space="preserve">Návrh na úpravu rozpočtu ŽoNFP zaznamenáva hodnotiteľ do príslušnej časti hodnotiaceho hárku a súčasne do prílohy č. 32 – Identifikácia neoprávnených výdavkov. </w:t>
      </w:r>
      <w:r w:rsidRPr="007629AA">
        <w:rPr>
          <w:rFonts w:cs="Arial"/>
          <w:color w:val="000000" w:themeColor="text1"/>
          <w:szCs w:val="19"/>
          <w:lang w:val="sk-SK"/>
        </w:rPr>
        <w:t>Hodnotiteľ nesmie navyšovať jednotkové ceny, resp. celkový rozpočet ŽoNFP</w:t>
      </w:r>
      <w:r w:rsidR="00733E72" w:rsidRPr="007629AA">
        <w:rPr>
          <w:rFonts w:cs="Arial"/>
          <w:color w:val="000000" w:themeColor="text1"/>
          <w:szCs w:val="19"/>
          <w:lang w:val="sk-SK"/>
        </w:rPr>
        <w:t>.</w:t>
      </w:r>
      <w:r w:rsidRPr="007629AA">
        <w:rPr>
          <w:rFonts w:cs="Arial"/>
          <w:color w:val="000000" w:themeColor="text1"/>
          <w:szCs w:val="19"/>
          <w:lang w:val="sk-SK"/>
        </w:rPr>
        <w:t xml:space="preserve"> </w:t>
      </w:r>
      <w:r w:rsidR="00733E72" w:rsidRPr="007629AA">
        <w:rPr>
          <w:rFonts w:cs="Arial"/>
          <w:color w:val="000000" w:themeColor="text1"/>
          <w:szCs w:val="19"/>
          <w:lang w:val="sk-SK"/>
        </w:rPr>
        <w:t>P</w:t>
      </w:r>
      <w:r w:rsidRPr="007629AA">
        <w:rPr>
          <w:rFonts w:cs="Arial"/>
          <w:color w:val="000000" w:themeColor="text1"/>
          <w:szCs w:val="19"/>
          <w:lang w:val="sk-SK"/>
        </w:rPr>
        <w:t xml:space="preserve">ri úprave rozpočtu môže jednotkové ceny, resp. </w:t>
      </w:r>
      <w:r w:rsidR="00203ABD" w:rsidRPr="007629AA">
        <w:rPr>
          <w:rFonts w:cs="Arial"/>
          <w:color w:val="000000" w:themeColor="text1"/>
          <w:szCs w:val="19"/>
          <w:lang w:val="sk-SK"/>
        </w:rPr>
        <w:t>merné množstvá v rozpoč</w:t>
      </w:r>
      <w:r w:rsidRPr="007629AA">
        <w:rPr>
          <w:rFonts w:cs="Arial"/>
          <w:color w:val="000000" w:themeColor="text1"/>
          <w:szCs w:val="19"/>
          <w:lang w:val="sk-SK"/>
        </w:rPr>
        <w:t>t</w:t>
      </w:r>
      <w:r w:rsidR="00203ABD" w:rsidRPr="007629AA">
        <w:rPr>
          <w:rFonts w:cs="Arial"/>
          <w:color w:val="000000" w:themeColor="text1"/>
          <w:szCs w:val="19"/>
          <w:lang w:val="sk-SK"/>
        </w:rPr>
        <w:t>e</w:t>
      </w:r>
      <w:r w:rsidRPr="007629AA">
        <w:rPr>
          <w:rFonts w:cs="Arial"/>
          <w:color w:val="000000" w:themeColor="text1"/>
          <w:szCs w:val="19"/>
          <w:lang w:val="sk-SK"/>
        </w:rPr>
        <w:t xml:space="preserve"> ŽoNFP iba znižovať o neoprávnené výdavky. </w:t>
      </w:r>
    </w:p>
    <w:p w14:paraId="25AE4109" w14:textId="77777777" w:rsidR="00D02E1C"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Ak hodnotiteľ navrhuje inú zmenu v ŽoNFP (napr. navrhuje zrušenie niektorej aktivity), je povinný jednoznačne uviesť túto zmenu</w:t>
      </w:r>
      <w:r w:rsidR="00203ABD" w:rsidRPr="007629AA">
        <w:rPr>
          <w:rFonts w:cs="Arial"/>
          <w:color w:val="000000" w:themeColor="text1"/>
          <w:szCs w:val="19"/>
          <w:lang w:val="sk-SK"/>
        </w:rPr>
        <w:t xml:space="preserve"> a s ňou súvisiace položky rozpočtu</w:t>
      </w:r>
      <w:r w:rsidRPr="007629AA">
        <w:rPr>
          <w:rFonts w:cs="Arial"/>
          <w:color w:val="000000" w:themeColor="text1"/>
          <w:szCs w:val="19"/>
          <w:lang w:val="sk-SK"/>
        </w:rPr>
        <w:t xml:space="preserve">. </w:t>
      </w:r>
      <w:r w:rsidR="00542AEE" w:rsidRPr="007629AA">
        <w:rPr>
          <w:rFonts w:cs="Arial"/>
          <w:color w:val="000000" w:themeColor="text1"/>
          <w:szCs w:val="19"/>
          <w:lang w:val="sk-SK"/>
        </w:rPr>
        <w:t xml:space="preserve">Uvedené zmeny zaznamenáva do časti hodnotiaceho hárku </w:t>
      </w:r>
      <w:r w:rsidR="00733E72" w:rsidRPr="007629AA">
        <w:rPr>
          <w:rFonts w:cs="Arial"/>
          <w:color w:val="000000" w:themeColor="text1"/>
          <w:szCs w:val="19"/>
          <w:lang w:val="sk-SK"/>
        </w:rPr>
        <w:t>„</w:t>
      </w:r>
      <w:r w:rsidR="00542AEE" w:rsidRPr="007629AA">
        <w:rPr>
          <w:rFonts w:cs="Arial"/>
          <w:color w:val="000000" w:themeColor="text1"/>
          <w:szCs w:val="19"/>
          <w:lang w:val="sk-SK"/>
        </w:rPr>
        <w:t>Identifikácia neoprávnených výdavkov</w:t>
      </w:r>
      <w:r w:rsidR="00733E72" w:rsidRPr="007629AA">
        <w:rPr>
          <w:rFonts w:cs="Arial"/>
          <w:color w:val="000000" w:themeColor="text1"/>
          <w:szCs w:val="19"/>
          <w:lang w:val="sk-SK"/>
        </w:rPr>
        <w:t>“</w:t>
      </w:r>
      <w:r w:rsidR="001A69F2" w:rsidRPr="007629AA">
        <w:rPr>
          <w:rFonts w:cs="Arial"/>
          <w:color w:val="000000" w:themeColor="text1"/>
          <w:szCs w:val="19"/>
          <w:lang w:val="sk-SK"/>
        </w:rPr>
        <w:t>.</w:t>
      </w:r>
      <w:r w:rsidR="00542AEE" w:rsidRPr="007629AA">
        <w:rPr>
          <w:rFonts w:cs="Arial"/>
          <w:color w:val="000000" w:themeColor="text1"/>
          <w:szCs w:val="19"/>
          <w:lang w:val="sk-SK"/>
        </w:rPr>
        <w:t xml:space="preserve"> </w:t>
      </w:r>
      <w:r w:rsidR="00D02E1C" w:rsidRPr="007629AA">
        <w:rPr>
          <w:rFonts w:cs="Arial"/>
          <w:color w:val="000000" w:themeColor="text1"/>
          <w:szCs w:val="19"/>
          <w:lang w:val="sk-SK"/>
        </w:rPr>
        <w:t>V prípade, ak je</w:t>
      </w:r>
      <w:r w:rsidR="007363BC" w:rsidRPr="007629AA">
        <w:rPr>
          <w:rFonts w:cs="Arial"/>
          <w:color w:val="000000" w:themeColor="text1"/>
          <w:szCs w:val="19"/>
          <w:lang w:val="sk-SK"/>
        </w:rPr>
        <w:t xml:space="preserve"> potrebné</w:t>
      </w:r>
      <w:r w:rsidR="00D02E1C" w:rsidRPr="007629AA">
        <w:rPr>
          <w:rFonts w:cs="Arial"/>
          <w:color w:val="000000" w:themeColor="text1"/>
          <w:szCs w:val="19"/>
          <w:lang w:val="sk-SK"/>
        </w:rPr>
        <w:t xml:space="preserve"> do hodnotiaceho hárku uviesť rozsiahlejší text, ktorého vloženie do hodnotiaceho hárku v definovanej štruktúre nie je možné (z dôvodu neprehľadnosti celého dokumentu,</w:t>
      </w:r>
      <w:r w:rsidR="00733E72" w:rsidRPr="007629AA">
        <w:rPr>
          <w:rFonts w:cs="Arial"/>
          <w:color w:val="000000" w:themeColor="text1"/>
          <w:szCs w:val="19"/>
          <w:lang w:val="sk-SK"/>
        </w:rPr>
        <w:t xml:space="preserve"> resp.</w:t>
      </w:r>
      <w:r w:rsidR="00D02E1C" w:rsidRPr="007629AA">
        <w:rPr>
          <w:rFonts w:cs="Arial"/>
          <w:color w:val="000000" w:themeColor="text1"/>
          <w:szCs w:val="19"/>
          <w:lang w:val="sk-SK"/>
        </w:rPr>
        <w:t xml:space="preserve">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10BE1F04" w14:textId="4923F1AB" w:rsidR="009F484A" w:rsidRPr="00384100" w:rsidRDefault="001B5C89" w:rsidP="00B03C3E">
      <w:pPr>
        <w:spacing w:before="120" w:after="120" w:line="288" w:lineRule="auto"/>
        <w:jc w:val="both"/>
        <w:rPr>
          <w:rFonts w:cs="Arial"/>
          <w:color w:val="000000" w:themeColor="text1"/>
          <w:szCs w:val="19"/>
          <w:lang w:val="sk-SK"/>
        </w:rPr>
      </w:pPr>
      <w:r w:rsidRPr="007629AA">
        <w:rPr>
          <w:rFonts w:cs="Arial"/>
          <w:color w:val="000000" w:themeColor="text1"/>
          <w:szCs w:val="19"/>
          <w:lang w:val="sk-SK"/>
        </w:rPr>
        <w:t xml:space="preserve">Pri vyhodnotení kritéria </w:t>
      </w:r>
      <w:r w:rsidR="003C1E0F" w:rsidRPr="007629AA">
        <w:rPr>
          <w:rFonts w:cs="Arial"/>
          <w:color w:val="000000" w:themeColor="text1"/>
          <w:szCs w:val="19"/>
          <w:lang w:val="sk-SK"/>
        </w:rPr>
        <w:t>„</w:t>
      </w:r>
      <w:r w:rsidRPr="002D19A2">
        <w:rPr>
          <w:rFonts w:cs="Arial"/>
          <w:b/>
          <w:color w:val="000000" w:themeColor="text1"/>
          <w:szCs w:val="19"/>
          <w:lang w:val="sk-SK"/>
        </w:rPr>
        <w:t>Efektívnosť a hospodárnosť výdavkov projektu</w:t>
      </w:r>
      <w:r w:rsidR="003C1E0F" w:rsidRPr="00461475">
        <w:rPr>
          <w:rFonts w:cs="Arial"/>
          <w:color w:val="000000" w:themeColor="text1"/>
          <w:szCs w:val="19"/>
          <w:lang w:val="sk-SK"/>
        </w:rPr>
        <w:t>“</w:t>
      </w:r>
      <w:r w:rsidRPr="00461475">
        <w:rPr>
          <w:rFonts w:cs="Arial"/>
          <w:color w:val="000000" w:themeColor="text1"/>
          <w:szCs w:val="19"/>
          <w:lang w:val="sk-SK"/>
        </w:rPr>
        <w:t xml:space="preserve">, je hodnotiteľ povinný </w:t>
      </w:r>
      <w:r w:rsidR="00EA4C6C" w:rsidRPr="00EA4C6C">
        <w:rPr>
          <w:rFonts w:cs="Arial"/>
          <w:color w:val="000000" w:themeColor="text1"/>
          <w:szCs w:val="19"/>
          <w:lang w:val="sk-SK"/>
        </w:rPr>
        <w:t>vykonať samostatné overenie dodržania princípu hospodárnosti a nie je oprávnený spoliehať sa len na dokumentáciu predloženú žiadateľom. Odborný hodnotiteľ je povinný</w:t>
      </w:r>
      <w:r w:rsidR="00EA4C6C" w:rsidRPr="00461475">
        <w:rPr>
          <w:rFonts w:cs="Arial"/>
          <w:color w:val="000000" w:themeColor="text1"/>
          <w:szCs w:val="19"/>
          <w:lang w:val="sk-SK"/>
        </w:rPr>
        <w:t xml:space="preserve"> </w:t>
      </w:r>
      <w:r w:rsidRPr="00461475">
        <w:rPr>
          <w:rFonts w:cs="Arial"/>
          <w:color w:val="000000" w:themeColor="text1"/>
          <w:szCs w:val="19"/>
          <w:lang w:val="sk-SK"/>
        </w:rPr>
        <w:t xml:space="preserve">v rámci komentára v hodnotiacom hárku </w:t>
      </w:r>
      <w:r w:rsidR="00DF468D" w:rsidRPr="00461475">
        <w:rPr>
          <w:rFonts w:cs="Arial"/>
          <w:color w:val="000000" w:themeColor="text1"/>
          <w:szCs w:val="19"/>
          <w:lang w:val="sk-SK"/>
        </w:rPr>
        <w:t xml:space="preserve">uviesť a popísať </w:t>
      </w:r>
      <w:r w:rsidR="00461475">
        <w:rPr>
          <w:rFonts w:cs="Arial"/>
          <w:color w:val="000000" w:themeColor="text1"/>
          <w:szCs w:val="19"/>
          <w:lang w:val="sk-SK"/>
        </w:rPr>
        <w:t xml:space="preserve">ku </w:t>
      </w:r>
      <w:r w:rsidR="00461475" w:rsidRPr="00461475">
        <w:rPr>
          <w:lang w:val="sk-SK"/>
        </w:rPr>
        <w:t>každému z pomocných nástrojov na overenie hospodárnosti výdavkov</w:t>
      </w:r>
      <w:r w:rsidR="00461475" w:rsidRPr="00461475">
        <w:rPr>
          <w:rFonts w:cs="Arial"/>
          <w:color w:val="000000" w:themeColor="text1"/>
          <w:szCs w:val="19"/>
          <w:lang w:val="sk-SK"/>
        </w:rPr>
        <w:t xml:space="preserve"> </w:t>
      </w:r>
      <w:r w:rsidR="0086503B" w:rsidRPr="00461475">
        <w:rPr>
          <w:rFonts w:cs="Arial"/>
          <w:color w:val="000000" w:themeColor="text1"/>
          <w:szCs w:val="19"/>
          <w:lang w:val="sk-SK"/>
        </w:rPr>
        <w:t xml:space="preserve">konkrétny </w:t>
      </w:r>
      <w:r w:rsidR="00DF468D" w:rsidRPr="00461475">
        <w:rPr>
          <w:rFonts w:cs="Arial"/>
          <w:color w:val="000000" w:themeColor="text1"/>
          <w:szCs w:val="19"/>
          <w:lang w:val="sk-SK"/>
        </w:rPr>
        <w:t>spôsob</w:t>
      </w:r>
      <w:r w:rsidR="00461475" w:rsidRPr="00461475">
        <w:rPr>
          <w:rFonts w:cs="Arial"/>
          <w:color w:val="000000" w:themeColor="text1"/>
          <w:szCs w:val="19"/>
          <w:lang w:val="sk-SK"/>
        </w:rPr>
        <w:t xml:space="preserve"> </w:t>
      </w:r>
      <w:r w:rsidR="00461475">
        <w:rPr>
          <w:rFonts w:cs="Arial"/>
          <w:color w:val="000000" w:themeColor="text1"/>
          <w:szCs w:val="19"/>
          <w:lang w:val="sk-SK"/>
        </w:rPr>
        <w:t xml:space="preserve">jeho </w:t>
      </w:r>
      <w:r w:rsidR="00461475" w:rsidRPr="00461475">
        <w:rPr>
          <w:rFonts w:cs="Arial"/>
          <w:color w:val="000000" w:themeColor="text1"/>
          <w:szCs w:val="19"/>
          <w:lang w:val="sk-SK"/>
        </w:rPr>
        <w:t>overenia</w:t>
      </w:r>
      <w:r w:rsidR="00461475">
        <w:rPr>
          <w:rFonts w:cs="Arial"/>
          <w:color w:val="000000" w:themeColor="text1"/>
          <w:szCs w:val="19"/>
          <w:lang w:val="sk-SK"/>
        </w:rPr>
        <w:t xml:space="preserve">, t.j. </w:t>
      </w:r>
      <w:r w:rsidR="00DF468D" w:rsidRPr="007629AA">
        <w:rPr>
          <w:rFonts w:cs="Arial"/>
          <w:color w:val="000000" w:themeColor="text1"/>
          <w:szCs w:val="19"/>
          <w:lang w:val="sk-SK"/>
        </w:rPr>
        <w:t>ako overil podmienku hospodárnosti a efektívnosti výdavkov a podmienku či výdavky zodpovedajú obvyklým cenám v danom mieste a čase  (napr. na základe stanoveného benchmarku, finančných limitov, zrealizovaného VO, vykonaného prieskumu trhu alebo na základe iných nástrojov na overenie hospodárnosti a efektívnosti výdavkov)</w:t>
      </w:r>
      <w:r w:rsidRPr="007629AA">
        <w:rPr>
          <w:rFonts w:cs="Arial"/>
          <w:color w:val="000000" w:themeColor="text1"/>
          <w:szCs w:val="19"/>
          <w:lang w:val="sk-SK"/>
        </w:rPr>
        <w:t xml:space="preserve">. </w:t>
      </w:r>
      <w:r w:rsidR="00974591" w:rsidRPr="00974591">
        <w:rPr>
          <w:rFonts w:cs="Arial"/>
          <w:color w:val="000000" w:themeColor="text1"/>
          <w:szCs w:val="19"/>
          <w:lang w:val="sk-SK"/>
        </w:rPr>
        <w:t xml:space="preserve">Vo vzťahu k preskúmaniu hospodárnosti jednotlivých typov výdavkov </w:t>
      </w:r>
      <w:r w:rsidR="00974591">
        <w:rPr>
          <w:rFonts w:cs="Arial"/>
          <w:color w:val="000000" w:themeColor="text1"/>
          <w:szCs w:val="19"/>
          <w:lang w:val="sk-SK"/>
        </w:rPr>
        <w:t>je h</w:t>
      </w:r>
      <w:r w:rsidR="0086503B">
        <w:rPr>
          <w:rFonts w:cs="Arial"/>
          <w:color w:val="000000" w:themeColor="text1"/>
          <w:szCs w:val="19"/>
          <w:lang w:val="sk-SK"/>
        </w:rPr>
        <w:t xml:space="preserve">odnotiteľ </w:t>
      </w:r>
      <w:r w:rsidR="00974591">
        <w:rPr>
          <w:rFonts w:cs="Arial"/>
          <w:color w:val="000000" w:themeColor="text1"/>
          <w:szCs w:val="19"/>
          <w:lang w:val="sk-SK"/>
        </w:rPr>
        <w:t>p</w:t>
      </w:r>
      <w:r w:rsidR="0086503B">
        <w:rPr>
          <w:rFonts w:cs="Arial"/>
          <w:color w:val="000000" w:themeColor="text1"/>
          <w:szCs w:val="19"/>
          <w:lang w:val="sk-SK"/>
        </w:rPr>
        <w:t>ovinný v komentár</w:t>
      </w:r>
      <w:r w:rsidR="002D19A2">
        <w:rPr>
          <w:rFonts w:cs="Arial"/>
          <w:color w:val="000000" w:themeColor="text1"/>
          <w:szCs w:val="19"/>
          <w:lang w:val="sk-SK"/>
        </w:rPr>
        <w:t>i</w:t>
      </w:r>
      <w:r w:rsidR="0086503B">
        <w:rPr>
          <w:rFonts w:cs="Arial"/>
          <w:color w:val="000000" w:themeColor="text1"/>
          <w:szCs w:val="19"/>
          <w:lang w:val="sk-SK"/>
        </w:rPr>
        <w:t xml:space="preserve"> v hodnotiacom hárku uviesť </w:t>
      </w:r>
      <w:r w:rsidR="00974591">
        <w:rPr>
          <w:rFonts w:cs="Arial"/>
          <w:color w:val="000000" w:themeColor="text1"/>
          <w:szCs w:val="19"/>
          <w:lang w:val="sk-SK"/>
        </w:rPr>
        <w:t xml:space="preserve">pre </w:t>
      </w:r>
      <w:r w:rsidR="00974591" w:rsidRPr="00974591">
        <w:rPr>
          <w:rFonts w:cs="Arial"/>
          <w:color w:val="000000" w:themeColor="text1"/>
          <w:szCs w:val="19"/>
          <w:lang w:val="sk-SK"/>
        </w:rPr>
        <w:t>všetky typy výdavkov</w:t>
      </w:r>
      <w:r w:rsidR="00974591">
        <w:rPr>
          <w:rFonts w:cs="Arial"/>
          <w:color w:val="000000" w:themeColor="text1"/>
          <w:szCs w:val="19"/>
          <w:lang w:val="sk-SK"/>
        </w:rPr>
        <w:t>,</w:t>
      </w:r>
      <w:r w:rsidR="00974591" w:rsidRPr="00974591">
        <w:rPr>
          <w:rFonts w:cs="Arial"/>
          <w:color w:val="000000" w:themeColor="text1"/>
          <w:szCs w:val="19"/>
          <w:lang w:val="sk-SK"/>
        </w:rPr>
        <w:t xml:space="preserve"> ktoré vyhodnocoval</w:t>
      </w:r>
      <w:r w:rsidR="00974591">
        <w:rPr>
          <w:rFonts w:cs="Arial"/>
          <w:color w:val="000000" w:themeColor="text1"/>
          <w:szCs w:val="19"/>
          <w:lang w:val="sk-SK"/>
        </w:rPr>
        <w:t xml:space="preserve">, slovný popis dôvodov vyhodnotenia daného hodnotiaceho kritéria, </w:t>
      </w:r>
      <w:r w:rsidR="00974591" w:rsidRPr="00974591">
        <w:rPr>
          <w:rFonts w:cs="Arial"/>
          <w:color w:val="000000" w:themeColor="text1"/>
          <w:szCs w:val="19"/>
          <w:lang w:val="sk-SK"/>
        </w:rPr>
        <w:t>pričom dôvody popíš</w:t>
      </w:r>
      <w:r w:rsidR="00C21F04">
        <w:rPr>
          <w:rFonts w:cs="Arial"/>
          <w:color w:val="000000" w:themeColor="text1"/>
          <w:szCs w:val="19"/>
          <w:lang w:val="sk-SK"/>
        </w:rPr>
        <w:t>e</w:t>
      </w:r>
      <w:r w:rsidR="00974591" w:rsidRPr="00974591">
        <w:rPr>
          <w:rFonts w:cs="Arial"/>
          <w:color w:val="000000" w:themeColor="text1"/>
          <w:szCs w:val="19"/>
          <w:lang w:val="sk-SK"/>
        </w:rPr>
        <w:t xml:space="preserve"> čo najvecnejšie a argumentačne ich podlož</w:t>
      </w:r>
      <w:r w:rsidR="00C21F04">
        <w:rPr>
          <w:rFonts w:cs="Arial"/>
          <w:color w:val="000000" w:themeColor="text1"/>
          <w:szCs w:val="19"/>
          <w:lang w:val="sk-SK"/>
        </w:rPr>
        <w:t xml:space="preserve">í </w:t>
      </w:r>
      <w:r w:rsidR="00974591" w:rsidRPr="00974591">
        <w:rPr>
          <w:rFonts w:cs="Arial"/>
          <w:color w:val="000000" w:themeColor="text1"/>
          <w:szCs w:val="19"/>
          <w:lang w:val="sk-SK"/>
        </w:rPr>
        <w:t xml:space="preserve">aj s odvolaním sa na </w:t>
      </w:r>
      <w:r w:rsidR="00974591" w:rsidRPr="002D19A2">
        <w:rPr>
          <w:rFonts w:cs="Arial"/>
          <w:color w:val="000000" w:themeColor="text1"/>
          <w:szCs w:val="19"/>
          <w:lang w:val="sk-SK"/>
        </w:rPr>
        <w:t xml:space="preserve">konkrétne </w:t>
      </w:r>
      <w:r w:rsidR="00977D49" w:rsidRPr="002D19A2">
        <w:rPr>
          <w:rFonts w:cs="Arial"/>
          <w:color w:val="000000" w:themeColor="text1"/>
          <w:szCs w:val="19"/>
          <w:lang w:val="sk-SK"/>
        </w:rPr>
        <w:t>pravidlá, t.j.</w:t>
      </w:r>
      <w:r w:rsidR="00977D49">
        <w:rPr>
          <w:rFonts w:cs="Arial"/>
          <w:color w:val="000000" w:themeColor="text1"/>
          <w:szCs w:val="19"/>
          <w:lang w:val="sk-SK"/>
        </w:rPr>
        <w:t xml:space="preserve"> konkrétne </w:t>
      </w:r>
      <w:r w:rsidR="0086503B">
        <w:rPr>
          <w:rFonts w:cs="Arial"/>
          <w:color w:val="000000" w:themeColor="text1"/>
          <w:szCs w:val="19"/>
          <w:lang w:val="sk-SK"/>
        </w:rPr>
        <w:t xml:space="preserve">číselné hodnoty posudzovaných </w:t>
      </w:r>
      <w:r w:rsidR="0086503B" w:rsidRPr="0086503B">
        <w:rPr>
          <w:rFonts w:cs="Arial"/>
          <w:color w:val="000000" w:themeColor="text1"/>
          <w:szCs w:val="19"/>
          <w:lang w:val="sk-SK"/>
        </w:rPr>
        <w:t>finančných limitov, benchmarkov, percentuálnych limitov, iných výdavkov</w:t>
      </w:r>
      <w:r w:rsidR="00977D49">
        <w:rPr>
          <w:rFonts w:cs="Arial"/>
          <w:color w:val="000000" w:themeColor="text1"/>
          <w:szCs w:val="19"/>
          <w:lang w:val="sk-SK"/>
        </w:rPr>
        <w:t xml:space="preserve">, </w:t>
      </w:r>
      <w:r w:rsidR="00977D49" w:rsidRPr="002D19A2">
        <w:rPr>
          <w:rFonts w:cs="Arial"/>
          <w:color w:val="000000" w:themeColor="text1"/>
          <w:szCs w:val="19"/>
          <w:lang w:val="sk-SK"/>
        </w:rPr>
        <w:t xml:space="preserve">resp. odvolaním sa na konkrétne </w:t>
      </w:r>
      <w:r w:rsidR="007B5F6E">
        <w:rPr>
          <w:rFonts w:cs="Arial"/>
          <w:color w:val="000000" w:themeColor="text1"/>
          <w:szCs w:val="19"/>
          <w:lang w:val="sk-SK"/>
        </w:rPr>
        <w:t xml:space="preserve">právne </w:t>
      </w:r>
      <w:r w:rsidR="00977D49" w:rsidRPr="002D19A2">
        <w:rPr>
          <w:rFonts w:cs="Arial"/>
          <w:color w:val="000000" w:themeColor="text1"/>
          <w:szCs w:val="19"/>
          <w:lang w:val="sk-SK"/>
        </w:rPr>
        <w:t>predpisy (tam, kde je to relevantné)</w:t>
      </w:r>
      <w:r w:rsidR="00977D49">
        <w:rPr>
          <w:rFonts w:cs="Arial"/>
          <w:color w:val="000000" w:themeColor="text1"/>
          <w:szCs w:val="19"/>
          <w:lang w:val="sk-SK"/>
        </w:rPr>
        <w:t xml:space="preserve"> </w:t>
      </w:r>
      <w:r w:rsidR="0086503B" w:rsidRPr="0086503B">
        <w:rPr>
          <w:rFonts w:cs="Arial"/>
          <w:color w:val="000000" w:themeColor="text1"/>
          <w:szCs w:val="19"/>
          <w:lang w:val="sk-SK"/>
        </w:rPr>
        <w:t xml:space="preserve">atď., ktoré boli </w:t>
      </w:r>
      <w:r w:rsidR="0086503B">
        <w:rPr>
          <w:rFonts w:cs="Arial"/>
          <w:color w:val="000000" w:themeColor="text1"/>
          <w:szCs w:val="19"/>
          <w:lang w:val="sk-SK"/>
        </w:rPr>
        <w:lastRenderedPageBreak/>
        <w:t xml:space="preserve">posudzované </w:t>
      </w:r>
      <w:r w:rsidR="0086503B" w:rsidRPr="0086503B">
        <w:rPr>
          <w:rFonts w:cs="Arial"/>
          <w:color w:val="000000" w:themeColor="text1"/>
          <w:szCs w:val="19"/>
          <w:lang w:val="sk-SK"/>
        </w:rPr>
        <w:t>v rámci overovania efektívnosti a hospodárnosti výdavkov</w:t>
      </w:r>
      <w:r w:rsidR="00633615">
        <w:rPr>
          <w:rFonts w:cs="Arial"/>
          <w:color w:val="000000" w:themeColor="text1"/>
          <w:szCs w:val="19"/>
          <w:lang w:val="sk-SK"/>
        </w:rPr>
        <w:t xml:space="preserve"> </w:t>
      </w:r>
      <w:r w:rsidR="00AC7D9A">
        <w:rPr>
          <w:rFonts w:cs="Arial"/>
          <w:color w:val="000000" w:themeColor="text1"/>
          <w:szCs w:val="19"/>
          <w:lang w:val="sk-SK"/>
        </w:rPr>
        <w:t>a</w:t>
      </w:r>
      <w:r w:rsidR="00977D49">
        <w:rPr>
          <w:rFonts w:cs="Arial"/>
          <w:color w:val="000000" w:themeColor="text1"/>
          <w:szCs w:val="19"/>
          <w:lang w:val="sk-SK"/>
        </w:rPr>
        <w:t xml:space="preserve"> uvedie </w:t>
      </w:r>
      <w:r w:rsidR="00AC7D9A">
        <w:rPr>
          <w:rFonts w:cs="Arial"/>
          <w:color w:val="000000" w:themeColor="text1"/>
          <w:szCs w:val="19"/>
          <w:lang w:val="sk-SK"/>
        </w:rPr>
        <w:t>výsledok posúdenia</w:t>
      </w:r>
      <w:r w:rsidR="00AC7D9A" w:rsidRPr="0086503B">
        <w:rPr>
          <w:rFonts w:cs="Arial"/>
          <w:color w:val="000000" w:themeColor="text1"/>
          <w:szCs w:val="19"/>
          <w:lang w:val="sk-SK"/>
        </w:rPr>
        <w:t>.</w:t>
      </w:r>
      <w:r w:rsidR="00974591" w:rsidRPr="00974591">
        <w:rPr>
          <w:rFonts w:cs="Arial"/>
          <w:color w:val="000000" w:themeColor="text1"/>
          <w:szCs w:val="19"/>
        </w:rPr>
        <w:t xml:space="preserve"> </w:t>
      </w:r>
      <w:r w:rsidR="00EA4C6C" w:rsidRPr="00EA4C6C">
        <w:rPr>
          <w:rFonts w:cs="Arial"/>
          <w:color w:val="000000" w:themeColor="text1"/>
          <w:szCs w:val="19"/>
          <w:highlight w:val="yellow"/>
          <w:lang w:val="sk-SK"/>
        </w:rPr>
        <w:t xml:space="preserve"> </w:t>
      </w:r>
      <w:r w:rsidR="00EA4C6C" w:rsidRPr="00EA4C6C">
        <w:rPr>
          <w:rFonts w:cs="Arial"/>
          <w:color w:val="000000" w:themeColor="text1"/>
          <w:szCs w:val="19"/>
          <w:lang w:val="sk-SK"/>
        </w:rPr>
        <w:t>Hodnotiteľ je povinný zabezpečiť uchovávanie dokumentácie aj všetkých podkladov z vykonaného posúdenia hospodárnosti výdavkov (pozri kap. 3.3.1).</w:t>
      </w:r>
    </w:p>
    <w:p w14:paraId="7E438B23" w14:textId="77777777" w:rsidR="000A6521" w:rsidRPr="00CB3AEF" w:rsidRDefault="000A6521" w:rsidP="000A6521">
      <w:pPr>
        <w:pStyle w:val="Zkladntext"/>
        <w:widowControl/>
        <w:spacing w:before="120" w:after="120"/>
        <w:ind w:left="0"/>
        <w:jc w:val="both"/>
        <w:rPr>
          <w:rFonts w:asciiTheme="minorHAnsi" w:hAnsiTheme="minorHAnsi" w:cstheme="minorHAnsi"/>
          <w:sz w:val="19"/>
          <w:szCs w:val="19"/>
          <w:lang w:val="sk-SK"/>
        </w:rPr>
      </w:pPr>
      <w:r w:rsidRPr="00CB3AEF">
        <w:rPr>
          <w:rFonts w:asciiTheme="minorHAnsi" w:hAnsiTheme="minorHAnsi" w:cstheme="minorHAnsi"/>
          <w:sz w:val="19"/>
          <w:szCs w:val="19"/>
          <w:lang w:val="sk-SK"/>
        </w:rPr>
        <w:t>Odborný hodnotiteľ kvalifikovaným posúdením posudzuje adekvátnosť</w:t>
      </w:r>
      <w:r w:rsidRPr="00CB3AEF">
        <w:rPr>
          <w:rStyle w:val="Odkaznapoznmkupodiarou"/>
          <w:rFonts w:asciiTheme="minorHAnsi" w:hAnsiTheme="minorHAnsi" w:cstheme="minorHAnsi"/>
          <w:sz w:val="19"/>
          <w:szCs w:val="19"/>
          <w:lang w:val="sk-SK"/>
        </w:rPr>
        <w:footnoteReference w:id="31"/>
      </w:r>
      <w:r w:rsidRPr="00CB3AEF">
        <w:rPr>
          <w:rFonts w:asciiTheme="minorHAnsi" w:hAnsiTheme="minorHAnsi" w:cstheme="minorHAnsi"/>
          <w:sz w:val="19"/>
          <w:szCs w:val="19"/>
          <w:lang w:val="sk-SK"/>
        </w:rPr>
        <w:t xml:space="preserve"> rozpočtu v kontexte projektu ako celku. V prípade, že v rámci odborného hodnotenia sa posudzuje hospodárnosť výdavkov, posudzuje ich odborný hodnotiteľ v nasledovnom rozsahu:</w:t>
      </w:r>
    </w:p>
    <w:p w14:paraId="003DCA6F" w14:textId="77777777" w:rsidR="000A6521" w:rsidRPr="00CB3AEF" w:rsidRDefault="000A6521" w:rsidP="000A6521">
      <w:pPr>
        <w:pStyle w:val="Odsekzoznamu"/>
        <w:numPr>
          <w:ilvl w:val="0"/>
          <w:numId w:val="53"/>
        </w:numPr>
        <w:autoSpaceDE w:val="0"/>
        <w:autoSpaceDN w:val="0"/>
        <w:adjustRightInd w:val="0"/>
        <w:spacing w:before="120" w:after="120"/>
        <w:ind w:left="426" w:hanging="142"/>
        <w:contextualSpacing w:val="0"/>
        <w:jc w:val="both"/>
        <w:rPr>
          <w:rFonts w:asciiTheme="minorHAnsi" w:hAnsiTheme="minorHAnsi" w:cstheme="minorHAnsi"/>
          <w:szCs w:val="19"/>
          <w:lang w:val="sk-SK"/>
        </w:rPr>
      </w:pPr>
      <w:r w:rsidRPr="00CB3AEF">
        <w:rPr>
          <w:rFonts w:asciiTheme="minorHAnsi" w:hAnsiTheme="minorHAnsi" w:cstheme="minorHAnsi"/>
          <w:szCs w:val="19"/>
          <w:lang w:val="sk-SK"/>
        </w:rPr>
        <w:t>ak ide o výdavky, ktoré nie sú predmetom VO alebo obstarávania, odborný hodnotiteľ posúdi hospodárnosť nárokovaných výdavkov na základe svojej odbornosti, skúsenosti a znalosti. Pri posudzovaní vychádza z dokumentácie od žiadateľa (napr. prieskumy trhu, podklady preukazujúce mzdovú politiku žiadateľa, opisu projektu). V prípade, že má pochybnosti o dostatočnosti</w:t>
      </w:r>
      <w:r w:rsidRPr="00CB3AEF">
        <w:rPr>
          <w:rStyle w:val="Odkaznapoznmkupodiarou"/>
          <w:rFonts w:asciiTheme="minorHAnsi" w:hAnsiTheme="minorHAnsi" w:cstheme="minorHAnsi"/>
          <w:sz w:val="19"/>
          <w:szCs w:val="19"/>
          <w:lang w:val="sk-SK"/>
        </w:rPr>
        <w:footnoteReference w:id="32"/>
      </w:r>
      <w:r w:rsidRPr="00CB3AEF">
        <w:rPr>
          <w:rFonts w:asciiTheme="minorHAnsi" w:hAnsiTheme="minorHAnsi" w:cstheme="minorHAnsi"/>
          <w:szCs w:val="19"/>
          <w:lang w:val="sk-SK"/>
        </w:rPr>
        <w:t xml:space="preserve"> podkladov od žiadateľa a o hospodárnosti predmetných výdavkov uplatní vlastné nástroje (prieskum trhu, sadzobníky, cenníky, atď.) a jednoznačne zadefinuje zdroj svojho overenia do hodnotiaceho hárku.</w:t>
      </w:r>
    </w:p>
    <w:p w14:paraId="5D8BBC98" w14:textId="77777777" w:rsidR="000A6521" w:rsidRPr="00CB3AEF" w:rsidRDefault="000A6521" w:rsidP="000A6521">
      <w:pPr>
        <w:pStyle w:val="Odsekzoznamu"/>
        <w:numPr>
          <w:ilvl w:val="0"/>
          <w:numId w:val="53"/>
        </w:numPr>
        <w:autoSpaceDE w:val="0"/>
        <w:autoSpaceDN w:val="0"/>
        <w:adjustRightInd w:val="0"/>
        <w:spacing w:before="120" w:after="120"/>
        <w:ind w:left="426" w:hanging="142"/>
        <w:contextualSpacing w:val="0"/>
        <w:jc w:val="both"/>
        <w:rPr>
          <w:rFonts w:asciiTheme="minorHAnsi" w:hAnsiTheme="minorHAnsi" w:cstheme="minorHAnsi"/>
          <w:szCs w:val="19"/>
          <w:lang w:val="sk-SK"/>
        </w:rPr>
      </w:pPr>
      <w:r w:rsidRPr="00CB3AEF">
        <w:rPr>
          <w:rFonts w:asciiTheme="minorHAnsi" w:hAnsiTheme="minorHAnsi" w:cstheme="minorHAnsi"/>
          <w:szCs w:val="19"/>
          <w:lang w:val="sk-SK"/>
        </w:rPr>
        <w:t>ak ide o výdavky, pre ktoré už bolo ukončené VO alebo obstarávanie a overenie hospodárnosti výdavkov z VO alebo obstarávania sa uskutočňuje v konaní o žiadosti o NFP a ukončené VO alebo obstarávanie spĺňa podmienky uvedené v prílohe č. 4 Metodického pokynu CKO č. 18 k overovaniu hospodárnosti výdavkov na programové obdobie 2014 - 2020, je postačujúce, že odborný hodnotiteľ overí hospodárnosť nárokovaných výdavkov na základe svojej odbornosti, skúsenosti a znalosti, pričom dôraz kladie na dokumentáciu k ukončenému VO alebo obstarávaniu, ktorej súčasťou sú aj výstupy z kontroly daných zákaziek zo strany RO</w:t>
      </w:r>
      <w:r>
        <w:rPr>
          <w:rFonts w:asciiTheme="minorHAnsi" w:hAnsiTheme="minorHAnsi" w:cstheme="minorHAnsi"/>
          <w:szCs w:val="19"/>
          <w:lang w:val="sk-SK"/>
        </w:rPr>
        <w:t>/SO</w:t>
      </w:r>
      <w:r w:rsidRPr="006A2AE3">
        <w:rPr>
          <w:vertAlign w:val="superscript"/>
        </w:rPr>
        <w:footnoteReference w:id="33"/>
      </w:r>
      <w:r w:rsidRPr="00CB3AEF">
        <w:rPr>
          <w:rFonts w:asciiTheme="minorHAnsi" w:hAnsiTheme="minorHAnsi" w:cstheme="minorHAnsi"/>
          <w:szCs w:val="19"/>
          <w:lang w:val="sk-SK"/>
        </w:rPr>
        <w:t>. Toto overenie hospodárnosti zaznamená do hodnotiaceho hárku. Pravidlá podľa tohto odseku sa týkajú aj prípadov, ak je kontrola VO vykonaná v rámci schvaľovacieho procesu ŽoNFP alebo hodnotenia národného projektu v zmysle kapitoly 3.3.7.2.7. Systému riadenia EŠIF.</w:t>
      </w:r>
    </w:p>
    <w:p w14:paraId="54CEFCDE" w14:textId="77777777" w:rsidR="000A6521" w:rsidRPr="00CB3AEF" w:rsidRDefault="000A6521" w:rsidP="000A6521">
      <w:pPr>
        <w:pStyle w:val="Odsekzoznamu"/>
        <w:numPr>
          <w:ilvl w:val="0"/>
          <w:numId w:val="53"/>
        </w:numPr>
        <w:autoSpaceDE w:val="0"/>
        <w:autoSpaceDN w:val="0"/>
        <w:adjustRightInd w:val="0"/>
        <w:spacing w:before="120" w:after="120"/>
        <w:ind w:left="426" w:hanging="142"/>
        <w:contextualSpacing w:val="0"/>
        <w:jc w:val="both"/>
        <w:rPr>
          <w:rFonts w:asciiTheme="minorHAnsi" w:hAnsiTheme="minorHAnsi" w:cstheme="minorHAnsi"/>
          <w:szCs w:val="19"/>
          <w:lang w:val="sk-SK"/>
        </w:rPr>
      </w:pPr>
      <w:r w:rsidRPr="00CB3AEF">
        <w:rPr>
          <w:rFonts w:asciiTheme="minorHAnsi" w:hAnsiTheme="minorHAnsi" w:cstheme="minorHAnsi"/>
          <w:szCs w:val="19"/>
          <w:lang w:val="sk-SK"/>
        </w:rPr>
        <w:t>ak ide o výdavky, pre ktoré ešte nebolo ukončené VO alebo obstarávanie, alebo ukončené VO, resp. obstarávanie nespĺňa podmienky uvedené v prílohe č. 4</w:t>
      </w:r>
      <w:r>
        <w:rPr>
          <w:rFonts w:asciiTheme="minorHAnsi" w:hAnsiTheme="minorHAnsi" w:cstheme="minorHAnsi"/>
          <w:szCs w:val="19"/>
          <w:lang w:val="sk-SK"/>
        </w:rPr>
        <w:t xml:space="preserve"> </w:t>
      </w:r>
      <w:r w:rsidRPr="00CB3AEF">
        <w:rPr>
          <w:rFonts w:asciiTheme="minorHAnsi" w:hAnsiTheme="minorHAnsi" w:cstheme="minorHAnsi"/>
          <w:szCs w:val="19"/>
          <w:lang w:val="sk-SK"/>
        </w:rPr>
        <w:t xml:space="preserve">Metodického pokynu CKO č. 18 k overovaniu hospodárnosti výdavkov na programové obdobie 2014 </w:t>
      </w:r>
      <w:r>
        <w:rPr>
          <w:rFonts w:asciiTheme="minorHAnsi" w:hAnsiTheme="minorHAnsi" w:cstheme="minorHAnsi"/>
          <w:szCs w:val="19"/>
          <w:lang w:val="sk-SK"/>
        </w:rPr>
        <w:t>–</w:t>
      </w:r>
      <w:r w:rsidRPr="00CB3AEF">
        <w:rPr>
          <w:rFonts w:asciiTheme="minorHAnsi" w:hAnsiTheme="minorHAnsi" w:cstheme="minorHAnsi"/>
          <w:szCs w:val="19"/>
          <w:lang w:val="sk-SK"/>
        </w:rPr>
        <w:t xml:space="preserve"> 2020</w:t>
      </w:r>
      <w:r>
        <w:rPr>
          <w:rFonts w:asciiTheme="minorHAnsi" w:hAnsiTheme="minorHAnsi" w:cstheme="minorHAnsi"/>
          <w:szCs w:val="19"/>
          <w:lang w:val="sk-SK"/>
        </w:rPr>
        <w:t xml:space="preserve"> </w:t>
      </w:r>
      <w:r w:rsidRPr="00CB3AEF">
        <w:rPr>
          <w:rFonts w:asciiTheme="minorHAnsi" w:hAnsiTheme="minorHAnsi" w:cstheme="minorHAnsi"/>
          <w:szCs w:val="19"/>
          <w:lang w:val="sk-SK"/>
        </w:rPr>
        <w:t xml:space="preserve">alebo podmienky poskytnutia príspevku v zmysle výzvy neuvádzajú povinnosť mať ukončené VO/obstarávanie ku dňu predloženia ŽoNFP, odborný hodnotiteľ posúdi hospodárnosť nárokovaných výdavkov na základe svojej odbornosti, skúsenosti a znalosti v kombinácií s posúdením relevantnosti žiadateľom predloženej dokumentácie k preukázaniu hospodárnosti výdavkov. V prípade, že má pochybnosti o hospodárnosti predmetných výdavkov uplatní vlastné nástroje (prieskum trhu, sadzobníky, cenníky, atď.) a jednoznačne zadefinuje zdroj svojho overenia do hodnotiaceho hárku. </w:t>
      </w:r>
    </w:p>
    <w:p w14:paraId="23C7BD39" w14:textId="77777777" w:rsidR="000A6521" w:rsidRPr="005D71E7" w:rsidRDefault="000A6521" w:rsidP="000A6521">
      <w:pPr>
        <w:spacing w:before="120" w:after="120" w:line="288" w:lineRule="auto"/>
        <w:jc w:val="both"/>
        <w:rPr>
          <w:lang w:val="sk-SK"/>
        </w:rPr>
      </w:pPr>
      <w:r>
        <w:rPr>
          <w:lang w:val="sk-SK"/>
        </w:rPr>
        <w:t xml:space="preserve">Odborný hodnotiteľ je povinný </w:t>
      </w:r>
      <w:r>
        <w:rPr>
          <w:rFonts w:cs="Arial"/>
          <w:color w:val="000000" w:themeColor="text1"/>
          <w:szCs w:val="19"/>
          <w:lang w:val="sk-SK"/>
        </w:rPr>
        <w:t>v komentári v hodnotiacom hárku</w:t>
      </w:r>
      <w:r w:rsidRPr="005D71E7">
        <w:rPr>
          <w:lang w:val="sk-SK"/>
        </w:rPr>
        <w:t xml:space="preserve"> </w:t>
      </w:r>
      <w:r>
        <w:rPr>
          <w:lang w:val="sk-SK"/>
        </w:rPr>
        <w:t xml:space="preserve">zaznamenať </w:t>
      </w:r>
      <w:r w:rsidRPr="005D71E7">
        <w:rPr>
          <w:lang w:val="sk-SK"/>
        </w:rPr>
        <w:t xml:space="preserve">všetky relevantné zdôvodnenia, skutočnosti a úvahy, ktoré </w:t>
      </w:r>
      <w:r>
        <w:rPr>
          <w:lang w:val="sk-SK"/>
        </w:rPr>
        <w:t xml:space="preserve">boli podkladom a </w:t>
      </w:r>
      <w:r w:rsidRPr="005D71E7">
        <w:rPr>
          <w:lang w:val="sk-SK"/>
        </w:rPr>
        <w:t>viedli k</w:t>
      </w:r>
      <w:r>
        <w:rPr>
          <w:lang w:val="sk-SK"/>
        </w:rPr>
        <w:t> jeho výroku a záverom posúdenia hospodárnosti (</w:t>
      </w:r>
      <w:r w:rsidRPr="005D71E7">
        <w:rPr>
          <w:lang w:val="sk-SK"/>
        </w:rPr>
        <w:t xml:space="preserve">tzn. je potrebné uviesť </w:t>
      </w:r>
      <w:r>
        <w:rPr>
          <w:lang w:val="sk-SK"/>
        </w:rPr>
        <w:t>to, aké úkony boli vykonané, aké skutočnosti boli posúdené, aké dokumenty boli zohľadnené pri formulovaní záveru overenia hospodárnosti)</w:t>
      </w:r>
      <w:r w:rsidRPr="005D71E7">
        <w:rPr>
          <w:lang w:val="sk-SK"/>
        </w:rPr>
        <w:t>. OH sa nemôže spoľahnúť výlučne na podklady od žiadateľa a v hodnotiacom hárku sa len odkázať na uvedené podklady, ale musí uviesť aj vlastné úvahy a zdôvodnenie, prečo na základe predložených podkladov od žiadateľa považuje rozpočet za hospodárny, vrátane zdôvodnenia, prečo nemá o predložených podkladoch pochybnosti a považuje ich za relevantné. Uvedené predstavuje vlastné overenie hospodárnosti vykonané OH, na ktoré OH využil podklady od žiadateľa.</w:t>
      </w:r>
    </w:p>
    <w:p w14:paraId="741DC534" w14:textId="3600DF14" w:rsidR="002D19A2" w:rsidRDefault="002D19A2" w:rsidP="002D19A2">
      <w:pPr>
        <w:spacing w:before="120" w:after="120" w:line="288" w:lineRule="auto"/>
        <w:jc w:val="both"/>
        <w:rPr>
          <w:rFonts w:cs="Arial"/>
          <w:szCs w:val="19"/>
          <w:lang w:val="sk-SK"/>
        </w:rPr>
      </w:pPr>
      <w:r w:rsidRPr="009B070E">
        <w:rPr>
          <w:lang w:val="sk-SK"/>
        </w:rPr>
        <w:t xml:space="preserve">Odborný hodnotiteľ </w:t>
      </w:r>
      <w:r w:rsidRPr="009B070E">
        <w:rPr>
          <w:rFonts w:cs="Arial"/>
          <w:szCs w:val="19"/>
          <w:lang w:val="sk-SK"/>
        </w:rPr>
        <w:t xml:space="preserve">ako podklad pre vyhodnotenie hospodárnosti výdavkov využíva aj kontrolný zoznam z administratívneho overenia ŽoNFP, v rámci ktorého RO/SO zaznamenáva výsledok vykonanej predbežnej kontroly hospodárnosti výdavkov. </w:t>
      </w:r>
    </w:p>
    <w:p w14:paraId="35233EDF" w14:textId="45EB20F7" w:rsidR="002D19A2" w:rsidRPr="009B070E" w:rsidRDefault="002D19A2" w:rsidP="002D19A2">
      <w:pPr>
        <w:spacing w:before="120" w:after="120" w:line="288" w:lineRule="auto"/>
        <w:jc w:val="both"/>
        <w:rPr>
          <w:rFonts w:cs="Arial"/>
          <w:szCs w:val="19"/>
          <w:lang w:val="sk-SK"/>
        </w:rPr>
      </w:pPr>
      <w:r w:rsidRPr="009B070E">
        <w:rPr>
          <w:rFonts w:cs="Arial"/>
          <w:szCs w:val="19"/>
          <w:lang w:val="sk-SK"/>
        </w:rPr>
        <w:t xml:space="preserve">Poverený zamestnanec RO/SO </w:t>
      </w:r>
      <w:r w:rsidR="00A62BA1" w:rsidRPr="005E4D41">
        <w:rPr>
          <w:rFonts w:cs="Arial"/>
          <w:szCs w:val="19"/>
          <w:lang w:val="sk-SK"/>
        </w:rPr>
        <w:t>je povinný v rámci overenia činnosti hodnotiteľov overiť</w:t>
      </w:r>
      <w:r w:rsidR="00A62BA1">
        <w:rPr>
          <w:rFonts w:cs="Arial"/>
          <w:szCs w:val="19"/>
          <w:lang w:val="sk-SK"/>
        </w:rPr>
        <w:t>, či odborní hodnotitelia uviedli vyššie</w:t>
      </w:r>
      <w:r w:rsidR="00A62BA1" w:rsidRPr="005E4D41">
        <w:rPr>
          <w:rFonts w:cs="Arial"/>
          <w:szCs w:val="19"/>
          <w:lang w:val="sk-SK"/>
        </w:rPr>
        <w:t xml:space="preserve"> uveden</w:t>
      </w:r>
      <w:r w:rsidR="00A62BA1">
        <w:rPr>
          <w:rFonts w:cs="Arial"/>
          <w:szCs w:val="19"/>
          <w:lang w:val="sk-SK"/>
        </w:rPr>
        <w:t>é</w:t>
      </w:r>
      <w:r w:rsidR="00A62BA1" w:rsidRPr="005E4D41">
        <w:rPr>
          <w:rFonts w:cs="Arial"/>
          <w:szCs w:val="19"/>
          <w:lang w:val="sk-SK"/>
        </w:rPr>
        <w:t xml:space="preserve"> skutočnost</w:t>
      </w:r>
      <w:r w:rsidR="00A62BA1">
        <w:rPr>
          <w:rFonts w:cs="Arial"/>
          <w:szCs w:val="19"/>
          <w:lang w:val="sk-SK"/>
        </w:rPr>
        <w:t>i</w:t>
      </w:r>
      <w:r w:rsidR="00A62BA1" w:rsidRPr="005E4D41">
        <w:rPr>
          <w:rFonts w:cs="Arial"/>
          <w:szCs w:val="19"/>
          <w:lang w:val="sk-SK"/>
        </w:rPr>
        <w:t xml:space="preserve"> v hodnotiacom hárku</w:t>
      </w:r>
      <w:r w:rsidR="00A63EDE">
        <w:rPr>
          <w:rFonts w:cs="Arial"/>
          <w:szCs w:val="19"/>
          <w:lang w:val="sk-SK"/>
        </w:rPr>
        <w:t xml:space="preserve">, </w:t>
      </w:r>
      <w:r w:rsidR="00A62BA1">
        <w:rPr>
          <w:rFonts w:cs="Arial"/>
          <w:szCs w:val="19"/>
          <w:lang w:val="sk-SK"/>
        </w:rPr>
        <w:t xml:space="preserve">výsledok zaznamenať do kontrolného </w:t>
      </w:r>
      <w:r w:rsidR="00A62BA1">
        <w:rPr>
          <w:rFonts w:cs="Arial"/>
          <w:szCs w:val="19"/>
          <w:lang w:val="sk-SK"/>
        </w:rPr>
        <w:lastRenderedPageBreak/>
        <w:t xml:space="preserve">zoznamu k overeniu procesu odborného hodnotenia ŽoNFP (príloha č. 31) a v </w:t>
      </w:r>
      <w:r w:rsidR="00FD19C6" w:rsidRPr="00FD19C6">
        <w:rPr>
          <w:rFonts w:cs="Arial"/>
          <w:szCs w:val="19"/>
          <w:lang w:val="sk-SK"/>
        </w:rPr>
        <w:t xml:space="preserve">prípade nedostatkov </w:t>
      </w:r>
      <w:r w:rsidR="00FD19C6">
        <w:rPr>
          <w:rFonts w:cs="Arial"/>
          <w:szCs w:val="19"/>
          <w:lang w:val="sk-SK"/>
        </w:rPr>
        <w:t xml:space="preserve">je povinný </w:t>
      </w:r>
      <w:r w:rsidR="00FD19C6" w:rsidRPr="00FD19C6">
        <w:rPr>
          <w:rFonts w:cs="Arial"/>
          <w:szCs w:val="19"/>
          <w:lang w:val="sk-SK"/>
        </w:rPr>
        <w:t>požadovať nápravu v súlade s</w:t>
      </w:r>
      <w:r w:rsidR="00A63EDE">
        <w:rPr>
          <w:rFonts w:cs="Arial"/>
          <w:szCs w:val="19"/>
          <w:lang w:val="sk-SK"/>
        </w:rPr>
        <w:t xml:space="preserve"> </w:t>
      </w:r>
      <w:r w:rsidR="00FD19C6" w:rsidRPr="00FD19C6">
        <w:rPr>
          <w:rFonts w:cs="Arial"/>
          <w:szCs w:val="19"/>
          <w:lang w:val="sk-SK"/>
        </w:rPr>
        <w:t>ustanoveniami</w:t>
      </w:r>
      <w:r w:rsidR="00A63EDE">
        <w:rPr>
          <w:rFonts w:cs="Arial"/>
          <w:szCs w:val="19"/>
          <w:lang w:val="sk-SK"/>
        </w:rPr>
        <w:t xml:space="preserve"> tejto</w:t>
      </w:r>
      <w:r w:rsidR="00FD19C6" w:rsidRPr="00FD19C6">
        <w:rPr>
          <w:rFonts w:cs="Arial"/>
          <w:szCs w:val="19"/>
          <w:lang w:val="sk-SK"/>
        </w:rPr>
        <w:t xml:space="preserve"> príručky</w:t>
      </w:r>
      <w:r w:rsidRPr="009B070E">
        <w:rPr>
          <w:rFonts w:cs="Arial"/>
          <w:szCs w:val="19"/>
          <w:lang w:val="sk-SK"/>
        </w:rPr>
        <w:t>.</w:t>
      </w:r>
      <w:r w:rsidR="005E4D41">
        <w:rPr>
          <w:rFonts w:cs="Arial"/>
          <w:szCs w:val="19"/>
          <w:lang w:val="sk-SK"/>
        </w:rPr>
        <w:t xml:space="preserve"> </w:t>
      </w:r>
    </w:p>
    <w:p w14:paraId="710B2807" w14:textId="58F6F3CB" w:rsidR="000B2C4A" w:rsidRPr="00E93E57" w:rsidRDefault="000B2C4A" w:rsidP="000B2C4A">
      <w:pPr>
        <w:spacing w:before="120" w:after="120" w:line="288" w:lineRule="auto"/>
        <w:jc w:val="both"/>
        <w:rPr>
          <w:lang w:val="sk-SK"/>
        </w:rPr>
      </w:pPr>
      <w:r w:rsidRPr="00E93E57">
        <w:rPr>
          <w:lang w:val="sk-SK"/>
        </w:rPr>
        <w:t>V súvislosti s nadobudnutí</w:t>
      </w:r>
      <w:r>
        <w:rPr>
          <w:lang w:val="sk-SK"/>
        </w:rPr>
        <w:t>m</w:t>
      </w:r>
      <w:r w:rsidRPr="00E93E57">
        <w:rPr>
          <w:lang w:val="sk-SK"/>
        </w:rPr>
        <w:t xml:space="preserve"> </w:t>
      </w:r>
      <w:r w:rsidRPr="00414FBC">
        <w:rPr>
          <w:lang w:val="sk-SK"/>
        </w:rPr>
        <w:t>účinnosti</w:t>
      </w:r>
      <w:r w:rsidRPr="00E93E57">
        <w:rPr>
          <w:lang w:val="sk-SK"/>
        </w:rPr>
        <w:t xml:space="preserve"> zákona č. 154/2019 Z. z.,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 sa upravuje spôsob hodnotenia ŽoNFP pre ŠC 2.1.1 (časť B, C) a ŠC 2.2.1, ŠC 2.2.2, ŠC 2.2.3.</w:t>
      </w:r>
      <w:r>
        <w:rPr>
          <w:lang w:val="sk-SK"/>
        </w:rPr>
        <w:t>:</w:t>
      </w:r>
      <w:r w:rsidRPr="00E93E57">
        <w:rPr>
          <w:lang w:val="sk-SK"/>
        </w:rPr>
        <w:t xml:space="preserve">  </w:t>
      </w:r>
    </w:p>
    <w:p w14:paraId="540B82FD" w14:textId="77777777" w:rsidR="000B2C4A" w:rsidRDefault="000B2C4A" w:rsidP="000B2C4A">
      <w:pPr>
        <w:pStyle w:val="Odsekzoznamu"/>
        <w:numPr>
          <w:ilvl w:val="0"/>
          <w:numId w:val="51"/>
        </w:numPr>
        <w:spacing w:before="120" w:after="120" w:line="288" w:lineRule="auto"/>
        <w:ind w:left="714" w:hanging="357"/>
        <w:contextualSpacing w:val="0"/>
        <w:jc w:val="both"/>
        <w:rPr>
          <w:lang w:val="sk-SK"/>
        </w:rPr>
      </w:pPr>
      <w:r>
        <w:rPr>
          <w:lang w:val="sk-SK"/>
        </w:rPr>
        <w:t>pre výzvy vyhlásené do 30.06.2019 sa uplatňujú postupy a spôsoby hodnotenia kritérií uvedené v prílohách č. 6A, 7A, 8A, 9A, 10A a hodnotiace hárky č. 18A, 19A, 20A, 21A, 22A</w:t>
      </w:r>
    </w:p>
    <w:p w14:paraId="58ACF3B5" w14:textId="77777777" w:rsidR="000B2C4A" w:rsidRDefault="000B2C4A" w:rsidP="000B2C4A">
      <w:pPr>
        <w:pStyle w:val="Odsekzoznamu"/>
        <w:numPr>
          <w:ilvl w:val="0"/>
          <w:numId w:val="51"/>
        </w:numPr>
        <w:spacing w:before="120" w:after="120" w:line="288" w:lineRule="auto"/>
        <w:ind w:left="714" w:hanging="357"/>
        <w:contextualSpacing w:val="0"/>
        <w:jc w:val="both"/>
        <w:rPr>
          <w:lang w:val="sk-SK"/>
        </w:rPr>
      </w:pPr>
      <w:r>
        <w:rPr>
          <w:lang w:val="sk-SK"/>
        </w:rPr>
        <w:t xml:space="preserve">pre výzvy vyhlásené od 01.07.2019 sa uplatňujú postupy a spôsoby hodnotenia kritérií uvedené v prílohách č. 6B, 7B, 8B, 9B, 10B a hodnotiace hárky č. 18B, 19B, 20B, 21B, 22B. </w:t>
      </w:r>
    </w:p>
    <w:p w14:paraId="5CF9AA67" w14:textId="77777777" w:rsidR="000B2C4A" w:rsidRDefault="000B2C4A" w:rsidP="00575FAA">
      <w:pPr>
        <w:spacing w:before="120" w:after="120" w:line="288" w:lineRule="auto"/>
        <w:jc w:val="both"/>
        <w:rPr>
          <w:rFonts w:cs="Arial"/>
          <w:color w:val="000000" w:themeColor="text1"/>
          <w:szCs w:val="19"/>
          <w:lang w:val="sk-SK"/>
        </w:rPr>
      </w:pPr>
    </w:p>
    <w:p w14:paraId="3E9565EA" w14:textId="6A5114D4" w:rsidR="0086503B" w:rsidRPr="004C3141" w:rsidRDefault="0086503B" w:rsidP="00575FAA">
      <w:pPr>
        <w:spacing w:before="120" w:after="120" w:line="288" w:lineRule="auto"/>
        <w:jc w:val="both"/>
        <w:rPr>
          <w:rFonts w:cs="Arial"/>
          <w:color w:val="000000" w:themeColor="text1"/>
          <w:szCs w:val="19"/>
          <w:u w:val="single"/>
          <w:lang w:val="sk-SK"/>
        </w:rPr>
      </w:pPr>
      <w:r w:rsidRPr="004C3141">
        <w:rPr>
          <w:rFonts w:cs="Arial"/>
          <w:color w:val="000000" w:themeColor="text1"/>
          <w:szCs w:val="19"/>
          <w:u w:val="single"/>
          <w:lang w:val="sk-SK"/>
        </w:rPr>
        <w:t>Príklad</w:t>
      </w:r>
      <w:r w:rsidR="004C3141" w:rsidRPr="004C3141">
        <w:rPr>
          <w:rFonts w:cs="Arial"/>
          <w:color w:val="000000" w:themeColor="text1"/>
          <w:szCs w:val="19"/>
          <w:u w:val="single"/>
          <w:lang w:val="sk-SK"/>
        </w:rPr>
        <w:t xml:space="preserve"> </w:t>
      </w:r>
      <w:r w:rsidR="00A63EDE" w:rsidRPr="00A63EDE">
        <w:rPr>
          <w:rFonts w:cs="Arial"/>
          <w:color w:val="000000" w:themeColor="text1"/>
          <w:szCs w:val="19"/>
          <w:u w:val="single"/>
          <w:lang w:val="sk-SK"/>
        </w:rPr>
        <w:t xml:space="preserve"> </w:t>
      </w:r>
      <w:r w:rsidR="00A63EDE" w:rsidRPr="004C3141">
        <w:rPr>
          <w:rFonts w:cs="Arial"/>
          <w:color w:val="000000" w:themeColor="text1"/>
          <w:szCs w:val="19"/>
          <w:u w:val="single"/>
          <w:lang w:val="sk-SK"/>
        </w:rPr>
        <w:t>vyplnenia spôsobu overenia efektívnosti a hospodárnosti výdavkov:</w:t>
      </w:r>
    </w:p>
    <w:p w14:paraId="642332C3" w14:textId="3C3A8F1A" w:rsidR="00B30B27" w:rsidRPr="000E7BDB" w:rsidRDefault="00B30B27" w:rsidP="00575FAA">
      <w:pPr>
        <w:spacing w:before="120" w:after="120" w:line="288" w:lineRule="auto"/>
        <w:jc w:val="both"/>
        <w:rPr>
          <w:rFonts w:cs="Arial"/>
          <w:b/>
          <w:color w:val="000000" w:themeColor="text1"/>
          <w:szCs w:val="19"/>
          <w:lang w:val="sk-SK"/>
        </w:rPr>
      </w:pPr>
      <w:r w:rsidRPr="000E7BDB">
        <w:rPr>
          <w:rFonts w:cs="Arial"/>
          <w:b/>
          <w:color w:val="000000" w:themeColor="text1"/>
          <w:szCs w:val="19"/>
          <w:lang w:val="sk-SK"/>
        </w:rPr>
        <w:t>Overenie maximálnej výšky nepriamych výdavkov pre projekty investičného charakteru</w:t>
      </w:r>
      <w:r w:rsidR="002D19A2" w:rsidRPr="002D19A2">
        <w:rPr>
          <w:rFonts w:cs="Arial"/>
          <w:b/>
          <w:color w:val="000000" w:themeColor="text1"/>
          <w:szCs w:val="19"/>
          <w:lang w:val="sk-SK"/>
        </w:rPr>
        <w:t xml:space="preserve"> </w:t>
      </w:r>
      <w:r w:rsidR="002D19A2">
        <w:rPr>
          <w:rFonts w:cs="Arial"/>
          <w:b/>
          <w:color w:val="000000" w:themeColor="text1"/>
          <w:szCs w:val="19"/>
          <w:lang w:val="sk-SK"/>
        </w:rPr>
        <w:t xml:space="preserve">na základe percentuálneho limitu </w:t>
      </w:r>
      <w:r w:rsidR="002D19A2" w:rsidRPr="002D19A2">
        <w:rPr>
          <w:rFonts w:cs="Arial"/>
          <w:b/>
          <w:color w:val="000000" w:themeColor="text1"/>
          <w:szCs w:val="19"/>
          <w:lang w:val="sk-SK"/>
        </w:rPr>
        <w:t xml:space="preserve">pre celkové nepriame výdavky </w:t>
      </w:r>
      <w:r w:rsidR="002D19A2">
        <w:rPr>
          <w:rFonts w:cs="Arial"/>
          <w:b/>
          <w:color w:val="000000" w:themeColor="text1"/>
          <w:szCs w:val="19"/>
          <w:lang w:val="sk-SK"/>
        </w:rPr>
        <w:t xml:space="preserve">uvedené </w:t>
      </w:r>
      <w:r w:rsidR="002D19A2" w:rsidRPr="002D19A2">
        <w:rPr>
          <w:rFonts w:cs="Arial"/>
          <w:b/>
          <w:color w:val="000000" w:themeColor="text1"/>
          <w:szCs w:val="19"/>
          <w:lang w:val="sk-SK"/>
        </w:rPr>
        <w:t>v</w:t>
      </w:r>
      <w:r w:rsidR="002D19A2">
        <w:rPr>
          <w:rFonts w:cs="Arial"/>
          <w:b/>
          <w:color w:val="000000" w:themeColor="text1"/>
          <w:szCs w:val="19"/>
          <w:lang w:val="sk-SK"/>
        </w:rPr>
        <w:t>o výzve</w:t>
      </w:r>
      <w:r w:rsidR="000E7BDB">
        <w:rPr>
          <w:rFonts w:cs="Arial"/>
          <w:b/>
          <w:color w:val="000000" w:themeColor="text1"/>
          <w:szCs w:val="19"/>
          <w:lang w:val="sk-SK"/>
        </w:rPr>
        <w:t xml:space="preserve">: </w:t>
      </w:r>
      <w:r w:rsidRPr="000E7BDB">
        <w:rPr>
          <w:rFonts w:cs="Arial"/>
          <w:b/>
          <w:color w:val="000000" w:themeColor="text1"/>
          <w:szCs w:val="19"/>
          <w:lang w:val="sk-SK"/>
        </w:rPr>
        <w:t xml:space="preserve"> </w:t>
      </w:r>
    </w:p>
    <w:p w14:paraId="3778DB67" w14:textId="63AA394E" w:rsidR="00C21F04" w:rsidRDefault="00C21F04" w:rsidP="00575FAA">
      <w:pPr>
        <w:spacing w:before="120" w:after="120" w:line="288" w:lineRule="auto"/>
        <w:jc w:val="both"/>
        <w:rPr>
          <w:rFonts w:cs="Arial"/>
          <w:szCs w:val="19"/>
          <w:lang w:val="sk-SK"/>
        </w:rPr>
      </w:pPr>
      <w:r>
        <w:rPr>
          <w:rFonts w:cs="Arial"/>
          <w:color w:val="000000" w:themeColor="text1"/>
          <w:szCs w:val="19"/>
          <w:lang w:val="sk-SK"/>
        </w:rPr>
        <w:t xml:space="preserve">Stanovený percentuálny limit pre celkové nepriame výdavky = 3% </w:t>
      </w:r>
      <w:r w:rsidRPr="00AC7D9A">
        <w:rPr>
          <w:rFonts w:cs="Arial"/>
          <w:szCs w:val="19"/>
          <w:lang w:val="sk-SK"/>
        </w:rPr>
        <w:t>z celkových oprávnených priamych výdavkov</w:t>
      </w:r>
      <w:r>
        <w:rPr>
          <w:rFonts w:cs="Arial"/>
          <w:szCs w:val="19"/>
          <w:lang w:val="sk-SK"/>
        </w:rPr>
        <w:t xml:space="preserve"> investičného charakteru</w:t>
      </w:r>
    </w:p>
    <w:p w14:paraId="0D3AA969" w14:textId="56BB4662" w:rsidR="00AC7D9A" w:rsidRPr="00AC7D9A" w:rsidRDefault="00AC7D9A" w:rsidP="00575FAA">
      <w:pPr>
        <w:spacing w:before="120" w:after="120" w:line="288" w:lineRule="auto"/>
        <w:jc w:val="both"/>
        <w:rPr>
          <w:rFonts w:cs="Arial"/>
          <w:szCs w:val="19"/>
          <w:lang w:val="sk-SK"/>
        </w:rPr>
      </w:pPr>
      <w:r w:rsidRPr="00AC7D9A">
        <w:rPr>
          <w:rFonts w:cs="Arial"/>
          <w:szCs w:val="19"/>
          <w:lang w:val="sk-SK"/>
        </w:rPr>
        <w:t xml:space="preserve">Celkové </w:t>
      </w:r>
      <w:r w:rsidR="00C21F04">
        <w:rPr>
          <w:rFonts w:cs="Arial"/>
          <w:szCs w:val="19"/>
          <w:lang w:val="sk-SK"/>
        </w:rPr>
        <w:t xml:space="preserve">priame </w:t>
      </w:r>
      <w:r w:rsidRPr="00AC7D9A">
        <w:rPr>
          <w:rFonts w:cs="Arial"/>
          <w:szCs w:val="19"/>
          <w:lang w:val="sk-SK"/>
        </w:rPr>
        <w:t>oprávnené výdavky</w:t>
      </w:r>
      <w:r w:rsidR="00C21F04">
        <w:rPr>
          <w:rFonts w:cs="Arial"/>
          <w:szCs w:val="19"/>
          <w:lang w:val="sk-SK"/>
        </w:rPr>
        <w:t xml:space="preserve"> projektu</w:t>
      </w:r>
      <w:r w:rsidRPr="00AC7D9A">
        <w:rPr>
          <w:rFonts w:cs="Arial"/>
          <w:szCs w:val="19"/>
          <w:lang w:val="sk-SK"/>
        </w:rPr>
        <w:t xml:space="preserve"> = 10</w:t>
      </w:r>
      <w:r w:rsidR="00C21F04">
        <w:rPr>
          <w:rFonts w:cs="Arial"/>
          <w:szCs w:val="19"/>
          <w:lang w:val="sk-SK"/>
        </w:rPr>
        <w:t xml:space="preserve">0 </w:t>
      </w:r>
      <w:r w:rsidRPr="00AC7D9A">
        <w:rPr>
          <w:rFonts w:cs="Arial"/>
          <w:szCs w:val="19"/>
          <w:lang w:val="sk-SK"/>
        </w:rPr>
        <w:t>00</w:t>
      </w:r>
      <w:r w:rsidR="00C21F04">
        <w:rPr>
          <w:rFonts w:cs="Arial"/>
          <w:szCs w:val="19"/>
          <w:lang w:val="sk-SK"/>
        </w:rPr>
        <w:t xml:space="preserve">0 </w:t>
      </w:r>
      <w:r w:rsidRPr="00AC7D9A">
        <w:rPr>
          <w:rFonts w:cs="Arial"/>
          <w:szCs w:val="19"/>
          <w:lang w:val="sk-SK"/>
        </w:rPr>
        <w:t>Eur</w:t>
      </w:r>
    </w:p>
    <w:p w14:paraId="1E81E70E" w14:textId="1EE7AA57" w:rsidR="00AC7D9A" w:rsidRPr="00AC7D9A" w:rsidRDefault="00AC7D9A" w:rsidP="00575FAA">
      <w:pPr>
        <w:spacing w:before="120" w:after="120" w:line="288" w:lineRule="auto"/>
        <w:jc w:val="both"/>
        <w:rPr>
          <w:rFonts w:cs="Arial"/>
          <w:szCs w:val="19"/>
          <w:lang w:val="sk-SK"/>
        </w:rPr>
      </w:pPr>
      <w:r w:rsidRPr="00AC7D9A">
        <w:rPr>
          <w:rFonts w:cs="Arial"/>
          <w:szCs w:val="19"/>
          <w:lang w:val="sk-SK"/>
        </w:rPr>
        <w:t>Nepriame výdavky projektu = 2</w:t>
      </w:r>
      <w:r w:rsidR="00C21F04">
        <w:rPr>
          <w:rFonts w:cs="Arial"/>
          <w:szCs w:val="19"/>
          <w:lang w:val="sk-SK"/>
        </w:rPr>
        <w:t xml:space="preserve"> </w:t>
      </w:r>
      <w:r w:rsidRPr="00AC7D9A">
        <w:rPr>
          <w:rFonts w:cs="Arial"/>
          <w:szCs w:val="19"/>
          <w:lang w:val="sk-SK"/>
        </w:rPr>
        <w:t>50</w:t>
      </w:r>
      <w:r w:rsidR="00C21F04">
        <w:rPr>
          <w:rFonts w:cs="Arial"/>
          <w:szCs w:val="19"/>
          <w:lang w:val="sk-SK"/>
        </w:rPr>
        <w:t>0</w:t>
      </w:r>
      <w:r w:rsidRPr="00AC7D9A">
        <w:rPr>
          <w:rFonts w:cs="Arial"/>
          <w:szCs w:val="19"/>
          <w:lang w:val="sk-SK"/>
        </w:rPr>
        <w:t xml:space="preserve"> Eur, t.j. 2,5 % z celkových oprávnených priamych výdavkov.</w:t>
      </w:r>
    </w:p>
    <w:p w14:paraId="107C59B0" w14:textId="3285D81C" w:rsidR="000E7BDB" w:rsidRDefault="00B30B27" w:rsidP="00575FAA">
      <w:pPr>
        <w:spacing w:before="120" w:after="120" w:line="288" w:lineRule="auto"/>
        <w:jc w:val="both"/>
        <w:rPr>
          <w:rFonts w:cs="Arial"/>
          <w:color w:val="000000" w:themeColor="text1"/>
          <w:szCs w:val="19"/>
          <w:lang w:val="sk-SK"/>
        </w:rPr>
      </w:pPr>
      <w:r>
        <w:rPr>
          <w:rFonts w:cs="Arial"/>
          <w:color w:val="000000" w:themeColor="text1"/>
          <w:szCs w:val="19"/>
          <w:lang w:val="sk-SK"/>
        </w:rPr>
        <w:t xml:space="preserve">Výška nepriamych </w:t>
      </w:r>
      <w:r w:rsidR="00AC7D9A">
        <w:rPr>
          <w:rFonts w:cs="Arial"/>
          <w:color w:val="000000" w:themeColor="text1"/>
          <w:szCs w:val="19"/>
          <w:lang w:val="sk-SK"/>
        </w:rPr>
        <w:t xml:space="preserve">výdavkov </w:t>
      </w:r>
      <w:r>
        <w:rPr>
          <w:rFonts w:cs="Arial"/>
          <w:color w:val="000000" w:themeColor="text1"/>
          <w:szCs w:val="19"/>
          <w:lang w:val="sk-SK"/>
        </w:rPr>
        <w:t xml:space="preserve">projektu bola overená na základe stanoveného percentuálneho limitu vo výške </w:t>
      </w:r>
      <w:r w:rsidR="000E7BDB">
        <w:rPr>
          <w:rFonts w:cs="Arial"/>
          <w:color w:val="000000" w:themeColor="text1"/>
          <w:szCs w:val="19"/>
          <w:lang w:val="sk-SK"/>
        </w:rPr>
        <w:t xml:space="preserve">max. </w:t>
      </w:r>
      <w:r>
        <w:rPr>
          <w:rFonts w:cs="Arial"/>
          <w:color w:val="000000" w:themeColor="text1"/>
          <w:szCs w:val="19"/>
          <w:lang w:val="sk-SK"/>
        </w:rPr>
        <w:t>3% z celkových priamych oprávnených výdavkov projektu</w:t>
      </w:r>
      <w:r w:rsidR="002A2558">
        <w:rPr>
          <w:rFonts w:cs="Arial"/>
          <w:color w:val="000000" w:themeColor="text1"/>
          <w:szCs w:val="19"/>
          <w:lang w:val="sk-SK"/>
        </w:rPr>
        <w:t xml:space="preserve"> a nepresahuje stanovený maximálny percentuálny limit. </w:t>
      </w:r>
      <w:r>
        <w:rPr>
          <w:rFonts w:cs="Arial"/>
          <w:color w:val="000000" w:themeColor="text1"/>
          <w:szCs w:val="19"/>
          <w:lang w:val="sk-SK"/>
        </w:rPr>
        <w:t xml:space="preserve"> </w:t>
      </w:r>
      <w:r w:rsidR="00C21F04">
        <w:rPr>
          <w:rFonts w:cs="Arial"/>
          <w:color w:val="000000" w:themeColor="text1"/>
          <w:szCs w:val="19"/>
          <w:lang w:val="sk-SK"/>
        </w:rPr>
        <w:t xml:space="preserve"> </w:t>
      </w:r>
    </w:p>
    <w:p w14:paraId="4CE87F56" w14:textId="0E1939F2" w:rsidR="001B5C89" w:rsidRPr="0086503B" w:rsidRDefault="001B5C89" w:rsidP="0089453F">
      <w:pPr>
        <w:spacing w:before="120" w:after="120" w:line="288" w:lineRule="auto"/>
        <w:jc w:val="both"/>
        <w:rPr>
          <w:rFonts w:cs="Arial"/>
          <w:color w:val="000000" w:themeColor="text1"/>
          <w:szCs w:val="19"/>
          <w:lang w:val="sk-SK"/>
        </w:rPr>
      </w:pPr>
    </w:p>
    <w:p w14:paraId="2901B7E9" w14:textId="77777777" w:rsidR="00C05315" w:rsidRPr="007629AA" w:rsidRDefault="000C3B5F" w:rsidP="00C05315">
      <w:pPr>
        <w:pStyle w:val="Nadpis2"/>
        <w:rPr>
          <w:lang w:val="sk-SK"/>
        </w:rPr>
      </w:pPr>
      <w:bookmarkStart w:id="38" w:name="_Toc534277610"/>
      <w:r w:rsidRPr="007629AA">
        <w:rPr>
          <w:lang w:val="sk-SK"/>
        </w:rPr>
        <w:t>R</w:t>
      </w:r>
      <w:r w:rsidR="00C05315" w:rsidRPr="007629AA">
        <w:rPr>
          <w:lang w:val="sk-SK"/>
        </w:rPr>
        <w:t>ozlišovacie kritéri</w:t>
      </w:r>
      <w:r w:rsidR="00D7174A" w:rsidRPr="007629AA">
        <w:rPr>
          <w:lang w:val="sk-SK"/>
        </w:rPr>
        <w:t>á</w:t>
      </w:r>
      <w:r w:rsidR="00C05315" w:rsidRPr="007629AA">
        <w:rPr>
          <w:lang w:val="sk-SK"/>
        </w:rPr>
        <w:t xml:space="preserve"> žiadosti o nenávratný finančný príspevok</w:t>
      </w:r>
      <w:bookmarkEnd w:id="38"/>
    </w:p>
    <w:p w14:paraId="41F91D9E" w14:textId="77777777" w:rsidR="00C05315" w:rsidRPr="007629AA" w:rsidRDefault="00C05315" w:rsidP="00C05315">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Po ukončení odborného hodnotenia ŽoNFP predložených v rámci výzvy zo zoznamu žiadostí, ktoré splnili minimálnu hranicu na splnenie podmienky odborného hodnotenia, </w:t>
      </w:r>
      <w:r w:rsidR="005B6F25" w:rsidRPr="007629AA">
        <w:rPr>
          <w:color w:val="000000" w:themeColor="text1"/>
          <w:sz w:val="19"/>
          <w:szCs w:val="19"/>
          <w:lang w:val="sk-SK"/>
        </w:rPr>
        <w:t>RO/SO</w:t>
      </w:r>
      <w:r w:rsidRPr="007629AA">
        <w:rPr>
          <w:color w:val="000000" w:themeColor="text1"/>
          <w:sz w:val="19"/>
          <w:szCs w:val="19"/>
          <w:lang w:val="sk-SK"/>
        </w:rPr>
        <w:t xml:space="preserve"> </w:t>
      </w:r>
      <w:r w:rsidR="00C700D3" w:rsidRPr="007629AA">
        <w:rPr>
          <w:color w:val="000000" w:themeColor="text1"/>
          <w:sz w:val="19"/>
          <w:szCs w:val="19"/>
          <w:lang w:val="sk-SK"/>
        </w:rPr>
        <w:t>usporiada</w:t>
      </w:r>
      <w:r w:rsidRPr="007629AA">
        <w:rPr>
          <w:color w:val="000000" w:themeColor="text1"/>
          <w:sz w:val="19"/>
          <w:szCs w:val="19"/>
          <w:lang w:val="sk-SK"/>
        </w:rPr>
        <w:t xml:space="preserve"> ŽoNFP podľa územnej príslušnosti</w:t>
      </w:r>
      <w:r w:rsidR="002E656A" w:rsidRPr="007629AA">
        <w:rPr>
          <w:color w:val="000000" w:themeColor="text1"/>
          <w:sz w:val="19"/>
          <w:szCs w:val="19"/>
          <w:lang w:val="sk-SK"/>
        </w:rPr>
        <w:t xml:space="preserve"> (ak relevantné)</w:t>
      </w:r>
      <w:r w:rsidRPr="007629AA">
        <w:rPr>
          <w:color w:val="000000" w:themeColor="text1"/>
          <w:sz w:val="19"/>
          <w:szCs w:val="19"/>
          <w:lang w:val="sk-SK"/>
        </w:rPr>
        <w:t xml:space="preserve">. </w:t>
      </w:r>
    </w:p>
    <w:p w14:paraId="0CF2042D" w14:textId="375DC34D" w:rsidR="00C04C90" w:rsidRPr="007629AA" w:rsidRDefault="00C05315" w:rsidP="00972589">
      <w:pPr>
        <w:pStyle w:val="Default"/>
        <w:spacing w:before="120" w:after="120" w:line="288" w:lineRule="auto"/>
        <w:jc w:val="both"/>
        <w:rPr>
          <w:lang w:val="sk-SK"/>
        </w:rPr>
      </w:pPr>
      <w:r w:rsidRPr="007629AA">
        <w:rPr>
          <w:color w:val="000000" w:themeColor="text1"/>
          <w:sz w:val="19"/>
          <w:szCs w:val="19"/>
          <w:lang w:val="sk-SK"/>
        </w:rPr>
        <w:t xml:space="preserve">V rámci každej </w:t>
      </w:r>
      <w:r w:rsidR="00165137">
        <w:rPr>
          <w:color w:val="000000" w:themeColor="text1"/>
          <w:sz w:val="19"/>
          <w:szCs w:val="19"/>
          <w:lang w:val="sk-SK"/>
        </w:rPr>
        <w:t xml:space="preserve">skupiny podľa územnej príslušnosti (ak relevantné) </w:t>
      </w:r>
      <w:r w:rsidR="005B6F25" w:rsidRPr="007629AA">
        <w:rPr>
          <w:color w:val="000000" w:themeColor="text1"/>
          <w:sz w:val="19"/>
          <w:szCs w:val="19"/>
          <w:lang w:val="sk-SK"/>
        </w:rPr>
        <w:t>RO/SO</w:t>
      </w:r>
      <w:r w:rsidRPr="007629AA">
        <w:rPr>
          <w:color w:val="000000" w:themeColor="text1"/>
          <w:sz w:val="19"/>
          <w:szCs w:val="19"/>
          <w:lang w:val="sk-SK"/>
        </w:rPr>
        <w:t xml:space="preserve"> zoradí </w:t>
      </w:r>
      <w:r w:rsidR="00165137">
        <w:rPr>
          <w:color w:val="000000" w:themeColor="text1"/>
          <w:sz w:val="19"/>
          <w:szCs w:val="19"/>
          <w:lang w:val="sk-SK"/>
        </w:rPr>
        <w:t xml:space="preserve">ŽoNFP </w:t>
      </w:r>
      <w:r w:rsidRPr="007629AA">
        <w:rPr>
          <w:color w:val="000000" w:themeColor="text1"/>
          <w:sz w:val="19"/>
          <w:szCs w:val="19"/>
          <w:lang w:val="sk-SK"/>
        </w:rPr>
        <w:t>zostupne podľa bodovej hodnoty získanej v odbornom hodnotení, t.j. od ŽoNFP s najvyšším počtom bodov po ŽoNFP s najnižším počtom bodov. ŽoNFP sú schvaľované až do výšky disponibilnej alokácie výzv</w:t>
      </w:r>
      <w:r w:rsidR="00F8714A" w:rsidRPr="007629AA">
        <w:rPr>
          <w:color w:val="000000" w:themeColor="text1"/>
          <w:sz w:val="19"/>
          <w:szCs w:val="19"/>
          <w:lang w:val="sk-SK"/>
        </w:rPr>
        <w:t>y</w:t>
      </w:r>
      <w:r w:rsidRPr="007629AA">
        <w:rPr>
          <w:color w:val="000000" w:themeColor="text1"/>
          <w:sz w:val="19"/>
          <w:szCs w:val="19"/>
          <w:lang w:val="sk-SK"/>
        </w:rPr>
        <w:t xml:space="preserve"> s rešpektovaním rozdelenia alokácie podľa územnej príslušnosti</w:t>
      </w:r>
      <w:r w:rsidR="00AF19DC" w:rsidRPr="007629AA">
        <w:rPr>
          <w:color w:val="000000" w:themeColor="text1"/>
          <w:sz w:val="19"/>
          <w:szCs w:val="19"/>
          <w:lang w:val="sk-SK"/>
        </w:rPr>
        <w:t>.</w:t>
      </w:r>
    </w:p>
    <w:p w14:paraId="3B96FAA7" w14:textId="442CA966" w:rsidR="00C45C5B" w:rsidRDefault="00C45C5B" w:rsidP="00C45C5B">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V prípade, ak sa v poradí vytvorenom na základe odborného hodnotenia nachádzajú na hranici danej výškou disponibilnej alokácie na výzvu viaceré ŽoNFP na rovnakom mieste, sú uplatňované </w:t>
      </w:r>
      <w:r w:rsidR="006F4FE1" w:rsidRPr="007629AA">
        <w:rPr>
          <w:b/>
          <w:color w:val="000000" w:themeColor="text1"/>
          <w:sz w:val="19"/>
          <w:szCs w:val="19"/>
          <w:lang w:val="sk-SK"/>
        </w:rPr>
        <w:t>rozlišovacie kritériá</w:t>
      </w:r>
      <w:r w:rsidRPr="007629AA">
        <w:rPr>
          <w:color w:val="000000" w:themeColor="text1"/>
          <w:sz w:val="19"/>
          <w:szCs w:val="19"/>
          <w:lang w:val="sk-SK"/>
        </w:rPr>
        <w:t>. Zoradenie takýchto projektov sa uskutočňuje podľa rozlišov</w:t>
      </w:r>
      <w:r w:rsidR="00AF19DC" w:rsidRPr="007629AA">
        <w:rPr>
          <w:color w:val="000000" w:themeColor="text1"/>
          <w:sz w:val="19"/>
          <w:szCs w:val="19"/>
          <w:lang w:val="sk-SK"/>
        </w:rPr>
        <w:t>acích kritérií v súlade s dokumentom “Kritériá pre výber projektov”</w:t>
      </w:r>
      <w:r w:rsidR="0018784A">
        <w:rPr>
          <w:color w:val="000000" w:themeColor="text1"/>
          <w:sz w:val="19"/>
          <w:szCs w:val="19"/>
          <w:lang w:val="sk-SK"/>
        </w:rPr>
        <w:t xml:space="preserve"> v aktuálnom znení,</w:t>
      </w:r>
      <w:r w:rsidR="00AF19DC" w:rsidRPr="007629AA">
        <w:rPr>
          <w:color w:val="000000" w:themeColor="text1"/>
          <w:sz w:val="19"/>
          <w:szCs w:val="19"/>
          <w:lang w:val="sk-SK"/>
        </w:rPr>
        <w:t xml:space="preserve"> schváleným MV pre IROP.</w:t>
      </w:r>
    </w:p>
    <w:p w14:paraId="2A1ABD60" w14:textId="56994486" w:rsidR="00020A41" w:rsidRPr="007629AA" w:rsidRDefault="00020A41" w:rsidP="00020A41">
      <w:pPr>
        <w:pStyle w:val="Default"/>
        <w:spacing w:before="120" w:after="120" w:line="288" w:lineRule="auto"/>
        <w:jc w:val="both"/>
        <w:rPr>
          <w:b/>
          <w:color w:val="000000" w:themeColor="text1"/>
          <w:sz w:val="20"/>
          <w:szCs w:val="20"/>
          <w:lang w:val="sk-SK"/>
        </w:rPr>
      </w:pPr>
      <w:r w:rsidRPr="007629AA">
        <w:rPr>
          <w:b/>
          <w:color w:val="000000" w:themeColor="text1"/>
          <w:sz w:val="20"/>
          <w:szCs w:val="20"/>
          <w:lang w:val="sk-SK"/>
        </w:rPr>
        <w:t>Rozlišovacie kritériá</w:t>
      </w:r>
      <w:r w:rsidRPr="007629AA">
        <w:rPr>
          <w:b/>
          <w:sz w:val="20"/>
          <w:szCs w:val="20"/>
          <w:lang w:val="sk-SK"/>
        </w:rPr>
        <w:t>:</w:t>
      </w:r>
    </w:p>
    <w:p w14:paraId="5EDFC425" w14:textId="77777777" w:rsidR="00020A41" w:rsidRPr="007629AA" w:rsidRDefault="00020A41" w:rsidP="00020A41">
      <w:pPr>
        <w:pStyle w:val="Default"/>
        <w:numPr>
          <w:ilvl w:val="6"/>
          <w:numId w:val="14"/>
        </w:numPr>
        <w:spacing w:before="120" w:after="120" w:line="288" w:lineRule="auto"/>
        <w:ind w:left="720" w:hanging="27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Finančná a ekonomická stránka projektu;</w:t>
      </w:r>
    </w:p>
    <w:p w14:paraId="4974A917" w14:textId="77777777" w:rsidR="00020A41" w:rsidRPr="007629AA" w:rsidRDefault="00020A41" w:rsidP="00020A41">
      <w:pPr>
        <w:pStyle w:val="Default"/>
        <w:numPr>
          <w:ilvl w:val="6"/>
          <w:numId w:val="14"/>
        </w:numPr>
        <w:spacing w:before="120" w:after="120" w:line="288" w:lineRule="auto"/>
        <w:ind w:left="720" w:hanging="274"/>
        <w:jc w:val="both"/>
        <w:rPr>
          <w:color w:val="000000" w:themeColor="text1"/>
          <w:sz w:val="19"/>
          <w:szCs w:val="19"/>
          <w:lang w:val="sk-SK"/>
        </w:rPr>
      </w:pPr>
      <w:r w:rsidRPr="007629AA">
        <w:rPr>
          <w:color w:val="000000" w:themeColor="text1"/>
          <w:sz w:val="19"/>
          <w:szCs w:val="19"/>
          <w:lang w:val="sk-SK"/>
        </w:rPr>
        <w:lastRenderedPageBreak/>
        <w:t>výsledný počet bodov dosiahnutý v odbornom hodnotení v rámci skupiny Navrhovaný spôsob realizácie projektu;</w:t>
      </w:r>
    </w:p>
    <w:p w14:paraId="1B87B58B" w14:textId="77777777" w:rsidR="00020A41" w:rsidRPr="007629AA" w:rsidRDefault="00020A41" w:rsidP="00020A41">
      <w:pPr>
        <w:pStyle w:val="Default"/>
        <w:numPr>
          <w:ilvl w:val="6"/>
          <w:numId w:val="14"/>
        </w:numPr>
        <w:spacing w:before="120" w:after="120" w:line="288" w:lineRule="auto"/>
        <w:ind w:left="720"/>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Príspevok navrhovaného projektu k cieľom a výsledkom IROP a prioritných osí;</w:t>
      </w:r>
    </w:p>
    <w:p w14:paraId="404C5556" w14:textId="77777777" w:rsidR="00020A41" w:rsidRPr="007629AA" w:rsidRDefault="00020A41" w:rsidP="00020A41">
      <w:pPr>
        <w:pStyle w:val="Default"/>
        <w:numPr>
          <w:ilvl w:val="6"/>
          <w:numId w:val="14"/>
        </w:numPr>
        <w:spacing w:before="120" w:after="120" w:line="288" w:lineRule="auto"/>
        <w:ind w:left="720"/>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Administratívna a prevádzková kapacita žiadateľa.</w:t>
      </w:r>
    </w:p>
    <w:p w14:paraId="4B7294CA" w14:textId="77777777" w:rsidR="00020A41" w:rsidRPr="007629AA" w:rsidRDefault="00020A41" w:rsidP="00020A41">
      <w:pPr>
        <w:pStyle w:val="Default"/>
        <w:spacing w:before="120" w:after="120" w:line="288" w:lineRule="auto"/>
        <w:jc w:val="both"/>
        <w:rPr>
          <w:color w:val="000000" w:themeColor="text1"/>
          <w:sz w:val="19"/>
          <w:szCs w:val="19"/>
          <w:u w:val="single"/>
          <w:lang w:val="sk-SK"/>
        </w:rPr>
      </w:pPr>
      <w:r w:rsidRPr="007629AA">
        <w:rPr>
          <w:color w:val="000000" w:themeColor="text1"/>
          <w:sz w:val="19"/>
          <w:szCs w:val="19"/>
          <w:u w:val="single"/>
          <w:lang w:val="sk-SK"/>
        </w:rPr>
        <w:t>Spôsob aplikácie rozlišovacích kritérií:</w:t>
      </w:r>
    </w:p>
    <w:p w14:paraId="0ADF0D57" w14:textId="2DECAF62" w:rsidR="0018784A" w:rsidRPr="005711D1" w:rsidRDefault="00020A41" w:rsidP="0018784A">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Rozlišovacie kritériá sú zoradené podľa poradia dôležitosti, to znamená, že ak nebol zistený bodový rozdiel v rámci prvého kritéria, posudzuje sa ďalšie v poradí.</w:t>
      </w:r>
      <w:r w:rsidR="0018784A">
        <w:rPr>
          <w:color w:val="000000" w:themeColor="text1"/>
          <w:sz w:val="19"/>
          <w:szCs w:val="19"/>
          <w:lang w:val="sk-SK"/>
        </w:rPr>
        <w:t xml:space="preserve"> </w:t>
      </w:r>
      <w:r w:rsidR="0018784A" w:rsidRPr="005711D1">
        <w:rPr>
          <w:color w:val="000000" w:themeColor="text1"/>
          <w:sz w:val="19"/>
          <w:szCs w:val="19"/>
          <w:lang w:val="sk-SK"/>
        </w:rPr>
        <w:t>Ak aj po aplikácii rozlišovacích kritérií nie je možné jednoznačne stanoviť poradie ŽoNFP, postupuje sa v zmysle § 19 ods. 9 zákona č. 292/2014 Z. z. o príspevku poskytovanom z európskych štrukturálnych a investičných fondov a o zmene a doplnení niektorých zákonov</w:t>
      </w:r>
      <w:r w:rsidR="00454D14">
        <w:rPr>
          <w:rStyle w:val="Odkaznapoznmkupodiarou"/>
          <w:color w:val="000000" w:themeColor="text1"/>
          <w:szCs w:val="19"/>
          <w:lang w:val="sk-SK"/>
        </w:rPr>
        <w:footnoteReference w:id="34"/>
      </w:r>
      <w:r w:rsidR="0018784A" w:rsidRPr="005711D1">
        <w:rPr>
          <w:color w:val="000000" w:themeColor="text1"/>
          <w:sz w:val="19"/>
          <w:szCs w:val="19"/>
          <w:lang w:val="sk-SK"/>
        </w:rPr>
        <w:t>.</w:t>
      </w:r>
    </w:p>
    <w:p w14:paraId="4AE259A1" w14:textId="4655958E" w:rsidR="004B586B" w:rsidRPr="007629AA" w:rsidRDefault="004B586B" w:rsidP="00822492">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V rámci výzvy pre špecifický cieľ 5.1.1 zameranej výlučne na financovanie prevádzkových nákladov MAS spojených s riadením a uskutočňovaním stratégii CLLD </w:t>
      </w:r>
      <w:r w:rsidRPr="007629AA">
        <w:rPr>
          <w:b/>
          <w:color w:val="000000" w:themeColor="text1"/>
          <w:sz w:val="19"/>
          <w:szCs w:val="19"/>
          <w:lang w:val="sk-SK"/>
        </w:rPr>
        <w:t>nie sú aplikované rozlišovacie kritéria</w:t>
      </w:r>
      <w:r w:rsidRPr="007629AA">
        <w:rPr>
          <w:color w:val="000000" w:themeColor="text1"/>
          <w:sz w:val="19"/>
          <w:szCs w:val="19"/>
          <w:lang w:val="sk-SK"/>
        </w:rPr>
        <w:t>.</w:t>
      </w:r>
    </w:p>
    <w:p w14:paraId="25C32CD8" w14:textId="48DB3827" w:rsidR="00B70542" w:rsidRPr="00B70542" w:rsidRDefault="00A2405D" w:rsidP="00B70542">
      <w:pPr>
        <w:pStyle w:val="Default"/>
        <w:spacing w:before="120" w:after="120"/>
        <w:jc w:val="both"/>
        <w:rPr>
          <w:color w:val="000000" w:themeColor="text1"/>
          <w:sz w:val="19"/>
          <w:szCs w:val="19"/>
          <w:lang w:val="sk-SK"/>
        </w:rPr>
      </w:pPr>
      <w:r w:rsidRPr="00165137">
        <w:rPr>
          <w:color w:val="000000" w:themeColor="text1"/>
          <w:sz w:val="19"/>
          <w:szCs w:val="19"/>
          <w:lang w:val="sk-SK"/>
        </w:rPr>
        <w:t>Ak vyhláseniu výzvy predchádzalo posudzovanie projektových zámerov</w:t>
      </w:r>
      <w:r w:rsidR="00165137" w:rsidRPr="00B70542">
        <w:rPr>
          <w:b/>
          <w:color w:val="000000" w:themeColor="text1"/>
          <w:sz w:val="19"/>
          <w:szCs w:val="19"/>
          <w:lang w:val="sk-SK"/>
        </w:rPr>
        <w:t xml:space="preserve"> (dvojkolový proces výberu)</w:t>
      </w:r>
      <w:r w:rsidRPr="00B70542">
        <w:rPr>
          <w:b/>
          <w:color w:val="000000" w:themeColor="text1"/>
          <w:sz w:val="19"/>
          <w:szCs w:val="19"/>
          <w:lang w:val="sk-SK"/>
        </w:rPr>
        <w:t xml:space="preserve">, </w:t>
      </w:r>
      <w:r w:rsidRPr="00165137">
        <w:rPr>
          <w:color w:val="000000" w:themeColor="text1"/>
          <w:sz w:val="19"/>
          <w:szCs w:val="19"/>
          <w:lang w:val="sk-SK"/>
        </w:rPr>
        <w:t xml:space="preserve">RO/SO v konaní o ŽoNFP </w:t>
      </w:r>
      <w:r w:rsidR="00165137">
        <w:rPr>
          <w:color w:val="000000" w:themeColor="text1"/>
          <w:sz w:val="19"/>
          <w:szCs w:val="19"/>
          <w:lang w:val="sk-SK"/>
        </w:rPr>
        <w:t>aplikuje rovnaké hodnotiace a rozlišovacie kritéria, ako sú aplikované pri jednokolovom procese výberu.</w:t>
      </w:r>
      <w:r w:rsidR="00B70542">
        <w:rPr>
          <w:color w:val="000000" w:themeColor="text1"/>
          <w:sz w:val="19"/>
          <w:szCs w:val="19"/>
          <w:lang w:val="sk-SK"/>
        </w:rPr>
        <w:t xml:space="preserve"> </w:t>
      </w:r>
      <w:r w:rsidR="00B70542" w:rsidRPr="00B70542">
        <w:rPr>
          <w:color w:val="000000" w:themeColor="text1"/>
          <w:sz w:val="19"/>
          <w:szCs w:val="19"/>
          <w:lang w:val="sk-SK"/>
        </w:rPr>
        <w:t>Po ukončení odborného hodnotenia ŽoNFP predložených v rámci príslušného kola výzvy sa zo zoznamu ŽoNFP, ktoré splnili minimálnu hranicu na splnenie podmienky odborného hodnotenia, vykoná usporiadanie ŽoNFP podľa územnej príslušnosti postupom ako pri jednokolovom procese výberu (bez ohľadu na to, aký druh hodnotiacej správy bol vydaný vo fáze posudzovania projektových zámerov), pričom ŽoNFP sú schvaľované až do výšky disponibilnej alokácie na výzvu s rešpektovaním rozdelenia alokácie podľa územnej príslušnosti.</w:t>
      </w:r>
    </w:p>
    <w:p w14:paraId="2A3B9BC2" w14:textId="3A673E06" w:rsidR="00A2405D" w:rsidRPr="00165137" w:rsidRDefault="00A2405D" w:rsidP="00B70542">
      <w:pPr>
        <w:pStyle w:val="Default"/>
        <w:spacing w:before="120" w:after="120" w:line="288" w:lineRule="auto"/>
        <w:jc w:val="both"/>
        <w:rPr>
          <w:lang w:val="sk-SK"/>
        </w:rPr>
      </w:pPr>
    </w:p>
    <w:p w14:paraId="2217E1EC" w14:textId="77777777" w:rsidR="00020A41" w:rsidRPr="007629AA" w:rsidRDefault="00020A41" w:rsidP="00C45C5B">
      <w:pPr>
        <w:pStyle w:val="Default"/>
        <w:spacing w:before="120" w:after="120" w:line="288" w:lineRule="auto"/>
        <w:jc w:val="both"/>
        <w:rPr>
          <w:color w:val="000000" w:themeColor="text1"/>
          <w:sz w:val="19"/>
          <w:szCs w:val="19"/>
          <w:lang w:val="sk-SK"/>
        </w:rPr>
      </w:pPr>
    </w:p>
    <w:p w14:paraId="0942E0DF" w14:textId="77777777" w:rsidR="00C700D3" w:rsidRPr="007629AA" w:rsidRDefault="00C700D3" w:rsidP="0089453F">
      <w:pPr>
        <w:pStyle w:val="Default"/>
        <w:spacing w:before="120" w:after="120" w:line="288" w:lineRule="auto"/>
        <w:jc w:val="both"/>
        <w:rPr>
          <w:color w:val="243F60"/>
          <w:szCs w:val="19"/>
          <w:lang w:val="sk-SK"/>
        </w:rPr>
      </w:pPr>
    </w:p>
    <w:p w14:paraId="65B97F16" w14:textId="77777777" w:rsidR="00CE1F4E" w:rsidRPr="007629AA" w:rsidRDefault="00CE1F4E">
      <w:pPr>
        <w:rPr>
          <w:rFonts w:cs="Arial"/>
          <w:b/>
          <w:bCs/>
          <w:iCs/>
          <w:color w:val="3C8A2E"/>
          <w:kern w:val="32"/>
          <w:sz w:val="24"/>
          <w:szCs w:val="26"/>
          <w:lang w:val="sk-SK"/>
        </w:rPr>
      </w:pPr>
      <w:r w:rsidRPr="007629AA">
        <w:rPr>
          <w:lang w:val="sk-SK"/>
        </w:rPr>
        <w:br w:type="page"/>
      </w:r>
    </w:p>
    <w:p w14:paraId="184D520D" w14:textId="77777777" w:rsidR="00886356" w:rsidRPr="007629AA" w:rsidRDefault="009C0E84" w:rsidP="0089453F">
      <w:pPr>
        <w:pStyle w:val="Nadpis3"/>
        <w:numPr>
          <w:ilvl w:val="0"/>
          <w:numId w:val="0"/>
        </w:numPr>
        <w:spacing w:before="120" w:after="120" w:line="288" w:lineRule="auto"/>
        <w:rPr>
          <w:lang w:val="sk-SK"/>
        </w:rPr>
      </w:pPr>
      <w:bookmarkStart w:id="39" w:name="_Toc534277611"/>
      <w:r w:rsidRPr="007629AA">
        <w:rPr>
          <w:lang w:val="sk-SK"/>
        </w:rPr>
        <w:lastRenderedPageBreak/>
        <w:t>Prílohy</w:t>
      </w:r>
      <w:bookmarkEnd w:id="39"/>
    </w:p>
    <w:p w14:paraId="69517524" w14:textId="77777777" w:rsidR="00AA16F0" w:rsidRPr="007629AA" w:rsidRDefault="00AA16F0" w:rsidP="00AA16F0">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Etický kódex odborného hodnotiteľa</w:t>
      </w:r>
    </w:p>
    <w:p w14:paraId="7507DDA9" w14:textId="77777777" w:rsidR="009C0E84" w:rsidRPr="007629AA" w:rsidRDefault="005C2AFE" w:rsidP="00AE34A0">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1.1</w:t>
      </w:r>
    </w:p>
    <w:p w14:paraId="49CF98B3" w14:textId="77777777" w:rsidR="005C2AFE" w:rsidRPr="007629AA" w:rsidRDefault="001559B8" w:rsidP="00AE34A0">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C2AFE"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1.2.1</w:t>
      </w:r>
    </w:p>
    <w:p w14:paraId="3C21F20E" w14:textId="77777777" w:rsidR="001559B8" w:rsidRPr="007629AA" w:rsidRDefault="001559B8" w:rsidP="001559B8">
      <w:pPr>
        <w:pStyle w:val="Predvolen"/>
        <w:spacing w:before="120" w:after="120" w:line="288" w:lineRule="auto"/>
        <w:ind w:left="720"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B. Spôsob vyhodnotenia kritérií pre hodnotenie žiadostí o NFP v rámci Integrovaného regionálneho operačného programu pre špecifický cieľ 1.2.1 (časť strategické dokumenty)</w:t>
      </w:r>
    </w:p>
    <w:p w14:paraId="7D4FD38E" w14:textId="77777777" w:rsidR="00416AAC" w:rsidRPr="007629AA" w:rsidRDefault="005C2AFE" w:rsidP="00AE34A0">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1.2.2</w:t>
      </w:r>
    </w:p>
    <w:p w14:paraId="7A73F1EF" w14:textId="77777777" w:rsidR="00416AAC" w:rsidRPr="007629AA" w:rsidRDefault="00416AAC"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2.1.1A</w:t>
      </w:r>
    </w:p>
    <w:p w14:paraId="4D1547B3" w14:textId="302ADCC4" w:rsidR="00416AAC" w:rsidRPr="00F018EE" w:rsidRDefault="00EF5825" w:rsidP="00EF5825">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F018EE">
        <w:rPr>
          <w:rFonts w:ascii="Arial" w:hAnsi="Arial" w:cs="Arial"/>
          <w:color w:val="000000" w:themeColor="text1"/>
          <w:sz w:val="19"/>
          <w:szCs w:val="19"/>
          <w:lang w:val="sk-SK"/>
        </w:rPr>
        <w:t xml:space="preserve">A </w:t>
      </w:r>
      <w:r w:rsidR="00416AAC" w:rsidRPr="00F018EE">
        <w:rPr>
          <w:rFonts w:ascii="Arial" w:hAnsi="Arial" w:cs="Arial"/>
          <w:color w:val="000000" w:themeColor="text1"/>
          <w:sz w:val="19"/>
          <w:szCs w:val="19"/>
          <w:lang w:val="sk-SK"/>
        </w:rPr>
        <w:t>Spôsob vyhodnotenia kritérií pre hodnotenie žiadostí o NFP v rámci Integrovaného regionálneho operačného programu pre špecifický cieľ 2.1.1B</w:t>
      </w:r>
      <w:r w:rsidRPr="00F018EE">
        <w:rPr>
          <w:rFonts w:ascii="Arial" w:hAnsi="Arial" w:cs="Arial"/>
          <w:color w:val="000000" w:themeColor="text1"/>
          <w:sz w:val="19"/>
          <w:szCs w:val="19"/>
          <w:lang w:val="sk-SK"/>
        </w:rPr>
        <w:t xml:space="preserve"> – plat</w:t>
      </w:r>
      <w:r w:rsidR="00F018EE">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sidR="00F018EE">
        <w:rPr>
          <w:rFonts w:ascii="Arial" w:hAnsi="Arial" w:cs="Arial"/>
          <w:color w:val="000000" w:themeColor="text1"/>
          <w:sz w:val="19"/>
          <w:szCs w:val="19"/>
          <w:lang w:val="sk-SK"/>
        </w:rPr>
        <w:t xml:space="preserve"> do 30.06.2019 </w:t>
      </w:r>
    </w:p>
    <w:p w14:paraId="2764DC78" w14:textId="3FADC946" w:rsidR="00EF5825" w:rsidRPr="007629AA" w:rsidRDefault="00EF5825" w:rsidP="00F018EE">
      <w:pPr>
        <w:pStyle w:val="Predvolen"/>
        <w:spacing w:before="120" w:after="120" w:line="288" w:lineRule="auto"/>
        <w:ind w:left="709" w:right="612"/>
        <w:jc w:val="both"/>
        <w:rPr>
          <w:rFonts w:ascii="Arial" w:hAnsi="Arial" w:cs="Arial"/>
          <w:color w:val="auto"/>
          <w:sz w:val="19"/>
          <w:szCs w:val="19"/>
          <w:lang w:val="sk-SK"/>
        </w:rPr>
      </w:pPr>
      <w:r w:rsidRPr="00F018EE">
        <w:rPr>
          <w:rFonts w:ascii="Arial" w:hAnsi="Arial" w:cs="Arial"/>
          <w:color w:val="auto"/>
          <w:sz w:val="19"/>
          <w:szCs w:val="19"/>
          <w:lang w:val="sk-SK"/>
        </w:rPr>
        <w:t xml:space="preserve">B </w:t>
      </w:r>
      <w:r w:rsidRPr="00F018EE">
        <w:rPr>
          <w:rFonts w:ascii="Arial" w:hAnsi="Arial" w:cs="Arial"/>
          <w:color w:val="000000" w:themeColor="text1"/>
          <w:sz w:val="19"/>
          <w:szCs w:val="19"/>
          <w:lang w:val="sk-SK"/>
        </w:rPr>
        <w:t>Spôsob vyhodnotenia kritérií pre hodnotenie žiadostí o NFP v rámci Integrovaného regionálneho operačného programu pre špecifický cieľ 2.1.1B – platné pre výzvy vyhlásené po nadobudnutí účinnosti zákona 154/2019</w:t>
      </w:r>
      <w:r w:rsidR="00F018EE">
        <w:rPr>
          <w:rFonts w:ascii="Arial" w:hAnsi="Arial" w:cs="Arial"/>
          <w:color w:val="000000" w:themeColor="text1"/>
          <w:sz w:val="19"/>
          <w:szCs w:val="19"/>
          <w:lang w:val="sk-SK"/>
        </w:rPr>
        <w:t xml:space="preserve"> od 01.07.2019</w:t>
      </w:r>
    </w:p>
    <w:p w14:paraId="446C6AD4" w14:textId="384CB44B" w:rsidR="001559B8" w:rsidRPr="00F018EE" w:rsidRDefault="00F018EE" w:rsidP="001559B8">
      <w:pPr>
        <w:pStyle w:val="Predvolen"/>
        <w:numPr>
          <w:ilvl w:val="0"/>
          <w:numId w:val="12"/>
        </w:numPr>
        <w:spacing w:before="120" w:after="120" w:line="288" w:lineRule="auto"/>
        <w:ind w:right="612"/>
        <w:jc w:val="both"/>
        <w:rPr>
          <w:rFonts w:ascii="Arial" w:hAnsi="Arial" w:cs="Arial"/>
          <w:color w:val="1361FF" w:themeColor="text2" w:themeTint="99"/>
          <w:sz w:val="19"/>
          <w:szCs w:val="19"/>
          <w:lang w:val="sk-SK"/>
        </w:rPr>
      </w:pPr>
      <w:r>
        <w:rPr>
          <w:rFonts w:ascii="Arial" w:hAnsi="Arial" w:cs="Arial"/>
          <w:color w:val="000000" w:themeColor="text1"/>
          <w:sz w:val="19"/>
          <w:szCs w:val="19"/>
          <w:lang w:val="sk-SK"/>
        </w:rPr>
        <w:t xml:space="preserve">A </w:t>
      </w:r>
      <w:r w:rsidR="001559B8"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2.1.1C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Pr>
          <w:rFonts w:ascii="Arial" w:hAnsi="Arial" w:cs="Arial"/>
          <w:color w:val="000000" w:themeColor="text1"/>
          <w:sz w:val="19"/>
          <w:szCs w:val="19"/>
          <w:lang w:val="sk-SK"/>
        </w:rPr>
        <w:t xml:space="preserve"> do 30.06.2019</w:t>
      </w:r>
    </w:p>
    <w:p w14:paraId="2D244450" w14:textId="27E1C675" w:rsidR="00F018EE" w:rsidRPr="007629AA" w:rsidRDefault="00F018EE" w:rsidP="00F018EE">
      <w:pPr>
        <w:pStyle w:val="Predvolen"/>
        <w:spacing w:before="120" w:after="120" w:line="288" w:lineRule="auto"/>
        <w:ind w:left="709" w:right="612"/>
        <w:jc w:val="both"/>
        <w:rPr>
          <w:rFonts w:ascii="Arial" w:hAnsi="Arial" w:cs="Arial"/>
          <w:color w:val="auto"/>
          <w:sz w:val="19"/>
          <w:szCs w:val="19"/>
          <w:lang w:val="sk-SK"/>
        </w:rPr>
      </w:pPr>
      <w:r>
        <w:rPr>
          <w:rFonts w:ascii="Arial" w:hAnsi="Arial" w:cs="Arial"/>
          <w:color w:val="000000" w:themeColor="text1"/>
          <w:sz w:val="19"/>
          <w:szCs w:val="19"/>
          <w:lang w:val="sk-SK"/>
        </w:rPr>
        <w:t xml:space="preserve">B </w:t>
      </w: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2.1.1C</w:t>
      </w:r>
      <w:r w:rsidRPr="00F018EE">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po nadobudnutí účinnosti zákona 154/2019</w:t>
      </w:r>
      <w:r>
        <w:rPr>
          <w:rFonts w:ascii="Arial" w:hAnsi="Arial" w:cs="Arial"/>
          <w:color w:val="000000" w:themeColor="text1"/>
          <w:sz w:val="19"/>
          <w:szCs w:val="19"/>
          <w:lang w:val="sk-SK"/>
        </w:rPr>
        <w:t xml:space="preserve"> od 01.07.2019</w:t>
      </w:r>
    </w:p>
    <w:p w14:paraId="600C7FA7" w14:textId="53F07255" w:rsidR="00416AAC" w:rsidRPr="00F018EE" w:rsidRDefault="00F018EE"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0A6521">
        <w:rPr>
          <w:rFonts w:ascii="Arial" w:hAnsi="Arial" w:cs="Arial"/>
          <w:color w:val="auto"/>
          <w:sz w:val="19"/>
          <w:szCs w:val="19"/>
          <w:lang w:val="sk-SK"/>
        </w:rPr>
        <w:t>A</w:t>
      </w:r>
      <w:r>
        <w:rPr>
          <w:rFonts w:ascii="Arial" w:hAnsi="Arial" w:cs="Arial"/>
          <w:color w:val="1361FF" w:themeColor="text2" w:themeTint="99"/>
          <w:sz w:val="19"/>
          <w:szCs w:val="19"/>
          <w:lang w:val="sk-SK"/>
        </w:rPr>
        <w:t xml:space="preserve"> </w:t>
      </w:r>
      <w:r w:rsidR="00416AAC"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2.2.1</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Pr>
          <w:rFonts w:ascii="Arial" w:hAnsi="Arial" w:cs="Arial"/>
          <w:color w:val="000000" w:themeColor="text1"/>
          <w:sz w:val="19"/>
          <w:szCs w:val="19"/>
          <w:lang w:val="sk-SK"/>
        </w:rPr>
        <w:t xml:space="preserve"> do 30.06.2019</w:t>
      </w:r>
    </w:p>
    <w:p w14:paraId="16039B1C" w14:textId="386E8C8B" w:rsidR="00F018EE" w:rsidRPr="007629AA" w:rsidRDefault="00F018EE" w:rsidP="00F018EE">
      <w:pPr>
        <w:pStyle w:val="Predvolen"/>
        <w:spacing w:before="120" w:after="120" w:line="288" w:lineRule="auto"/>
        <w:ind w:left="709" w:right="612"/>
        <w:jc w:val="both"/>
        <w:rPr>
          <w:rFonts w:ascii="Arial" w:hAnsi="Arial" w:cs="Arial"/>
          <w:color w:val="auto"/>
          <w:sz w:val="19"/>
          <w:szCs w:val="19"/>
          <w:lang w:val="sk-SK"/>
        </w:rPr>
      </w:pPr>
      <w:r>
        <w:rPr>
          <w:rFonts w:ascii="Arial" w:hAnsi="Arial" w:cs="Arial"/>
          <w:color w:val="000000" w:themeColor="text1"/>
          <w:sz w:val="19"/>
          <w:szCs w:val="19"/>
          <w:lang w:val="sk-SK"/>
        </w:rPr>
        <w:t xml:space="preserve">B </w:t>
      </w: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2.2.1</w:t>
      </w:r>
      <w:r w:rsidRPr="00F018EE">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plat</w:t>
      </w:r>
      <w:r>
        <w:rPr>
          <w:rFonts w:ascii="Arial" w:hAnsi="Arial" w:cs="Arial"/>
          <w:color w:val="000000" w:themeColor="text1"/>
          <w:sz w:val="19"/>
          <w:szCs w:val="19"/>
          <w:lang w:val="sk-SK"/>
        </w:rPr>
        <w:t xml:space="preserve">í </w:t>
      </w:r>
      <w:r w:rsidRPr="00F018EE">
        <w:rPr>
          <w:rFonts w:ascii="Arial" w:hAnsi="Arial" w:cs="Arial"/>
          <w:color w:val="000000" w:themeColor="text1"/>
          <w:sz w:val="19"/>
          <w:szCs w:val="19"/>
          <w:lang w:val="sk-SK"/>
        </w:rPr>
        <w:t>pre výzvy vyhlásené po nadobudnutí účinnosti zákona 154/2019</w:t>
      </w:r>
      <w:r>
        <w:rPr>
          <w:rFonts w:ascii="Arial" w:hAnsi="Arial" w:cs="Arial"/>
          <w:color w:val="000000" w:themeColor="text1"/>
          <w:sz w:val="19"/>
          <w:szCs w:val="19"/>
          <w:lang w:val="sk-SK"/>
        </w:rPr>
        <w:t xml:space="preserve"> od 01.07.2019</w:t>
      </w:r>
    </w:p>
    <w:p w14:paraId="6A8B235B" w14:textId="02ED344B" w:rsidR="00F018EE" w:rsidRPr="00F018EE" w:rsidRDefault="00F018EE" w:rsidP="00F018EE">
      <w:pPr>
        <w:pStyle w:val="Predvolen"/>
        <w:numPr>
          <w:ilvl w:val="0"/>
          <w:numId w:val="12"/>
        </w:numPr>
        <w:spacing w:before="120" w:after="120" w:line="288" w:lineRule="auto"/>
        <w:ind w:right="612"/>
        <w:jc w:val="both"/>
        <w:rPr>
          <w:rFonts w:ascii="Arial" w:hAnsi="Arial" w:cs="Arial"/>
          <w:color w:val="auto"/>
          <w:sz w:val="19"/>
          <w:szCs w:val="19"/>
          <w:lang w:val="sk-SK"/>
        </w:rPr>
      </w:pPr>
      <w:r>
        <w:rPr>
          <w:rFonts w:ascii="Arial" w:hAnsi="Arial" w:cs="Arial"/>
          <w:color w:val="000000" w:themeColor="text1"/>
          <w:sz w:val="19"/>
          <w:szCs w:val="19"/>
          <w:lang w:val="sk-SK"/>
        </w:rPr>
        <w:t xml:space="preserve">A </w:t>
      </w:r>
      <w:r w:rsidR="00416AAC"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2.2.2</w:t>
      </w:r>
      <w:r>
        <w:rPr>
          <w:rFonts w:ascii="Arial" w:hAnsi="Arial" w:cs="Arial"/>
          <w:color w:val="000000" w:themeColor="text1"/>
          <w:sz w:val="19"/>
          <w:szCs w:val="19"/>
          <w:lang w:val="sk-SK"/>
        </w:rPr>
        <w:t xml:space="preserve"> - </w:t>
      </w:r>
      <w:r w:rsidRPr="00F018EE">
        <w:rPr>
          <w:rFonts w:ascii="Arial" w:hAnsi="Arial" w:cs="Arial"/>
          <w:color w:val="000000" w:themeColor="text1"/>
          <w:sz w:val="19"/>
          <w:szCs w:val="19"/>
          <w:lang w:val="sk-SK"/>
        </w:rPr>
        <w:t>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Pr>
          <w:rFonts w:ascii="Arial" w:hAnsi="Arial" w:cs="Arial"/>
          <w:color w:val="000000" w:themeColor="text1"/>
          <w:sz w:val="19"/>
          <w:szCs w:val="19"/>
          <w:lang w:val="sk-SK"/>
        </w:rPr>
        <w:t xml:space="preserve"> do 30.06.2019</w:t>
      </w:r>
    </w:p>
    <w:p w14:paraId="6C1F89C6" w14:textId="4ABBA6C9" w:rsidR="00F018EE" w:rsidRPr="007629AA" w:rsidRDefault="00F018EE" w:rsidP="00F018EE">
      <w:pPr>
        <w:pStyle w:val="Predvolen"/>
        <w:spacing w:before="120" w:after="120" w:line="288" w:lineRule="auto"/>
        <w:ind w:left="709" w:right="612"/>
        <w:jc w:val="both"/>
        <w:rPr>
          <w:rFonts w:ascii="Arial" w:hAnsi="Arial" w:cs="Arial"/>
          <w:color w:val="auto"/>
          <w:sz w:val="19"/>
          <w:szCs w:val="19"/>
          <w:lang w:val="sk-SK"/>
        </w:rPr>
      </w:pPr>
      <w:r>
        <w:rPr>
          <w:rFonts w:ascii="Arial" w:hAnsi="Arial" w:cs="Arial"/>
          <w:color w:val="000000" w:themeColor="text1"/>
          <w:sz w:val="19"/>
          <w:szCs w:val="19"/>
          <w:lang w:val="sk-SK"/>
        </w:rPr>
        <w:t xml:space="preserve">B </w:t>
      </w: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2.2.2</w:t>
      </w:r>
      <w:r>
        <w:rPr>
          <w:rFonts w:ascii="Arial" w:hAnsi="Arial" w:cs="Arial"/>
          <w:color w:val="000000" w:themeColor="text1"/>
          <w:sz w:val="19"/>
          <w:szCs w:val="19"/>
          <w:lang w:val="sk-SK"/>
        </w:rPr>
        <w:t xml:space="preserve"> - </w:t>
      </w:r>
      <w:r w:rsidRPr="00F018EE">
        <w:rPr>
          <w:rFonts w:ascii="Arial" w:hAnsi="Arial" w:cs="Arial"/>
          <w:color w:val="000000" w:themeColor="text1"/>
          <w:sz w:val="19"/>
          <w:szCs w:val="19"/>
          <w:lang w:val="sk-SK"/>
        </w:rPr>
        <w:t>plat</w:t>
      </w:r>
      <w:r>
        <w:rPr>
          <w:rFonts w:ascii="Arial" w:hAnsi="Arial" w:cs="Arial"/>
          <w:color w:val="000000" w:themeColor="text1"/>
          <w:sz w:val="19"/>
          <w:szCs w:val="19"/>
          <w:lang w:val="sk-SK"/>
        </w:rPr>
        <w:t xml:space="preserve">í </w:t>
      </w:r>
      <w:r w:rsidRPr="00F018EE">
        <w:rPr>
          <w:rFonts w:ascii="Arial" w:hAnsi="Arial" w:cs="Arial"/>
          <w:color w:val="000000" w:themeColor="text1"/>
          <w:sz w:val="19"/>
          <w:szCs w:val="19"/>
          <w:lang w:val="sk-SK"/>
        </w:rPr>
        <w:t>pre výzvy vyhlásené po nadobudnutí účinnosti zákona 154/2019</w:t>
      </w:r>
      <w:r>
        <w:rPr>
          <w:rFonts w:ascii="Arial" w:hAnsi="Arial" w:cs="Arial"/>
          <w:color w:val="000000" w:themeColor="text1"/>
          <w:sz w:val="19"/>
          <w:szCs w:val="19"/>
          <w:lang w:val="sk-SK"/>
        </w:rPr>
        <w:t xml:space="preserve"> od 01.07.2019</w:t>
      </w:r>
    </w:p>
    <w:p w14:paraId="7F363B8C" w14:textId="7668DEDA" w:rsidR="00416AAC" w:rsidRPr="00F018EE" w:rsidRDefault="00F018EE" w:rsidP="00F018EE">
      <w:pPr>
        <w:pStyle w:val="Predvolen"/>
        <w:numPr>
          <w:ilvl w:val="0"/>
          <w:numId w:val="12"/>
        </w:numPr>
        <w:spacing w:before="120" w:after="120" w:line="288" w:lineRule="auto"/>
        <w:ind w:right="612"/>
        <w:jc w:val="both"/>
        <w:rPr>
          <w:rFonts w:ascii="Arial" w:hAnsi="Arial" w:cs="Arial"/>
          <w:color w:val="auto"/>
          <w:sz w:val="19"/>
          <w:szCs w:val="19"/>
          <w:lang w:val="sk-SK"/>
        </w:rPr>
      </w:pPr>
      <w:r w:rsidRPr="00F018EE">
        <w:rPr>
          <w:rFonts w:ascii="Arial" w:hAnsi="Arial" w:cs="Arial"/>
          <w:color w:val="000000" w:themeColor="text1"/>
          <w:sz w:val="19"/>
          <w:szCs w:val="19"/>
          <w:lang w:val="sk-SK"/>
        </w:rPr>
        <w:t xml:space="preserve">A </w:t>
      </w:r>
      <w:r w:rsidR="00416AAC" w:rsidRPr="00F018EE">
        <w:rPr>
          <w:rFonts w:ascii="Arial" w:hAnsi="Arial" w:cs="Arial"/>
          <w:color w:val="000000" w:themeColor="text1"/>
          <w:sz w:val="19"/>
          <w:szCs w:val="19"/>
          <w:lang w:val="sk-SK"/>
        </w:rPr>
        <w:t>Spôsob vyhodnotenia kritérií pre hodnotenie žiadostí o NFP v rámci Integrovaného regionálneho operačného programu pre špecifický cieľ 2.2.3</w:t>
      </w:r>
      <w:r w:rsidRPr="00F018EE">
        <w:rPr>
          <w:rFonts w:ascii="Arial" w:hAnsi="Arial" w:cs="Arial"/>
          <w:color w:val="000000" w:themeColor="text1"/>
          <w:sz w:val="19"/>
          <w:szCs w:val="19"/>
          <w:lang w:val="sk-SK"/>
        </w:rPr>
        <w:t>– platí pre výzvy vyhlásené pred nadobudnutím účinnosti zákona 154/2019 do 30.06.2019</w:t>
      </w:r>
    </w:p>
    <w:p w14:paraId="43274867" w14:textId="77777777" w:rsidR="00F018EE" w:rsidRPr="007629AA" w:rsidRDefault="00F018EE" w:rsidP="00F018EE">
      <w:pPr>
        <w:pStyle w:val="Predvolen"/>
        <w:spacing w:before="120" w:after="120" w:line="288" w:lineRule="auto"/>
        <w:ind w:left="709" w:right="612"/>
        <w:jc w:val="both"/>
        <w:rPr>
          <w:rFonts w:ascii="Arial" w:hAnsi="Arial" w:cs="Arial"/>
          <w:color w:val="auto"/>
          <w:sz w:val="19"/>
          <w:szCs w:val="19"/>
          <w:lang w:val="sk-SK"/>
        </w:rPr>
      </w:pPr>
      <w:r>
        <w:rPr>
          <w:rFonts w:ascii="Arial" w:hAnsi="Arial" w:cs="Arial"/>
          <w:color w:val="000000" w:themeColor="text1"/>
          <w:sz w:val="19"/>
          <w:szCs w:val="19"/>
          <w:lang w:val="sk-SK"/>
        </w:rPr>
        <w:t xml:space="preserve">B </w:t>
      </w: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2.2.3</w:t>
      </w:r>
      <w:r>
        <w:rPr>
          <w:rFonts w:ascii="Arial" w:hAnsi="Arial" w:cs="Arial"/>
          <w:color w:val="000000" w:themeColor="text1"/>
          <w:sz w:val="19"/>
          <w:szCs w:val="19"/>
          <w:lang w:val="sk-SK"/>
        </w:rPr>
        <w:t xml:space="preserve"> -- </w:t>
      </w:r>
      <w:r w:rsidRPr="00F018EE">
        <w:rPr>
          <w:rFonts w:ascii="Arial" w:hAnsi="Arial" w:cs="Arial"/>
          <w:color w:val="000000" w:themeColor="text1"/>
          <w:sz w:val="19"/>
          <w:szCs w:val="19"/>
          <w:lang w:val="sk-SK"/>
        </w:rPr>
        <w:t>plat</w:t>
      </w:r>
      <w:r>
        <w:rPr>
          <w:rFonts w:ascii="Arial" w:hAnsi="Arial" w:cs="Arial"/>
          <w:color w:val="000000" w:themeColor="text1"/>
          <w:sz w:val="19"/>
          <w:szCs w:val="19"/>
          <w:lang w:val="sk-SK"/>
        </w:rPr>
        <w:t xml:space="preserve">í </w:t>
      </w:r>
      <w:r w:rsidRPr="00F018EE">
        <w:rPr>
          <w:rFonts w:ascii="Arial" w:hAnsi="Arial" w:cs="Arial"/>
          <w:color w:val="000000" w:themeColor="text1"/>
          <w:sz w:val="19"/>
          <w:szCs w:val="19"/>
          <w:lang w:val="sk-SK"/>
        </w:rPr>
        <w:t>pre výzvy vyhlásené po nadobudnutí účinnosti zákona 154/2019</w:t>
      </w:r>
      <w:r>
        <w:rPr>
          <w:rFonts w:ascii="Arial" w:hAnsi="Arial" w:cs="Arial"/>
          <w:color w:val="000000" w:themeColor="text1"/>
          <w:sz w:val="19"/>
          <w:szCs w:val="19"/>
          <w:lang w:val="sk-SK"/>
        </w:rPr>
        <w:t xml:space="preserve"> od 01.07.2019</w:t>
      </w:r>
    </w:p>
    <w:p w14:paraId="4817F4CF" w14:textId="14A2C333" w:rsidR="00F018EE" w:rsidRPr="007629AA" w:rsidRDefault="00F018EE" w:rsidP="00F018EE">
      <w:pPr>
        <w:pStyle w:val="Predvolen"/>
        <w:spacing w:before="120" w:after="120" w:line="288" w:lineRule="auto"/>
        <w:ind w:left="709" w:right="612"/>
        <w:jc w:val="both"/>
        <w:rPr>
          <w:rFonts w:ascii="Arial" w:hAnsi="Arial" w:cs="Arial"/>
          <w:color w:val="auto"/>
          <w:sz w:val="19"/>
          <w:szCs w:val="19"/>
          <w:lang w:val="sk-SK"/>
        </w:rPr>
      </w:pPr>
    </w:p>
    <w:p w14:paraId="5E9755D4" w14:textId="77777777" w:rsidR="00416AAC" w:rsidRPr="007629AA" w:rsidRDefault="00416AAC"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lastRenderedPageBreak/>
        <w:t>Spôsob vyhodnotenia kritérií pre hodnotenie žiadostí o NFP v rámci Integrovaného regionálneho operačného programu pre špecifický cieľ 4.2.1</w:t>
      </w:r>
    </w:p>
    <w:p w14:paraId="6EC49C7A" w14:textId="77777777" w:rsidR="00416AAC" w:rsidRPr="007629AA" w:rsidRDefault="00416AAC"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w:t>
      </w:r>
      <w:r w:rsidR="002A7F65" w:rsidRPr="007629AA">
        <w:rPr>
          <w:rFonts w:ascii="Arial" w:hAnsi="Arial" w:cs="Arial"/>
          <w:color w:val="000000" w:themeColor="text1"/>
          <w:sz w:val="19"/>
          <w:szCs w:val="19"/>
          <w:lang w:val="sk-SK"/>
        </w:rPr>
        <w:t xml:space="preserve"> 4.</w:t>
      </w:r>
      <w:r w:rsidRPr="007629AA">
        <w:rPr>
          <w:rFonts w:ascii="Arial" w:hAnsi="Arial" w:cs="Arial"/>
          <w:color w:val="000000" w:themeColor="text1"/>
          <w:sz w:val="19"/>
          <w:szCs w:val="19"/>
          <w:lang w:val="sk-SK"/>
        </w:rPr>
        <w:t>3.1</w:t>
      </w:r>
    </w:p>
    <w:p w14:paraId="423FB588" w14:textId="7D0EEAED" w:rsidR="005B00A9" w:rsidRPr="007629AA" w:rsidRDefault="00A13EBD" w:rsidP="005B00A9">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B00A9"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5.1.1</w:t>
      </w:r>
      <w:r w:rsidRPr="007629AA">
        <w:rPr>
          <w:rFonts w:ascii="Arial" w:hAnsi="Arial" w:cs="Arial"/>
          <w:color w:val="000000" w:themeColor="text1"/>
          <w:sz w:val="19"/>
          <w:szCs w:val="19"/>
          <w:lang w:val="sk-SK"/>
        </w:rPr>
        <w:t xml:space="preserve"> – financovanie prevádzkových nákladov MAS</w:t>
      </w:r>
    </w:p>
    <w:p w14:paraId="70B9BE3A" w14:textId="5ECDEA3C" w:rsidR="00A13EBD" w:rsidRPr="007629AA" w:rsidRDefault="00A13EBD" w:rsidP="00A13EBD">
      <w:pPr>
        <w:pStyle w:val="Predvolen"/>
        <w:spacing w:before="120" w:after="120" w:line="288" w:lineRule="auto"/>
        <w:ind w:left="709" w:right="612"/>
        <w:jc w:val="both"/>
        <w:rPr>
          <w:rFonts w:ascii="Arial" w:hAnsi="Arial" w:cs="Arial"/>
          <w:color w:val="auto"/>
          <w:sz w:val="19"/>
          <w:szCs w:val="19"/>
          <w:lang w:val="sk-SK"/>
        </w:rPr>
      </w:pPr>
      <w:r w:rsidRPr="007629AA">
        <w:rPr>
          <w:rFonts w:ascii="Arial" w:hAnsi="Arial" w:cs="Arial"/>
          <w:color w:val="auto"/>
          <w:sz w:val="19"/>
          <w:szCs w:val="19"/>
          <w:lang w:val="sk-SK"/>
        </w:rPr>
        <w:t xml:space="preserve">B. </w:t>
      </w: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5.1.1</w:t>
      </w:r>
      <w:r w:rsidR="00C45B65">
        <w:rPr>
          <w:rFonts w:ascii="Arial" w:hAnsi="Arial" w:cs="Arial"/>
          <w:color w:val="000000" w:themeColor="text1"/>
          <w:sz w:val="19"/>
          <w:szCs w:val="19"/>
          <w:lang w:val="sk-SK"/>
        </w:rPr>
        <w:t>/</w:t>
      </w:r>
      <w:r w:rsidRPr="007629AA">
        <w:rPr>
          <w:rFonts w:ascii="Arial" w:hAnsi="Arial" w:cs="Arial"/>
          <w:color w:val="000000" w:themeColor="text1"/>
          <w:sz w:val="19"/>
          <w:szCs w:val="19"/>
          <w:lang w:val="sk-SK"/>
        </w:rPr>
        <w:t> 5.1.2. – financovanie implementácie stratégií MAS</w:t>
      </w:r>
    </w:p>
    <w:p w14:paraId="07B3D4D5" w14:textId="77777777" w:rsidR="00416AAC" w:rsidRPr="007629AA" w:rsidRDefault="00416AAC" w:rsidP="00AE34A0">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1.1</w:t>
      </w:r>
    </w:p>
    <w:p w14:paraId="18F8A10F" w14:textId="77777777" w:rsidR="00416AAC" w:rsidRPr="007629AA" w:rsidRDefault="001559B8"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416AAC"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1.2.1</w:t>
      </w:r>
    </w:p>
    <w:p w14:paraId="15478056" w14:textId="77777777" w:rsidR="001559B8" w:rsidRPr="007629AA" w:rsidRDefault="001559B8" w:rsidP="002915CB">
      <w:pPr>
        <w:pStyle w:val="Predvolen"/>
        <w:spacing w:before="120" w:after="120" w:line="288" w:lineRule="auto"/>
        <w:ind w:left="720"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B. Hodnotiaci hárok odborného hodnotenia ŽoNFP pre špecifický cieľ 1.2.1 (časť strategické dokumenty)</w:t>
      </w:r>
    </w:p>
    <w:p w14:paraId="73132C72" w14:textId="77777777" w:rsidR="00416AAC" w:rsidRPr="007629AA" w:rsidRDefault="00416AAC"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1.2.2</w:t>
      </w:r>
    </w:p>
    <w:p w14:paraId="419CFD03" w14:textId="77777777" w:rsidR="00416AAC" w:rsidRPr="007629AA" w:rsidRDefault="00416AAC"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2.1.1A</w:t>
      </w:r>
    </w:p>
    <w:p w14:paraId="057DF1FC" w14:textId="77777777" w:rsidR="00BF46B6" w:rsidRPr="00F018EE" w:rsidRDefault="00BF46B6" w:rsidP="00BF46B6">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A </w:t>
      </w:r>
      <w:r w:rsidR="00416AAC"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2.1.1B</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Pr>
          <w:rFonts w:ascii="Arial" w:hAnsi="Arial" w:cs="Arial"/>
          <w:color w:val="000000" w:themeColor="text1"/>
          <w:sz w:val="19"/>
          <w:szCs w:val="19"/>
          <w:lang w:val="sk-SK"/>
        </w:rPr>
        <w:t xml:space="preserve"> do 30.06.2019 </w:t>
      </w:r>
    </w:p>
    <w:p w14:paraId="3EA32FA3" w14:textId="1DC2F0D0" w:rsidR="00416AAC" w:rsidRPr="007629AA" w:rsidRDefault="00BF46B6" w:rsidP="00BF46B6">
      <w:pPr>
        <w:pStyle w:val="Predvolen"/>
        <w:spacing w:before="120" w:after="120" w:line="288" w:lineRule="auto"/>
        <w:ind w:left="720" w:right="612"/>
        <w:jc w:val="both"/>
        <w:rPr>
          <w:rFonts w:ascii="Arial" w:hAnsi="Arial" w:cs="Arial"/>
          <w:color w:val="auto"/>
          <w:sz w:val="19"/>
          <w:szCs w:val="19"/>
          <w:lang w:val="sk-SK"/>
        </w:rPr>
      </w:pPr>
      <w:r>
        <w:rPr>
          <w:rFonts w:ascii="Arial" w:hAnsi="Arial" w:cs="Arial"/>
          <w:color w:val="auto"/>
          <w:sz w:val="19"/>
          <w:szCs w:val="19"/>
          <w:lang w:val="sk-SK"/>
        </w:rPr>
        <w:t xml:space="preserve">B </w:t>
      </w:r>
      <w:r w:rsidRPr="007629AA">
        <w:rPr>
          <w:rFonts w:ascii="Arial" w:hAnsi="Arial" w:cs="Arial"/>
          <w:color w:val="000000" w:themeColor="text1"/>
          <w:sz w:val="19"/>
          <w:szCs w:val="19"/>
          <w:lang w:val="sk-SK"/>
        </w:rPr>
        <w:t>Hodnotiaci hárok odborného hodnotenia ŽoNFP pre špecifický cieľ 2.1.1B</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w:t>
      </w:r>
      <w:r>
        <w:rPr>
          <w:rFonts w:ascii="Arial" w:hAnsi="Arial" w:cs="Arial"/>
          <w:color w:val="000000" w:themeColor="text1"/>
          <w:sz w:val="19"/>
          <w:szCs w:val="19"/>
          <w:lang w:val="sk-SK"/>
        </w:rPr>
        <w:t xml:space="preserve">po </w:t>
      </w:r>
      <w:r w:rsidRPr="00F018EE">
        <w:rPr>
          <w:rFonts w:ascii="Arial" w:hAnsi="Arial" w:cs="Arial"/>
          <w:color w:val="000000" w:themeColor="text1"/>
          <w:sz w:val="19"/>
          <w:szCs w:val="19"/>
          <w:lang w:val="sk-SK"/>
        </w:rPr>
        <w:t>nadobudnutí účinnosti zákona 154/2019</w:t>
      </w:r>
      <w:r>
        <w:rPr>
          <w:rFonts w:ascii="Arial" w:hAnsi="Arial" w:cs="Arial"/>
          <w:color w:val="000000" w:themeColor="text1"/>
          <w:sz w:val="19"/>
          <w:szCs w:val="19"/>
          <w:lang w:val="sk-SK"/>
        </w:rPr>
        <w:t xml:space="preserve"> od 01.07.2019</w:t>
      </w:r>
    </w:p>
    <w:p w14:paraId="15674800" w14:textId="6E7C616E" w:rsidR="002915CB" w:rsidRPr="00BF46B6" w:rsidRDefault="00BF46B6" w:rsidP="002915CB">
      <w:pPr>
        <w:pStyle w:val="Predvolen"/>
        <w:numPr>
          <w:ilvl w:val="0"/>
          <w:numId w:val="12"/>
        </w:numPr>
        <w:spacing w:before="120" w:after="120" w:line="288" w:lineRule="auto"/>
        <w:ind w:right="612"/>
        <w:jc w:val="both"/>
        <w:rPr>
          <w:rFonts w:ascii="Arial" w:hAnsi="Arial" w:cs="Arial"/>
          <w:color w:val="1361FF" w:themeColor="text2" w:themeTint="99"/>
          <w:sz w:val="19"/>
          <w:szCs w:val="19"/>
          <w:lang w:val="sk-SK"/>
        </w:rPr>
      </w:pPr>
      <w:r>
        <w:rPr>
          <w:rFonts w:ascii="Arial" w:hAnsi="Arial" w:cs="Arial"/>
          <w:color w:val="000000" w:themeColor="text1"/>
          <w:sz w:val="19"/>
          <w:szCs w:val="19"/>
          <w:lang w:val="sk-SK"/>
        </w:rPr>
        <w:t xml:space="preserve">A </w:t>
      </w:r>
      <w:r w:rsidR="001559B8" w:rsidRPr="007629AA">
        <w:rPr>
          <w:rFonts w:ascii="Arial" w:hAnsi="Arial" w:cs="Arial"/>
          <w:color w:val="000000" w:themeColor="text1"/>
          <w:sz w:val="19"/>
          <w:szCs w:val="19"/>
          <w:lang w:val="sk-SK"/>
        </w:rPr>
        <w:t>Hodnotiaci hárok odborného hodnotenia ŽoNFP pre špecifický cieľ 2.1.1C</w:t>
      </w:r>
      <w:r w:rsidR="002915CB" w:rsidRPr="007629AA">
        <w:rPr>
          <w:rFonts w:ascii="Arial" w:hAnsi="Arial" w:cs="Arial"/>
          <w:color w:val="000000" w:themeColor="text1"/>
          <w:sz w:val="19"/>
          <w:szCs w:val="19"/>
          <w:lang w:val="sk-SK"/>
        </w:rPr>
        <w:t xml:space="preserve"> </w:t>
      </w:r>
      <w:r w:rsidR="002915CB" w:rsidRPr="007629AA">
        <w:rPr>
          <w:rFonts w:ascii="Arial" w:hAnsi="Arial" w:cs="Arial"/>
          <w:color w:val="1361FF" w:themeColor="text2" w:themeTint="99"/>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Pr>
          <w:rFonts w:ascii="Arial" w:hAnsi="Arial" w:cs="Arial"/>
          <w:color w:val="000000" w:themeColor="text1"/>
          <w:sz w:val="19"/>
          <w:szCs w:val="19"/>
          <w:lang w:val="sk-SK"/>
        </w:rPr>
        <w:t xml:space="preserve"> do 30.06.2019</w:t>
      </w:r>
    </w:p>
    <w:p w14:paraId="34B2A9CE" w14:textId="0EAB1005" w:rsidR="00BF46B6" w:rsidRPr="00BF46B6" w:rsidRDefault="00BF46B6" w:rsidP="00BF46B6">
      <w:pPr>
        <w:pStyle w:val="Predvolen"/>
        <w:spacing w:before="120" w:after="120" w:line="288" w:lineRule="auto"/>
        <w:ind w:left="720" w:right="612"/>
        <w:jc w:val="both"/>
        <w:rPr>
          <w:rFonts w:ascii="Arial" w:hAnsi="Arial" w:cs="Arial"/>
          <w:b/>
          <w:color w:val="1361FF" w:themeColor="text2" w:themeTint="99"/>
          <w:sz w:val="19"/>
          <w:szCs w:val="19"/>
          <w:lang w:val="sk-SK"/>
        </w:rPr>
      </w:pPr>
      <w:r>
        <w:rPr>
          <w:rFonts w:ascii="Arial" w:hAnsi="Arial" w:cs="Arial"/>
          <w:color w:val="000000" w:themeColor="text1"/>
          <w:sz w:val="19"/>
          <w:szCs w:val="19"/>
          <w:lang w:val="sk-SK"/>
        </w:rPr>
        <w:t xml:space="preserve">B </w:t>
      </w:r>
      <w:r w:rsidRPr="007629AA">
        <w:rPr>
          <w:rFonts w:ascii="Arial" w:hAnsi="Arial" w:cs="Arial"/>
          <w:color w:val="000000" w:themeColor="text1"/>
          <w:sz w:val="19"/>
          <w:szCs w:val="19"/>
          <w:lang w:val="sk-SK"/>
        </w:rPr>
        <w:t xml:space="preserve">Hodnotiaci hárok odborného hodnotenia ŽoNFP pre špecifický cieľ 2.1.1C </w:t>
      </w:r>
      <w:r w:rsidRPr="007629AA">
        <w:rPr>
          <w:rFonts w:ascii="Arial" w:hAnsi="Arial" w:cs="Arial"/>
          <w:color w:val="1361FF" w:themeColor="text2" w:themeTint="99"/>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w:t>
      </w:r>
      <w:r>
        <w:rPr>
          <w:rFonts w:ascii="Arial" w:hAnsi="Arial" w:cs="Arial"/>
          <w:color w:val="000000" w:themeColor="text1"/>
          <w:sz w:val="19"/>
          <w:szCs w:val="19"/>
          <w:lang w:val="sk-SK"/>
        </w:rPr>
        <w:t xml:space="preserve">po </w:t>
      </w:r>
      <w:r w:rsidRPr="00F018EE">
        <w:rPr>
          <w:rFonts w:ascii="Arial" w:hAnsi="Arial" w:cs="Arial"/>
          <w:color w:val="000000" w:themeColor="text1"/>
          <w:sz w:val="19"/>
          <w:szCs w:val="19"/>
          <w:lang w:val="sk-SK"/>
        </w:rPr>
        <w:t>nadobudnutí účinnosti zákona 154/2019</w:t>
      </w:r>
      <w:r>
        <w:rPr>
          <w:rFonts w:ascii="Arial" w:hAnsi="Arial" w:cs="Arial"/>
          <w:color w:val="000000" w:themeColor="text1"/>
          <w:sz w:val="19"/>
          <w:szCs w:val="19"/>
          <w:lang w:val="sk-SK"/>
        </w:rPr>
        <w:t xml:space="preserve"> od 01.07.2019</w:t>
      </w:r>
    </w:p>
    <w:p w14:paraId="15E140DB" w14:textId="1CF373E9" w:rsidR="00BF46B6" w:rsidRPr="00BF46B6" w:rsidRDefault="00BF46B6" w:rsidP="00BF46B6">
      <w:pPr>
        <w:pStyle w:val="Predvolen"/>
        <w:numPr>
          <w:ilvl w:val="0"/>
          <w:numId w:val="12"/>
        </w:numPr>
        <w:spacing w:before="120" w:after="120" w:line="288" w:lineRule="auto"/>
        <w:ind w:right="612"/>
        <w:jc w:val="both"/>
        <w:rPr>
          <w:rFonts w:ascii="Arial" w:hAnsi="Arial" w:cs="Arial"/>
          <w:color w:val="1361FF" w:themeColor="text2" w:themeTint="99"/>
          <w:sz w:val="19"/>
          <w:szCs w:val="19"/>
          <w:lang w:val="sk-SK"/>
        </w:rPr>
      </w:pPr>
      <w:r>
        <w:rPr>
          <w:rFonts w:ascii="Arial" w:hAnsi="Arial" w:cs="Arial"/>
          <w:color w:val="000000" w:themeColor="text1"/>
          <w:sz w:val="19"/>
          <w:szCs w:val="19"/>
          <w:lang w:val="sk-SK"/>
        </w:rPr>
        <w:t xml:space="preserve">A </w:t>
      </w:r>
      <w:r w:rsidR="00416AAC"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2.2.1</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Pr>
          <w:rFonts w:ascii="Arial" w:hAnsi="Arial" w:cs="Arial"/>
          <w:color w:val="000000" w:themeColor="text1"/>
          <w:sz w:val="19"/>
          <w:szCs w:val="19"/>
          <w:lang w:val="sk-SK"/>
        </w:rPr>
        <w:t xml:space="preserve"> do 30.06.2019</w:t>
      </w:r>
    </w:p>
    <w:p w14:paraId="4C8F0A98" w14:textId="7D81C3AF" w:rsidR="00BF46B6" w:rsidRPr="00BF46B6" w:rsidRDefault="00BF46B6" w:rsidP="00BF46B6">
      <w:pPr>
        <w:pStyle w:val="Predvolen"/>
        <w:spacing w:before="120" w:after="120" w:line="288" w:lineRule="auto"/>
        <w:ind w:left="720" w:right="612"/>
        <w:jc w:val="both"/>
        <w:rPr>
          <w:rFonts w:ascii="Arial" w:hAnsi="Arial" w:cs="Arial"/>
          <w:b/>
          <w:color w:val="1361FF" w:themeColor="text2" w:themeTint="99"/>
          <w:sz w:val="19"/>
          <w:szCs w:val="19"/>
          <w:lang w:val="sk-SK"/>
        </w:rPr>
      </w:pPr>
      <w:r>
        <w:rPr>
          <w:rFonts w:ascii="Arial" w:hAnsi="Arial" w:cs="Arial"/>
          <w:color w:val="000000" w:themeColor="text1"/>
          <w:sz w:val="19"/>
          <w:szCs w:val="19"/>
          <w:lang w:val="sk-SK"/>
        </w:rPr>
        <w:t xml:space="preserve">B </w:t>
      </w:r>
      <w:r w:rsidRPr="007629AA">
        <w:rPr>
          <w:rFonts w:ascii="Arial" w:hAnsi="Arial" w:cs="Arial"/>
          <w:color w:val="000000" w:themeColor="text1"/>
          <w:sz w:val="19"/>
          <w:szCs w:val="19"/>
          <w:lang w:val="sk-SK"/>
        </w:rPr>
        <w:t>Hodnotiaci hárok odborného hodnotenia ŽoNFP pre špecifický cieľ 2.2.1</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w:t>
      </w:r>
      <w:r>
        <w:rPr>
          <w:rFonts w:ascii="Arial" w:hAnsi="Arial" w:cs="Arial"/>
          <w:color w:val="000000" w:themeColor="text1"/>
          <w:sz w:val="19"/>
          <w:szCs w:val="19"/>
          <w:lang w:val="sk-SK"/>
        </w:rPr>
        <w:t xml:space="preserve">po </w:t>
      </w:r>
      <w:r w:rsidRPr="00F018EE">
        <w:rPr>
          <w:rFonts w:ascii="Arial" w:hAnsi="Arial" w:cs="Arial"/>
          <w:color w:val="000000" w:themeColor="text1"/>
          <w:sz w:val="19"/>
          <w:szCs w:val="19"/>
          <w:lang w:val="sk-SK"/>
        </w:rPr>
        <w:t>nadobudnutí účinnosti zákona 154/2019</w:t>
      </w:r>
      <w:r>
        <w:rPr>
          <w:rFonts w:ascii="Arial" w:hAnsi="Arial" w:cs="Arial"/>
          <w:color w:val="000000" w:themeColor="text1"/>
          <w:sz w:val="19"/>
          <w:szCs w:val="19"/>
          <w:lang w:val="sk-SK"/>
        </w:rPr>
        <w:t xml:space="preserve"> od 01.07.2019</w:t>
      </w:r>
    </w:p>
    <w:p w14:paraId="0A45B634" w14:textId="4BF32C4C" w:rsidR="00416AAC" w:rsidRPr="00BF46B6" w:rsidRDefault="00BF46B6" w:rsidP="00BF46B6">
      <w:pPr>
        <w:pStyle w:val="Predvolen"/>
        <w:numPr>
          <w:ilvl w:val="0"/>
          <w:numId w:val="12"/>
        </w:numPr>
        <w:spacing w:before="120" w:after="120" w:line="288" w:lineRule="auto"/>
        <w:ind w:right="612"/>
        <w:jc w:val="both"/>
        <w:rPr>
          <w:rFonts w:ascii="Arial" w:hAnsi="Arial" w:cs="Arial"/>
          <w:color w:val="auto"/>
          <w:sz w:val="19"/>
          <w:szCs w:val="19"/>
          <w:lang w:val="sk-SK"/>
        </w:rPr>
      </w:pPr>
      <w:r>
        <w:rPr>
          <w:rFonts w:ascii="Arial" w:hAnsi="Arial" w:cs="Arial"/>
          <w:color w:val="000000" w:themeColor="text1"/>
          <w:sz w:val="19"/>
          <w:szCs w:val="19"/>
          <w:lang w:val="sk-SK"/>
        </w:rPr>
        <w:t xml:space="preserve">A </w:t>
      </w:r>
      <w:r w:rsidR="00416AAC"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2.2.2</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Pr>
          <w:rFonts w:ascii="Arial" w:hAnsi="Arial" w:cs="Arial"/>
          <w:color w:val="000000" w:themeColor="text1"/>
          <w:sz w:val="19"/>
          <w:szCs w:val="19"/>
          <w:lang w:val="sk-SK"/>
        </w:rPr>
        <w:t xml:space="preserve"> do 30.06.2019</w:t>
      </w:r>
    </w:p>
    <w:p w14:paraId="2707B20E" w14:textId="77777777" w:rsidR="00BF46B6" w:rsidRPr="00BF46B6" w:rsidRDefault="00BF46B6" w:rsidP="00BF46B6">
      <w:pPr>
        <w:pStyle w:val="Predvolen"/>
        <w:spacing w:before="120" w:after="120" w:line="288" w:lineRule="auto"/>
        <w:ind w:left="720" w:right="612"/>
        <w:jc w:val="both"/>
        <w:rPr>
          <w:rFonts w:ascii="Arial" w:hAnsi="Arial" w:cs="Arial"/>
          <w:b/>
          <w:color w:val="1361FF" w:themeColor="text2" w:themeTint="99"/>
          <w:sz w:val="19"/>
          <w:szCs w:val="19"/>
          <w:lang w:val="sk-SK"/>
        </w:rPr>
      </w:pPr>
      <w:r>
        <w:rPr>
          <w:rFonts w:ascii="Arial" w:hAnsi="Arial" w:cs="Arial"/>
          <w:color w:val="000000" w:themeColor="text1"/>
          <w:sz w:val="19"/>
          <w:szCs w:val="19"/>
          <w:lang w:val="sk-SK"/>
        </w:rPr>
        <w:t xml:space="preserve">B </w:t>
      </w:r>
      <w:r w:rsidRPr="007629AA">
        <w:rPr>
          <w:rFonts w:ascii="Arial" w:hAnsi="Arial" w:cs="Arial"/>
          <w:color w:val="000000" w:themeColor="text1"/>
          <w:sz w:val="19"/>
          <w:szCs w:val="19"/>
          <w:lang w:val="sk-SK"/>
        </w:rPr>
        <w:t>Hodnotiaci hárok odborného hodnotenia ŽoNFP pre špecifický cieľ 2.2.2</w:t>
      </w:r>
      <w:r>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w:t>
      </w:r>
      <w:r>
        <w:rPr>
          <w:rFonts w:ascii="Arial" w:hAnsi="Arial" w:cs="Arial"/>
          <w:color w:val="000000" w:themeColor="text1"/>
          <w:sz w:val="19"/>
          <w:szCs w:val="19"/>
          <w:lang w:val="sk-SK"/>
        </w:rPr>
        <w:t xml:space="preserve">po </w:t>
      </w:r>
      <w:r w:rsidRPr="00F018EE">
        <w:rPr>
          <w:rFonts w:ascii="Arial" w:hAnsi="Arial" w:cs="Arial"/>
          <w:color w:val="000000" w:themeColor="text1"/>
          <w:sz w:val="19"/>
          <w:szCs w:val="19"/>
          <w:lang w:val="sk-SK"/>
        </w:rPr>
        <w:t>nadobudnutí účinnosti zákona 154/2019</w:t>
      </w:r>
      <w:r>
        <w:rPr>
          <w:rFonts w:ascii="Arial" w:hAnsi="Arial" w:cs="Arial"/>
          <w:color w:val="000000" w:themeColor="text1"/>
          <w:sz w:val="19"/>
          <w:szCs w:val="19"/>
          <w:lang w:val="sk-SK"/>
        </w:rPr>
        <w:t xml:space="preserve"> od 01.07.2019</w:t>
      </w:r>
    </w:p>
    <w:p w14:paraId="08FFF7A4" w14:textId="77777777" w:rsidR="00BF46B6" w:rsidRPr="00BF46B6" w:rsidRDefault="00BF46B6" w:rsidP="00BF46B6">
      <w:pPr>
        <w:pStyle w:val="Predvolen"/>
        <w:numPr>
          <w:ilvl w:val="0"/>
          <w:numId w:val="12"/>
        </w:numPr>
        <w:spacing w:before="120" w:after="120" w:line="288" w:lineRule="auto"/>
        <w:ind w:right="612"/>
        <w:jc w:val="both"/>
        <w:rPr>
          <w:rFonts w:ascii="Arial" w:hAnsi="Arial" w:cs="Arial"/>
          <w:color w:val="auto"/>
          <w:sz w:val="19"/>
          <w:szCs w:val="19"/>
          <w:lang w:val="sk-SK"/>
        </w:rPr>
      </w:pPr>
      <w:r w:rsidRPr="00BF46B6">
        <w:rPr>
          <w:rFonts w:ascii="Arial" w:hAnsi="Arial" w:cs="Arial"/>
          <w:color w:val="000000" w:themeColor="text1"/>
          <w:sz w:val="19"/>
          <w:szCs w:val="19"/>
          <w:lang w:val="sk-SK"/>
        </w:rPr>
        <w:t xml:space="preserve">A </w:t>
      </w:r>
      <w:r w:rsidR="00416AAC" w:rsidRPr="00BF46B6">
        <w:rPr>
          <w:rFonts w:ascii="Arial" w:hAnsi="Arial" w:cs="Arial"/>
          <w:color w:val="000000" w:themeColor="text1"/>
          <w:sz w:val="19"/>
          <w:szCs w:val="19"/>
          <w:lang w:val="sk-SK"/>
        </w:rPr>
        <w:t xml:space="preserve">Hodnotiaci hárok odborného hodnotenia ŽoNFP pre špecifický cieľ </w:t>
      </w:r>
      <w:r w:rsidR="00D31E9B" w:rsidRPr="00BF46B6">
        <w:rPr>
          <w:rFonts w:ascii="Arial" w:hAnsi="Arial" w:cs="Arial"/>
          <w:color w:val="000000" w:themeColor="text1"/>
          <w:sz w:val="19"/>
          <w:szCs w:val="19"/>
          <w:lang w:val="sk-SK"/>
        </w:rPr>
        <w:t>2.2.3</w:t>
      </w:r>
      <w:r w:rsidRPr="00BF46B6">
        <w:rPr>
          <w:rFonts w:ascii="Arial" w:hAnsi="Arial" w:cs="Arial"/>
          <w:color w:val="000000" w:themeColor="text1"/>
          <w:sz w:val="19"/>
          <w:szCs w:val="19"/>
          <w:lang w:val="sk-SK"/>
        </w:rPr>
        <w:t xml:space="preserve">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vyhlásené pred nadobudnutím účinnosti zákona 154/2019</w:t>
      </w:r>
      <w:r>
        <w:rPr>
          <w:rFonts w:ascii="Arial" w:hAnsi="Arial" w:cs="Arial"/>
          <w:color w:val="000000" w:themeColor="text1"/>
          <w:sz w:val="19"/>
          <w:szCs w:val="19"/>
          <w:lang w:val="sk-SK"/>
        </w:rPr>
        <w:t xml:space="preserve"> do 30.06.2019</w:t>
      </w:r>
    </w:p>
    <w:p w14:paraId="6D29EDF4" w14:textId="0D9688D1" w:rsidR="00BF46B6" w:rsidRPr="00BF46B6" w:rsidRDefault="00BF46B6" w:rsidP="00BF46B6">
      <w:pPr>
        <w:pStyle w:val="Predvolen"/>
        <w:spacing w:before="120" w:after="120" w:line="288" w:lineRule="auto"/>
        <w:ind w:left="720" w:right="612"/>
        <w:jc w:val="both"/>
        <w:rPr>
          <w:rFonts w:ascii="Arial" w:hAnsi="Arial" w:cs="Arial"/>
          <w:color w:val="1361FF" w:themeColor="text2" w:themeTint="99"/>
          <w:sz w:val="19"/>
          <w:szCs w:val="19"/>
          <w:lang w:val="sk-SK"/>
        </w:rPr>
      </w:pPr>
      <w:r w:rsidRPr="00BF46B6">
        <w:rPr>
          <w:rFonts w:ascii="Arial" w:hAnsi="Arial" w:cs="Arial"/>
          <w:color w:val="000000" w:themeColor="text1"/>
          <w:sz w:val="19"/>
          <w:szCs w:val="19"/>
          <w:lang w:val="sk-SK"/>
        </w:rPr>
        <w:t xml:space="preserve">B Hodnotiaci hárok odborného hodnotenia ŽoNFP pre špecifický cieľ 2.2.3 </w:t>
      </w:r>
      <w:r w:rsidRPr="00F018EE">
        <w:rPr>
          <w:rFonts w:ascii="Arial" w:hAnsi="Arial" w:cs="Arial"/>
          <w:color w:val="000000" w:themeColor="text1"/>
          <w:sz w:val="19"/>
          <w:szCs w:val="19"/>
          <w:lang w:val="sk-SK"/>
        </w:rPr>
        <w:t>– plat</w:t>
      </w:r>
      <w:r>
        <w:rPr>
          <w:rFonts w:ascii="Arial" w:hAnsi="Arial" w:cs="Arial"/>
          <w:color w:val="000000" w:themeColor="text1"/>
          <w:sz w:val="19"/>
          <w:szCs w:val="19"/>
          <w:lang w:val="sk-SK"/>
        </w:rPr>
        <w:t>í</w:t>
      </w:r>
      <w:r w:rsidRPr="00F018EE">
        <w:rPr>
          <w:rFonts w:ascii="Arial" w:hAnsi="Arial" w:cs="Arial"/>
          <w:color w:val="000000" w:themeColor="text1"/>
          <w:sz w:val="19"/>
          <w:szCs w:val="19"/>
          <w:lang w:val="sk-SK"/>
        </w:rPr>
        <w:t xml:space="preserve"> pre výzvy </w:t>
      </w:r>
      <w:r>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br/>
      </w:r>
      <w:r w:rsidRPr="00F018EE">
        <w:rPr>
          <w:rFonts w:ascii="Arial" w:hAnsi="Arial" w:cs="Arial"/>
          <w:color w:val="000000" w:themeColor="text1"/>
          <w:sz w:val="19"/>
          <w:szCs w:val="19"/>
          <w:lang w:val="sk-SK"/>
        </w:rPr>
        <w:t xml:space="preserve">vyhlásené </w:t>
      </w:r>
      <w:r>
        <w:rPr>
          <w:rFonts w:ascii="Arial" w:hAnsi="Arial" w:cs="Arial"/>
          <w:color w:val="000000" w:themeColor="text1"/>
          <w:sz w:val="19"/>
          <w:szCs w:val="19"/>
          <w:lang w:val="sk-SK"/>
        </w:rPr>
        <w:t xml:space="preserve">po </w:t>
      </w:r>
      <w:r w:rsidRPr="00F018EE">
        <w:rPr>
          <w:rFonts w:ascii="Arial" w:hAnsi="Arial" w:cs="Arial"/>
          <w:color w:val="000000" w:themeColor="text1"/>
          <w:sz w:val="19"/>
          <w:szCs w:val="19"/>
          <w:lang w:val="sk-SK"/>
        </w:rPr>
        <w:t>nadobudnutí účinnosti zákona 154/2019</w:t>
      </w:r>
      <w:r>
        <w:rPr>
          <w:rFonts w:ascii="Arial" w:hAnsi="Arial" w:cs="Arial"/>
          <w:color w:val="000000" w:themeColor="text1"/>
          <w:sz w:val="19"/>
          <w:szCs w:val="19"/>
          <w:lang w:val="sk-SK"/>
        </w:rPr>
        <w:t xml:space="preserve"> od 01.07.2019</w:t>
      </w:r>
    </w:p>
    <w:p w14:paraId="4ED34E63" w14:textId="77777777" w:rsidR="00416AAC" w:rsidRPr="007629AA" w:rsidRDefault="00416AAC"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4.2.1</w:t>
      </w:r>
    </w:p>
    <w:p w14:paraId="1B731817" w14:textId="77777777" w:rsidR="00416AAC" w:rsidRPr="007629AA" w:rsidRDefault="00416AAC" w:rsidP="00416AAC">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4.3.1</w:t>
      </w:r>
    </w:p>
    <w:p w14:paraId="1E8991D7" w14:textId="77777777" w:rsidR="00A13EBD" w:rsidRPr="004341D7" w:rsidRDefault="00A13EBD" w:rsidP="00A13EBD">
      <w:pPr>
        <w:pStyle w:val="Predvolen"/>
        <w:numPr>
          <w:ilvl w:val="0"/>
          <w:numId w:val="12"/>
        </w:numPr>
        <w:spacing w:before="120" w:after="120" w:line="288"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B00A9" w:rsidRPr="007629AA">
        <w:rPr>
          <w:rFonts w:ascii="Arial" w:hAnsi="Arial" w:cs="Arial"/>
          <w:color w:val="000000" w:themeColor="text1"/>
          <w:sz w:val="19"/>
          <w:szCs w:val="19"/>
          <w:lang w:val="sk-SK"/>
        </w:rPr>
        <w:t>Hodnotiaci hárok odborného hodnotenia ŽoNFP pre špecifický cieľ 5.1.1</w:t>
      </w:r>
      <w:r w:rsidRPr="007629AA">
        <w:rPr>
          <w:rFonts w:ascii="Arial" w:hAnsi="Arial" w:cs="Arial"/>
          <w:color w:val="000000" w:themeColor="text1"/>
          <w:sz w:val="19"/>
          <w:szCs w:val="19"/>
          <w:lang w:val="sk-SK"/>
        </w:rPr>
        <w:t xml:space="preserve"> - financovanie prevádzkových nákladov MAS</w:t>
      </w:r>
    </w:p>
    <w:p w14:paraId="6BAD4640" w14:textId="1C9FFB0E" w:rsidR="004341D7" w:rsidRPr="007629AA" w:rsidRDefault="004341D7" w:rsidP="004341D7">
      <w:pPr>
        <w:pStyle w:val="Predvolen"/>
        <w:spacing w:before="120" w:after="120" w:line="288" w:lineRule="auto"/>
        <w:ind w:left="709" w:right="612"/>
        <w:jc w:val="both"/>
        <w:rPr>
          <w:rFonts w:ascii="Arial" w:hAnsi="Arial" w:cs="Arial"/>
          <w:color w:val="auto"/>
          <w:sz w:val="19"/>
          <w:szCs w:val="19"/>
          <w:lang w:val="sk-SK"/>
        </w:rPr>
      </w:pPr>
      <w:r>
        <w:rPr>
          <w:rFonts w:ascii="Arial" w:hAnsi="Arial" w:cs="Arial"/>
          <w:color w:val="auto"/>
          <w:sz w:val="19"/>
          <w:szCs w:val="19"/>
          <w:lang w:val="sk-SK"/>
        </w:rPr>
        <w:lastRenderedPageBreak/>
        <w:t xml:space="preserve">B. </w:t>
      </w:r>
      <w:r w:rsidRPr="007629AA">
        <w:rPr>
          <w:rFonts w:ascii="Arial" w:hAnsi="Arial" w:cs="Arial"/>
          <w:color w:val="000000" w:themeColor="text1"/>
          <w:sz w:val="19"/>
          <w:szCs w:val="19"/>
          <w:lang w:val="sk-SK"/>
        </w:rPr>
        <w:t>Hodnotiaci hárok odborného hodnotenia ŽoNFP pre špecifický cieľ 5.1.1</w:t>
      </w:r>
      <w:r w:rsidR="00C45B65">
        <w:rPr>
          <w:rFonts w:ascii="Arial" w:hAnsi="Arial" w:cs="Arial"/>
          <w:color w:val="000000" w:themeColor="text1"/>
          <w:sz w:val="19"/>
          <w:szCs w:val="19"/>
          <w:lang w:val="sk-SK"/>
        </w:rPr>
        <w:t>/</w:t>
      </w:r>
      <w:r w:rsidRPr="007629AA">
        <w:rPr>
          <w:rFonts w:ascii="Arial" w:hAnsi="Arial" w:cs="Arial"/>
          <w:color w:val="000000" w:themeColor="text1"/>
          <w:sz w:val="19"/>
          <w:szCs w:val="19"/>
          <w:lang w:val="sk-SK"/>
        </w:rPr>
        <w:t xml:space="preserve"> 5.1.2. </w:t>
      </w:r>
      <w:r>
        <w:rPr>
          <w:rFonts w:ascii="Arial" w:hAnsi="Arial" w:cs="Arial"/>
          <w:color w:val="000000" w:themeColor="text1"/>
          <w:sz w:val="19"/>
          <w:szCs w:val="19"/>
          <w:lang w:val="sk-SK"/>
        </w:rPr>
        <w:br/>
      </w:r>
      <w:r w:rsidRPr="007629AA">
        <w:rPr>
          <w:rFonts w:ascii="Arial" w:hAnsi="Arial" w:cs="Arial"/>
          <w:color w:val="000000" w:themeColor="text1"/>
          <w:sz w:val="19"/>
          <w:szCs w:val="19"/>
          <w:lang w:val="sk-SK"/>
        </w:rPr>
        <w:t>– financovanie implementácie stratégií MAS</w:t>
      </w:r>
    </w:p>
    <w:p w14:paraId="6B5CDAB1" w14:textId="77777777" w:rsidR="008105D8" w:rsidRPr="007629AA" w:rsidRDefault="008105D8" w:rsidP="008105D8">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Čestné vyhlásenie o nestrannosti, zachovaní dôvernosti informácií a vylúčení konfliktu záujmov</w:t>
      </w:r>
      <w:r w:rsidRPr="007629AA" w:rsidDel="008F24BF">
        <w:rPr>
          <w:rFonts w:ascii="Arial" w:hAnsi="Arial" w:cs="Arial"/>
          <w:color w:val="000000" w:themeColor="text1"/>
          <w:sz w:val="19"/>
          <w:szCs w:val="19"/>
          <w:lang w:val="sk-SK"/>
        </w:rPr>
        <w:t xml:space="preserve"> </w:t>
      </w:r>
    </w:p>
    <w:p w14:paraId="296FE1F4" w14:textId="77777777" w:rsidR="00F00A02" w:rsidRPr="007629AA" w:rsidRDefault="008F24BF" w:rsidP="008F24BF">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Potvrdenie o oboznámení sa s podmienkami vykonávania odborného hodnotenia</w:t>
      </w:r>
      <w:r w:rsidR="00F00A02" w:rsidRPr="007629AA">
        <w:rPr>
          <w:rFonts w:ascii="Arial" w:hAnsi="Arial" w:cs="Arial"/>
          <w:color w:val="000000" w:themeColor="text1"/>
          <w:sz w:val="19"/>
          <w:szCs w:val="19"/>
          <w:lang w:val="sk-SK"/>
        </w:rPr>
        <w:t xml:space="preserve"> </w:t>
      </w:r>
    </w:p>
    <w:p w14:paraId="517BBA19" w14:textId="77777777" w:rsidR="00F00A02" w:rsidRPr="007629AA" w:rsidRDefault="00F00A02" w:rsidP="00416AAC">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Preberací protokol</w:t>
      </w:r>
    </w:p>
    <w:p w14:paraId="129F33EA" w14:textId="0C127C7B" w:rsidR="00002754" w:rsidRPr="007629AA" w:rsidRDefault="00002754" w:rsidP="00416AAC">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Vzor Menovacieho/Odvolacieho dekrétu/Oznámenia o odvolaní odborného </w:t>
      </w:r>
      <w:r w:rsidR="00094B7F" w:rsidRPr="007629AA">
        <w:rPr>
          <w:rFonts w:ascii="Arial" w:hAnsi="Arial" w:cs="Arial"/>
          <w:color w:val="000000" w:themeColor="text1"/>
          <w:sz w:val="19"/>
          <w:szCs w:val="19"/>
          <w:lang w:val="sk-SK"/>
        </w:rPr>
        <w:t>hodnotiteľa</w:t>
      </w:r>
    </w:p>
    <w:p w14:paraId="009761E4" w14:textId="77777777" w:rsidR="003E76A7" w:rsidRPr="007629AA" w:rsidRDefault="003E76A7" w:rsidP="00416AAC">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Záznam z oboznámenia partnerov s podmienkami účasti na odbornom hodnotení</w:t>
      </w:r>
    </w:p>
    <w:p w14:paraId="316CC288" w14:textId="77777777" w:rsidR="004341D7" w:rsidRDefault="00D044F4" w:rsidP="004341D7">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Kontrolný zoznam</w:t>
      </w:r>
      <w:r w:rsidR="0048475F" w:rsidRPr="004341D7">
        <w:rPr>
          <w:rFonts w:ascii="Arial" w:hAnsi="Arial" w:cs="Arial"/>
          <w:color w:val="000000" w:themeColor="text1"/>
          <w:sz w:val="19"/>
          <w:szCs w:val="19"/>
          <w:lang w:val="sk-SK"/>
        </w:rPr>
        <w:t xml:space="preserve"> k overeniu procesu odborného hodnotenia ŽoNFP</w:t>
      </w:r>
    </w:p>
    <w:p w14:paraId="4A931F0D" w14:textId="346FA9C8" w:rsidR="00F00A02" w:rsidRDefault="00470993" w:rsidP="004341D7">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Identifikácia neoprávnených výdavkov</w:t>
      </w:r>
    </w:p>
    <w:p w14:paraId="5292A780" w14:textId="77777777" w:rsidR="004341D7" w:rsidRDefault="004341D7" w:rsidP="004341D7">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Zoznam pridelených ŽoNFP odbornému hodnotiteľovi</w:t>
      </w:r>
    </w:p>
    <w:p w14:paraId="3D5930F8" w14:textId="12E619D8" w:rsidR="00BA0570" w:rsidRDefault="00BA0570" w:rsidP="00BA0570">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Pr>
          <w:rFonts w:ascii="Arial" w:hAnsi="Arial" w:cs="Arial"/>
          <w:color w:val="000000" w:themeColor="text1"/>
          <w:sz w:val="19"/>
          <w:szCs w:val="19"/>
          <w:lang w:val="sk-SK"/>
        </w:rPr>
        <w:t>S</w:t>
      </w:r>
      <w:r w:rsidRPr="00AB7A0E">
        <w:rPr>
          <w:rFonts w:ascii="Arial" w:hAnsi="Arial" w:cs="Arial"/>
          <w:color w:val="000000" w:themeColor="text1"/>
          <w:sz w:val="19"/>
          <w:szCs w:val="19"/>
          <w:lang w:val="sk-SK"/>
        </w:rPr>
        <w:t>úhlas odborného hodnotiteľa so zverejnením informácií</w:t>
      </w:r>
    </w:p>
    <w:p w14:paraId="603229DD" w14:textId="3E945A29" w:rsidR="00E66CED" w:rsidRPr="004341D7" w:rsidRDefault="00E66CED" w:rsidP="00BA0570">
      <w:pPr>
        <w:pStyle w:val="Predvolen"/>
        <w:numPr>
          <w:ilvl w:val="0"/>
          <w:numId w:val="12"/>
        </w:numPr>
        <w:spacing w:before="120" w:after="120" w:line="288" w:lineRule="auto"/>
        <w:ind w:right="612"/>
        <w:jc w:val="both"/>
        <w:rPr>
          <w:rFonts w:ascii="Arial" w:hAnsi="Arial" w:cs="Arial"/>
          <w:color w:val="000000" w:themeColor="text1"/>
          <w:sz w:val="19"/>
          <w:szCs w:val="19"/>
          <w:lang w:val="sk-SK"/>
        </w:rPr>
      </w:pPr>
      <w:r>
        <w:rPr>
          <w:rFonts w:ascii="Arial" w:hAnsi="Arial" w:cs="Arial"/>
          <w:color w:val="000000" w:themeColor="text1"/>
          <w:sz w:val="19"/>
          <w:szCs w:val="19"/>
          <w:lang w:val="sk-SK"/>
        </w:rPr>
        <w:t>Overenie konfliktu záujmov</w:t>
      </w:r>
    </w:p>
    <w:p w14:paraId="405ABBEF" w14:textId="77777777" w:rsidR="004F5157" w:rsidRPr="007629AA" w:rsidRDefault="004F5157" w:rsidP="00F018EE">
      <w:pPr>
        <w:pStyle w:val="Predvolen"/>
        <w:spacing w:before="120" w:after="120" w:line="288" w:lineRule="auto"/>
        <w:ind w:left="360" w:right="612"/>
        <w:jc w:val="both"/>
        <w:rPr>
          <w:rFonts w:ascii="Arial" w:hAnsi="Arial" w:cs="Arial"/>
          <w:color w:val="auto"/>
          <w:sz w:val="19"/>
          <w:szCs w:val="19"/>
          <w:lang w:val="sk-SK"/>
        </w:rPr>
      </w:pPr>
    </w:p>
    <w:sectPr w:rsidR="004F5157" w:rsidRPr="007629AA" w:rsidSect="008024C2">
      <w:headerReference w:type="default" r:id="rId20"/>
      <w:footerReference w:type="default" r:id="rId21"/>
      <w:headerReference w:type="first" r:id="rId22"/>
      <w:pgSz w:w="11907" w:h="16839" w:code="9"/>
      <w:pgMar w:top="1814" w:right="1417"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CEA9A" w14:textId="77777777" w:rsidR="00B57F97" w:rsidRDefault="00B57F97">
      <w:r>
        <w:separator/>
      </w:r>
    </w:p>
    <w:p w14:paraId="1D20D317" w14:textId="77777777" w:rsidR="00B57F97" w:rsidRDefault="00B57F97"/>
  </w:endnote>
  <w:endnote w:type="continuationSeparator" w:id="0">
    <w:p w14:paraId="5E56CA91" w14:textId="77777777" w:rsidR="00B57F97" w:rsidRDefault="00B57F97">
      <w:r>
        <w:continuationSeparator/>
      </w:r>
    </w:p>
    <w:p w14:paraId="42A5F4DE" w14:textId="77777777" w:rsidR="00B57F97" w:rsidRDefault="00B57F97"/>
  </w:endnote>
  <w:endnote w:type="continuationNotice" w:id="1">
    <w:p w14:paraId="379174EC" w14:textId="77777777" w:rsidR="00B57F97" w:rsidRDefault="00B57F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Officina Sans Itc T OT Book">
    <w:altName w:val="Courier New"/>
    <w:panose1 w:val="00000000000000000000"/>
    <w:charset w:val="00"/>
    <w:family w:val="auto"/>
    <w:notTrueType/>
    <w:pitch w:val="variable"/>
    <w:sig w:usb0="00000003" w:usb1="00000000" w:usb2="00000000" w:usb3="00000000" w:csb0="00000001" w:csb1="00000000"/>
  </w:font>
  <w:font w:name="MetaNormal-Roman">
    <w:altName w:val="Century Gothic"/>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730255"/>
      <w:docPartObj>
        <w:docPartGallery w:val="Page Numbers (Bottom of Page)"/>
        <w:docPartUnique/>
      </w:docPartObj>
    </w:sdtPr>
    <w:sdtEndPr/>
    <w:sdtContent>
      <w:p w14:paraId="62BAD0C4" w14:textId="2B3AF068" w:rsidR="00B57F97" w:rsidRDefault="00B57F97">
        <w:pPr>
          <w:pStyle w:val="Pta"/>
          <w:jc w:val="right"/>
        </w:pPr>
        <w:r>
          <w:fldChar w:fldCharType="begin"/>
        </w:r>
        <w:r>
          <w:instrText>PAGE   \* MERGEFORMAT</w:instrText>
        </w:r>
        <w:r>
          <w:fldChar w:fldCharType="separate"/>
        </w:r>
        <w:r w:rsidR="009B39F9" w:rsidRPr="009B39F9">
          <w:rPr>
            <w:noProof/>
            <w:lang w:val="sk-SK"/>
          </w:rPr>
          <w:t>34</w:t>
        </w:r>
        <w:r>
          <w:fldChar w:fldCharType="end"/>
        </w:r>
      </w:p>
    </w:sdtContent>
  </w:sdt>
  <w:p w14:paraId="33E7E18B" w14:textId="77777777" w:rsidR="00B57F97" w:rsidRDefault="00B57F9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D3EA" w14:textId="77777777" w:rsidR="00B57F97" w:rsidRDefault="00B57F97">
      <w:r>
        <w:separator/>
      </w:r>
    </w:p>
    <w:p w14:paraId="2902A6E7" w14:textId="77777777" w:rsidR="00B57F97" w:rsidRDefault="00B57F97"/>
  </w:footnote>
  <w:footnote w:type="continuationSeparator" w:id="0">
    <w:p w14:paraId="07B78088" w14:textId="77777777" w:rsidR="00B57F97" w:rsidRDefault="00B57F97">
      <w:r>
        <w:continuationSeparator/>
      </w:r>
    </w:p>
    <w:p w14:paraId="25CAA5D1" w14:textId="77777777" w:rsidR="00B57F97" w:rsidRDefault="00B57F97"/>
  </w:footnote>
  <w:footnote w:type="continuationNotice" w:id="1">
    <w:p w14:paraId="6A95C79B" w14:textId="77777777" w:rsidR="00B57F97" w:rsidRDefault="00B57F97"/>
  </w:footnote>
  <w:footnote w:id="2">
    <w:p w14:paraId="680D6102" w14:textId="77777777" w:rsidR="00B57F97" w:rsidRPr="002B3504" w:rsidRDefault="00B57F97" w:rsidP="00941A8C">
      <w:pPr>
        <w:pStyle w:val="Textpoznmkypodiarou"/>
        <w:jc w:val="both"/>
        <w:rPr>
          <w:lang w:val="sk-SK"/>
        </w:rPr>
      </w:pPr>
      <w:r>
        <w:rPr>
          <w:rStyle w:val="Odkaznapoznmkupodiarou"/>
        </w:rPr>
        <w:footnoteRef/>
      </w:r>
      <w:r>
        <w:t xml:space="preserve"> </w:t>
      </w:r>
      <w:r>
        <w:rPr>
          <w:lang w:val="sk-SK"/>
        </w:rPr>
        <w:t>Okrem špecifických cieľov 2.1.2 a 2.1.3, pre ktoré Príručku pre odborných hodnotiteľov vypracováva Ministerstvo zdravotníctva SR ako SO pre IROP.</w:t>
      </w:r>
    </w:p>
  </w:footnote>
  <w:footnote w:id="3">
    <w:p w14:paraId="0E23318B" w14:textId="77777777" w:rsidR="00B57F97" w:rsidRPr="00553D81" w:rsidRDefault="00B57F97" w:rsidP="00941A8C">
      <w:pPr>
        <w:pStyle w:val="Textpoznmkypodiarou"/>
        <w:rPr>
          <w:lang w:val="sk-SK"/>
        </w:rPr>
      </w:pPr>
      <w:r>
        <w:rPr>
          <w:rStyle w:val="Odkaznapoznmkupodiarou"/>
        </w:rPr>
        <w:footnoteRef/>
      </w:r>
      <w:r>
        <w:t xml:space="preserve"> </w:t>
      </w:r>
      <w:r>
        <w:rPr>
          <w:lang w:val="sk-SK"/>
        </w:rPr>
        <w:t>Podmienky príjmu a registrácie ŽoNFP určuje príslušná Výzva na predkladanie ŽoNFP a Príručka pre žiadateľa</w:t>
      </w:r>
    </w:p>
  </w:footnote>
  <w:footnote w:id="4">
    <w:p w14:paraId="7DC8728B" w14:textId="77777777" w:rsidR="00B57F97" w:rsidRPr="00D1067F" w:rsidRDefault="00B57F97">
      <w:pPr>
        <w:pStyle w:val="Textpoznmkypodiarou"/>
        <w:rPr>
          <w:lang w:val="sk-SK"/>
        </w:rPr>
      </w:pPr>
      <w:r>
        <w:rPr>
          <w:rStyle w:val="Odkaznapoznmkupodiarou"/>
        </w:rPr>
        <w:footnoteRef/>
      </w:r>
      <w:r>
        <w:t xml:space="preserve"> </w:t>
      </w:r>
      <w:r>
        <w:rPr>
          <w:lang w:val="sk-SK"/>
        </w:rPr>
        <w:t>V závislosti od Zmluvy o vykonávaní časti úloh riadiaceho orgánu sprostredkovateľským orgánom.</w:t>
      </w:r>
    </w:p>
  </w:footnote>
  <w:footnote w:id="5">
    <w:p w14:paraId="0DDF430C" w14:textId="77777777" w:rsidR="00B57F97" w:rsidRPr="005C5E77" w:rsidRDefault="00B57F97">
      <w:pPr>
        <w:pStyle w:val="Textpoznmkypodiarou"/>
        <w:rPr>
          <w:lang w:val="sk-SK"/>
        </w:rPr>
      </w:pPr>
      <w:r>
        <w:rPr>
          <w:rStyle w:val="Odkaznapoznmkupodiarou"/>
        </w:rPr>
        <w:footnoteRef/>
      </w:r>
      <w:r>
        <w:t xml:space="preserve"> </w:t>
      </w:r>
      <w:r w:rsidRPr="005C5E77">
        <w:rPr>
          <w:lang w:val="sk-SK"/>
        </w:rPr>
        <w:t>Písomná dohoda o vykonaní práce sa uzatvára najneskôr deň pred dňom začatia výkonu práce.</w:t>
      </w:r>
    </w:p>
  </w:footnote>
  <w:footnote w:id="6">
    <w:p w14:paraId="491BE346" w14:textId="6EF043AB" w:rsidR="00B57F97" w:rsidRPr="006D28E5" w:rsidRDefault="00B57F97">
      <w:pPr>
        <w:pStyle w:val="Textpoznmkypodiarou"/>
        <w:rPr>
          <w:lang w:val="sk-SK"/>
        </w:rPr>
      </w:pPr>
      <w:r>
        <w:rPr>
          <w:rStyle w:val="Odkaznapoznmkupodiarou"/>
        </w:rPr>
        <w:footnoteRef/>
      </w:r>
      <w:r>
        <w:t xml:space="preserve"> </w:t>
      </w:r>
      <w:r>
        <w:rPr>
          <w:lang w:val="sk-SK"/>
        </w:rPr>
        <w:t>Vzor je uvedený v prílohe č. 29.</w:t>
      </w:r>
    </w:p>
  </w:footnote>
  <w:footnote w:id="7">
    <w:p w14:paraId="439EE2BF" w14:textId="1260FBBF" w:rsidR="00B57F97" w:rsidRPr="006D28E5" w:rsidRDefault="00B57F97">
      <w:pPr>
        <w:pStyle w:val="Textpoznmkypodiarou"/>
        <w:rPr>
          <w:lang w:val="sk-SK"/>
        </w:rPr>
      </w:pPr>
      <w:r>
        <w:rPr>
          <w:rStyle w:val="Odkaznapoznmkupodiarou"/>
        </w:rPr>
        <w:footnoteRef/>
      </w:r>
      <w:r>
        <w:t xml:space="preserve"> </w:t>
      </w:r>
      <w:r>
        <w:rPr>
          <w:lang w:val="sk-SK"/>
        </w:rPr>
        <w:t>Vzor je uvedený v prílohe č. 29.</w:t>
      </w:r>
    </w:p>
  </w:footnote>
  <w:footnote w:id="8">
    <w:p w14:paraId="416D9F70" w14:textId="2DA69558" w:rsidR="00B57F97" w:rsidRPr="0031111D" w:rsidRDefault="00B57F97">
      <w:pPr>
        <w:pStyle w:val="Textpoznmkypodiarou"/>
        <w:rPr>
          <w:lang w:val="sk-SK"/>
        </w:rPr>
      </w:pPr>
      <w:r>
        <w:rPr>
          <w:rStyle w:val="Odkaznapoznmkupodiarou"/>
        </w:rPr>
        <w:footnoteRef/>
      </w:r>
      <w:r>
        <w:t xml:space="preserve"> </w:t>
      </w:r>
      <w:r>
        <w:rPr>
          <w:lang w:val="sk-SK"/>
        </w:rPr>
        <w:t xml:space="preserve">Vzor je uvedený v prílohe č. 29. </w:t>
      </w:r>
      <w:r w:rsidRPr="004F0CBC">
        <w:rPr>
          <w:lang w:val="sk-SK"/>
        </w:rPr>
        <w:t>V prípade smrti hodnotiteľa sa uvedená skutočnosť vyznačí v spise.</w:t>
      </w:r>
    </w:p>
  </w:footnote>
  <w:footnote w:id="9">
    <w:p w14:paraId="7FC4A4E9" w14:textId="77777777" w:rsidR="00B57F97" w:rsidRPr="0040074A" w:rsidRDefault="00B57F97" w:rsidP="00E5645D">
      <w:pPr>
        <w:pStyle w:val="Textpoznmkypodiarou"/>
        <w:rPr>
          <w:lang w:val="sk-SK"/>
        </w:rPr>
      </w:pPr>
      <w:r>
        <w:rPr>
          <w:rStyle w:val="Odkaznapoznmkupodiarou"/>
        </w:rPr>
        <w:footnoteRef/>
      </w:r>
      <w:r>
        <w:t xml:space="preserve"> </w:t>
      </w:r>
      <w:r w:rsidRPr="0040074A">
        <w:rPr>
          <w:lang w:val="sk-SK"/>
        </w:rPr>
        <w:t>Čestné vyhlásenie podpisuje odborný hodnotiteľ po oboznámení sa so zoznamom pridelených ŽoNFP</w:t>
      </w:r>
    </w:p>
  </w:footnote>
  <w:footnote w:id="10">
    <w:p w14:paraId="4795C0A0" w14:textId="77777777" w:rsidR="00B57F97" w:rsidRPr="0026263B" w:rsidRDefault="00B57F97" w:rsidP="0014438E">
      <w:pPr>
        <w:pStyle w:val="Textpoznmkypodiarou"/>
        <w:rPr>
          <w:lang w:val="sk-SK"/>
        </w:rPr>
      </w:pPr>
      <w:r>
        <w:rPr>
          <w:rStyle w:val="Odkaznapoznmkupodiarou"/>
        </w:rPr>
        <w:footnoteRef/>
      </w:r>
      <w:r>
        <w:t xml:space="preserve"> </w:t>
      </w:r>
      <w:r w:rsidRPr="0040074A">
        <w:rPr>
          <w:rFonts w:cs="Arial"/>
          <w:szCs w:val="19"/>
          <w:lang w:val="sk-SK"/>
        </w:rPr>
        <w:t>ak nie je súčasťou dohody o vykonaní práce</w:t>
      </w:r>
    </w:p>
  </w:footnote>
  <w:footnote w:id="11">
    <w:p w14:paraId="258A74AA" w14:textId="426B2DC0" w:rsidR="00B57F97" w:rsidRPr="00CD2E63" w:rsidRDefault="00B57F97" w:rsidP="00EB2B27">
      <w:pPr>
        <w:pStyle w:val="Textpoznmkypodiarou"/>
        <w:jc w:val="both"/>
        <w:rPr>
          <w:rFonts w:asciiTheme="minorHAnsi" w:hAnsiTheme="minorHAnsi" w:cstheme="minorHAnsi"/>
          <w:sz w:val="13"/>
          <w:szCs w:val="13"/>
        </w:rPr>
      </w:pPr>
      <w:r w:rsidRPr="006F4FE1">
        <w:rPr>
          <w:rStyle w:val="Odkaznapoznmkupodiarou"/>
          <w:rFonts w:asciiTheme="minorHAnsi" w:hAnsiTheme="minorHAnsi" w:cstheme="minorHAnsi"/>
          <w:sz w:val="13"/>
          <w:szCs w:val="13"/>
        </w:rPr>
        <w:footnoteRef/>
      </w:r>
      <w:r w:rsidRPr="006F4FE1">
        <w:rPr>
          <w:rFonts w:asciiTheme="minorHAnsi" w:hAnsiTheme="minorHAnsi" w:cstheme="minorHAnsi"/>
          <w:sz w:val="13"/>
          <w:szCs w:val="13"/>
        </w:rPr>
        <w:t xml:space="preserve"> </w:t>
      </w:r>
      <w:r w:rsidRPr="00E5645D">
        <w:rPr>
          <w:rFonts w:asciiTheme="minorHAnsi" w:hAnsiTheme="minorHAnsi" w:cstheme="minorHAnsi"/>
          <w:szCs w:val="16"/>
        </w:rPr>
        <w:t xml:space="preserve">§ 223 a nasl. zákona č. 311/2001 Z. z. Zákonník práce. </w:t>
      </w:r>
    </w:p>
  </w:footnote>
  <w:footnote w:id="12">
    <w:p w14:paraId="1B5CDF8E" w14:textId="77777777" w:rsidR="00B57F97" w:rsidRDefault="00B57F97" w:rsidP="000D0A21">
      <w:pPr>
        <w:pStyle w:val="Textpoznmkypodiarou"/>
      </w:pPr>
      <w:r>
        <w:rPr>
          <w:rStyle w:val="Odkaznapoznmkupodiarou"/>
        </w:rPr>
        <w:footnoteRef/>
      </w:r>
      <w:r>
        <w:t xml:space="preserve"> </w:t>
      </w:r>
      <w:r w:rsidRPr="00303123">
        <w:rPr>
          <w:lang w:val="sk-SK"/>
        </w:rPr>
        <w:t>v zmysle § 46 zákona o príspevku z EŠIF</w:t>
      </w:r>
    </w:p>
  </w:footnote>
  <w:footnote w:id="13">
    <w:p w14:paraId="54F91AAF" w14:textId="30529D0B" w:rsidR="00B57F97" w:rsidRPr="0014438E" w:rsidRDefault="00B57F97" w:rsidP="000D0A21">
      <w:pPr>
        <w:pStyle w:val="Textpoznmkypodiarou"/>
        <w:jc w:val="both"/>
        <w:rPr>
          <w:lang w:val="sk-SK"/>
        </w:rPr>
      </w:pPr>
      <w:r>
        <w:rPr>
          <w:rStyle w:val="Odkaznapoznmkupodiarou"/>
        </w:rPr>
        <w:footnoteRef/>
      </w:r>
      <w:r>
        <w:t xml:space="preserve"> </w:t>
      </w:r>
      <w:r w:rsidRPr="00303123">
        <w:rPr>
          <w:lang w:val="sk-SK"/>
        </w:rPr>
        <w:t>Uvedený postup sa týka výlučne prípadov, ak OH nehodnotí ŽoNFP žiadateľa, voči ktorému je zainteresovanou osobou; odborné hodnotenie ŽoNFP žiadateľa, voči ktorému je OH zainteresovanou osobou je v zmysle zákona o príspevku z EŠIF zakázané</w:t>
      </w:r>
      <w:r>
        <w:rPr>
          <w:lang w:val="sk-SK"/>
        </w:rPr>
        <w:t xml:space="preserve"> (napr. zamestnanec SO-VÚC, nesmie hodnotiť ŽoNFP, ktorej žiadateľom je SO-VÚC a pod.)</w:t>
      </w:r>
      <w:r w:rsidRPr="00303123">
        <w:rPr>
          <w:lang w:val="sk-SK"/>
        </w:rPr>
        <w:t>.</w:t>
      </w:r>
      <w:r>
        <w:t xml:space="preserve"> </w:t>
      </w:r>
      <w:r w:rsidRPr="00E5645D">
        <w:t xml:space="preserve"> </w:t>
      </w:r>
      <w:r w:rsidRPr="0014438E">
        <w:rPr>
          <w:lang w:val="sk-SK"/>
        </w:rPr>
        <w:t>Pozri kap. 3.1.1.</w:t>
      </w:r>
    </w:p>
  </w:footnote>
  <w:footnote w:id="14">
    <w:p w14:paraId="4BAA6397" w14:textId="7FB1DDFC" w:rsidR="00B57F97" w:rsidRDefault="00B57F97">
      <w:pPr>
        <w:pStyle w:val="Textpoznmkypodiarou"/>
        <w:jc w:val="both"/>
        <w:rPr>
          <w:lang w:val="sk-SK"/>
        </w:rPr>
      </w:pPr>
      <w:r>
        <w:rPr>
          <w:rStyle w:val="Odkaznapoznmkupodiarou"/>
        </w:rPr>
        <w:footnoteRef/>
      </w:r>
      <w:r>
        <w:t xml:space="preserve"> </w:t>
      </w:r>
      <w:r>
        <w:rPr>
          <w:lang w:val="sk-SK"/>
        </w:rPr>
        <w:t>V tomto prípade nejde o školenie k výzve, ale o oboznámenie hodnotiteľov s prípadnými FAQ k výzve a ďalšími informáciami k výzve, s ktorými je potrebné, oboznámiť hodnotiteľov.</w:t>
      </w:r>
    </w:p>
  </w:footnote>
  <w:footnote w:id="15">
    <w:p w14:paraId="400AA7EB" w14:textId="34BE930D" w:rsidR="00B57F97" w:rsidRPr="001C7030" w:rsidRDefault="00B57F97" w:rsidP="00EA4C6C">
      <w:pPr>
        <w:pStyle w:val="Textpoznmkypodiarou"/>
        <w:jc w:val="both"/>
        <w:rPr>
          <w:lang w:val="sk-SK"/>
        </w:rPr>
      </w:pPr>
      <w:r>
        <w:rPr>
          <w:rStyle w:val="Odkaznapoznmkupodiarou"/>
        </w:rPr>
        <w:footnoteRef/>
      </w:r>
      <w:r>
        <w:t xml:space="preserve"> </w:t>
      </w:r>
      <w:r w:rsidRPr="001C7030">
        <w:rPr>
          <w:lang w:val="sk-SK"/>
        </w:rPr>
        <w:t xml:space="preserve">OH sú povinní uchovávať a zaznamenávať všetky </w:t>
      </w:r>
      <w:r>
        <w:rPr>
          <w:lang w:val="sk-SK"/>
        </w:rPr>
        <w:t>zdroje a </w:t>
      </w:r>
      <w:r w:rsidRPr="001C7030">
        <w:rPr>
          <w:lang w:val="sk-SK"/>
        </w:rPr>
        <w:t>podklady</w:t>
      </w:r>
      <w:r>
        <w:rPr>
          <w:lang w:val="sk-SK"/>
        </w:rPr>
        <w:t xml:space="preserve"> vykonané</w:t>
      </w:r>
      <w:r w:rsidRPr="001C7030">
        <w:rPr>
          <w:lang w:val="sk-SK"/>
        </w:rPr>
        <w:t xml:space="preserve"> k vlastnému overovaniu hospodárnosti výdavkov </w:t>
      </w:r>
      <w:r w:rsidRPr="00FC3069">
        <w:rPr>
          <w:lang w:val="sk-SK"/>
        </w:rPr>
        <w:t xml:space="preserve">(okrem iného napr. dokumentáciu </w:t>
      </w:r>
      <w:r>
        <w:rPr>
          <w:lang w:val="sk-SK"/>
        </w:rPr>
        <w:t xml:space="preserve">z vykonaného prieskumu trhu OH) </w:t>
      </w:r>
      <w:r w:rsidRPr="001C7030">
        <w:rPr>
          <w:lang w:val="sk-SK"/>
        </w:rPr>
        <w:t>a následne po ukončení odborného hodnotenia ich odovzda</w:t>
      </w:r>
      <w:r>
        <w:rPr>
          <w:lang w:val="sk-SK"/>
        </w:rPr>
        <w:t>ť</w:t>
      </w:r>
      <w:r w:rsidRPr="001C7030">
        <w:rPr>
          <w:lang w:val="sk-SK"/>
        </w:rPr>
        <w:t xml:space="preserve"> príslušnému manažérovi RO/SO</w:t>
      </w:r>
      <w:r>
        <w:rPr>
          <w:lang w:val="sk-SK"/>
        </w:rPr>
        <w:t>.</w:t>
      </w:r>
    </w:p>
  </w:footnote>
  <w:footnote w:id="16">
    <w:p w14:paraId="51431C09" w14:textId="77777777" w:rsidR="00B57F97" w:rsidRPr="0093649D" w:rsidRDefault="00B57F97" w:rsidP="00DB748B">
      <w:pPr>
        <w:pStyle w:val="Textpoznmkypodiarou"/>
        <w:jc w:val="both"/>
        <w:rPr>
          <w:lang w:val="sk-SK"/>
        </w:rPr>
      </w:pPr>
      <w:r>
        <w:rPr>
          <w:rStyle w:val="Odkaznapoznmkupodiarou"/>
        </w:rPr>
        <w:footnoteRef/>
      </w:r>
      <w:r>
        <w:t xml:space="preserve"> </w:t>
      </w:r>
      <w:r w:rsidRPr="0093649D">
        <w:t>T</w:t>
      </w:r>
      <w:r w:rsidRPr="0093649D">
        <w:rPr>
          <w:rFonts w:cs="Arial"/>
          <w:szCs w:val="19"/>
          <w:lang w:val="sk-SK" w:eastAsia="x-none"/>
        </w:rPr>
        <w:t>zn. sú splnené vylučujúce a/alebo bodované kritériá, nedochádza k vyžiadaniu dodatočných informácií, ani k inému postupu, v dôsledku ktorého dochádza k nepokračovaniu vo finančnej operácii.</w:t>
      </w:r>
    </w:p>
  </w:footnote>
  <w:footnote w:id="17">
    <w:p w14:paraId="1697566B" w14:textId="13E888AF" w:rsidR="00B57F97" w:rsidRPr="00643D24" w:rsidRDefault="00B57F97" w:rsidP="00DB748B">
      <w:pPr>
        <w:pStyle w:val="Textpoznmkypodiarou"/>
        <w:jc w:val="both"/>
        <w:rPr>
          <w:lang w:val="sk-SK"/>
        </w:rPr>
      </w:pPr>
      <w:r>
        <w:rPr>
          <w:rStyle w:val="Odkaznapoznmkupodiarou"/>
        </w:rPr>
        <w:footnoteRef/>
      </w:r>
      <w:r>
        <w:t xml:space="preserve"> </w:t>
      </w:r>
      <w:r w:rsidRPr="00643D24">
        <w:t xml:space="preserve">Tzn. </w:t>
      </w:r>
      <w:r w:rsidRPr="00643D24">
        <w:rPr>
          <w:rFonts w:cs="Arial"/>
          <w:szCs w:val="19"/>
          <w:lang w:val="sk-SK" w:eastAsia="x-none"/>
        </w:rPr>
        <w:t>neboli vyhodnotené kladne všetky vylučujúce kritéria, resp. nebola splnená minimálna hranica dosiahnutých bodov pri bodových hodnotiacich kritériách, alebo žiadateľ na základe výzvy na doplnenie</w:t>
      </w:r>
      <w:r>
        <w:rPr>
          <w:rFonts w:cs="Arial"/>
          <w:szCs w:val="19"/>
          <w:lang w:val="sk-SK" w:eastAsia="x-none"/>
        </w:rPr>
        <w:t>,</w:t>
      </w:r>
      <w:r w:rsidRPr="00643D24">
        <w:rPr>
          <w:rFonts w:cs="Arial"/>
          <w:szCs w:val="19"/>
          <w:lang w:val="sk-SK" w:eastAsia="x-none"/>
        </w:rPr>
        <w:t xml:space="preserve"> nedoložil chýbajúce náležitosti/ nevysvetlil dostatočne neúplné/nepresné údaj</w:t>
      </w:r>
      <w:r>
        <w:rPr>
          <w:rFonts w:cs="Arial"/>
          <w:szCs w:val="19"/>
          <w:lang w:val="sk-SK" w:eastAsia="x-none"/>
        </w:rPr>
        <w:t>e</w:t>
      </w:r>
      <w:r w:rsidRPr="00643D24">
        <w:rPr>
          <w:rFonts w:cs="Arial"/>
          <w:szCs w:val="19"/>
          <w:lang w:val="sk-SK" w:eastAsia="x-none"/>
        </w:rPr>
        <w:t xml:space="preserve"> a pod.</w:t>
      </w:r>
    </w:p>
  </w:footnote>
  <w:footnote w:id="18">
    <w:p w14:paraId="4DAEF832" w14:textId="77777777" w:rsidR="00B57F97" w:rsidRPr="00C87F5A" w:rsidRDefault="00B57F97">
      <w:pPr>
        <w:pStyle w:val="Textpoznmkypodiarou"/>
        <w:rPr>
          <w:lang w:val="sk-SK"/>
        </w:rPr>
      </w:pPr>
      <w:r>
        <w:rPr>
          <w:rStyle w:val="Odkaznapoznmkupodiarou"/>
        </w:rPr>
        <w:footnoteRef/>
      </w:r>
      <w:r>
        <w:t xml:space="preserve"> </w:t>
      </w:r>
      <w:r>
        <w:rPr>
          <w:lang w:val="sk-SK"/>
        </w:rPr>
        <w:t>Obce spadajúce do mestskej funkčnej oblasti sú uvedené v prílohe výziev na prekladanie ŽoNFP.</w:t>
      </w:r>
    </w:p>
  </w:footnote>
  <w:footnote w:id="19">
    <w:p w14:paraId="5828CD53" w14:textId="77777777" w:rsidR="00B57F97" w:rsidRPr="00303123" w:rsidRDefault="00B57F97" w:rsidP="00303123">
      <w:pPr>
        <w:pStyle w:val="Textpoznmkypodiarou"/>
        <w:rPr>
          <w:lang w:val="sk-SK"/>
        </w:rPr>
      </w:pPr>
      <w:r>
        <w:rPr>
          <w:rStyle w:val="Odkaznapoznmkupodiarou"/>
        </w:rPr>
        <w:footnoteRef/>
      </w:r>
      <w:r>
        <w:t xml:space="preserve"> </w:t>
      </w:r>
      <w:r>
        <w:rPr>
          <w:lang w:val="sk-SK"/>
        </w:rPr>
        <w:t>Povinnosť vypracovania individuálneho hodnotiaceho hárku podľa kap. 3.3.1 týmto nie je dotknutá.</w:t>
      </w:r>
    </w:p>
  </w:footnote>
  <w:footnote w:id="20">
    <w:p w14:paraId="2A0C1209" w14:textId="77777777" w:rsidR="00B57F97" w:rsidRPr="00303123" w:rsidRDefault="00B57F97" w:rsidP="00303123">
      <w:pPr>
        <w:pStyle w:val="Textpoznmkypodiarou"/>
        <w:rPr>
          <w:lang w:val="sk-SK"/>
        </w:rPr>
      </w:pPr>
      <w:r>
        <w:rPr>
          <w:rStyle w:val="Odkaznapoznmkupodiarou"/>
        </w:rPr>
        <w:footnoteRef/>
      </w:r>
      <w:r>
        <w:rPr>
          <w:lang w:val="sk-SK"/>
        </w:rPr>
        <w:t xml:space="preserve"> Povinnosť vypracovania individuálneho hodnotiaceho hárku podľa kap. 3.3.1 týmto nie je dotknutá.</w:t>
      </w:r>
    </w:p>
  </w:footnote>
  <w:footnote w:id="21">
    <w:p w14:paraId="4C747373" w14:textId="77777777" w:rsidR="00B57F97" w:rsidRPr="00396022" w:rsidRDefault="00B57F97" w:rsidP="00933101">
      <w:pPr>
        <w:pStyle w:val="Textpoznmkypodiarou"/>
        <w:rPr>
          <w:lang w:val="sk-SK"/>
        </w:rPr>
      </w:pPr>
      <w:r>
        <w:rPr>
          <w:rStyle w:val="Odkaznapoznmkupodiarou"/>
        </w:rPr>
        <w:footnoteRef/>
      </w:r>
      <w:r>
        <w:t xml:space="preserve"> </w:t>
      </w:r>
      <w:r>
        <w:rPr>
          <w:lang w:val="sk-SK"/>
        </w:rPr>
        <w:t>Pre takýto prípad sa upraví hodnotiaci hárok pridaním podpisového poľa pre ďalšieho odborného hodnotiteľa</w:t>
      </w:r>
    </w:p>
    <w:p w14:paraId="2A7DE216" w14:textId="77777777" w:rsidR="00B57F97" w:rsidRPr="00396022" w:rsidRDefault="00B57F97" w:rsidP="00933101">
      <w:pPr>
        <w:pStyle w:val="Textpoznmkypodiarou"/>
        <w:rPr>
          <w:lang w:val="sk-SK"/>
        </w:rPr>
      </w:pPr>
    </w:p>
  </w:footnote>
  <w:footnote w:id="22">
    <w:p w14:paraId="0BEEB9F6" w14:textId="77777777" w:rsidR="00B57F97" w:rsidRPr="00976D19" w:rsidRDefault="00B57F97" w:rsidP="00DB748B">
      <w:pPr>
        <w:pStyle w:val="Textpoznmkypodiarou"/>
        <w:jc w:val="both"/>
        <w:rPr>
          <w:lang w:val="sk-SK"/>
        </w:rPr>
      </w:pPr>
      <w:r>
        <w:rPr>
          <w:rStyle w:val="Odkaznapoznmkupodiarou"/>
        </w:rPr>
        <w:footnoteRef/>
      </w:r>
      <w:r>
        <w:t xml:space="preserve"> </w:t>
      </w:r>
      <w:r w:rsidRPr="003A13FF">
        <w:rPr>
          <w:lang w:val="sk-SK"/>
        </w:rPr>
        <w:t>V prípade neposkytnutia súčinnosti pri opakovanom OH ŽoNFP rovnakými OH je RO/SO oprávnený odvolať OH z pozície OH, pričom na odvolanie OH postačuje jeden prípad neposkytnutia súčinnosti v zmysle tejto príručky.</w:t>
      </w:r>
      <w:r>
        <w:rPr>
          <w:lang w:val="sk-SK"/>
        </w:rPr>
        <w:t xml:space="preserve"> </w:t>
      </w:r>
    </w:p>
  </w:footnote>
  <w:footnote w:id="23">
    <w:p w14:paraId="2D6F3AA8" w14:textId="77777777" w:rsidR="00B57F97" w:rsidRPr="006F1E45" w:rsidRDefault="00B57F97" w:rsidP="00BA0570">
      <w:pPr>
        <w:pStyle w:val="Textpoznmkypodiarou"/>
        <w:rPr>
          <w:lang w:val="sk-SK"/>
        </w:rPr>
      </w:pPr>
      <w:r>
        <w:rPr>
          <w:rStyle w:val="Odkaznapoznmkupodiarou"/>
        </w:rPr>
        <w:footnoteRef/>
      </w:r>
      <w:r>
        <w:t xml:space="preserve"> </w:t>
      </w:r>
      <w:r>
        <w:rPr>
          <w:lang w:val="sk-SK"/>
        </w:rPr>
        <w:t>Vzor je uvedený v prílohe č. 29.</w:t>
      </w:r>
    </w:p>
  </w:footnote>
  <w:footnote w:id="24">
    <w:p w14:paraId="1F2A10C8" w14:textId="77777777" w:rsidR="00B57F97" w:rsidRPr="0031111D" w:rsidRDefault="00B57F97" w:rsidP="00BA0570">
      <w:pPr>
        <w:pStyle w:val="Textpoznmkypodiarou"/>
        <w:rPr>
          <w:lang w:val="sk-SK"/>
        </w:rPr>
      </w:pPr>
      <w:r>
        <w:rPr>
          <w:rStyle w:val="Odkaznapoznmkupodiarou"/>
        </w:rPr>
        <w:footnoteRef/>
      </w:r>
      <w:r>
        <w:t xml:space="preserve"> </w:t>
      </w:r>
      <w:r>
        <w:rPr>
          <w:lang w:val="sk-SK"/>
        </w:rPr>
        <w:t>Vzor je uvedený v prílohe č. 29.</w:t>
      </w:r>
    </w:p>
  </w:footnote>
  <w:footnote w:id="25">
    <w:p w14:paraId="075BF27C" w14:textId="77777777" w:rsidR="00B57F97" w:rsidRPr="006F1E45" w:rsidRDefault="00B57F97" w:rsidP="00686824">
      <w:pPr>
        <w:pStyle w:val="Textpoznmkypodiarou"/>
        <w:rPr>
          <w:lang w:val="sk-SK"/>
        </w:rPr>
      </w:pPr>
      <w:r>
        <w:rPr>
          <w:rStyle w:val="Odkaznapoznmkupodiarou"/>
        </w:rPr>
        <w:footnoteRef/>
      </w:r>
      <w:r>
        <w:t xml:space="preserve"> </w:t>
      </w:r>
      <w:r>
        <w:rPr>
          <w:lang w:val="sk-SK"/>
        </w:rPr>
        <w:t>Vzor je uvedený v prílohe č. 29.</w:t>
      </w:r>
    </w:p>
  </w:footnote>
  <w:footnote w:id="26">
    <w:p w14:paraId="6D722795" w14:textId="77777777" w:rsidR="00B57F97" w:rsidRPr="0031111D" w:rsidRDefault="00B57F97" w:rsidP="00686824">
      <w:pPr>
        <w:pStyle w:val="Textpoznmkypodiarou"/>
        <w:rPr>
          <w:lang w:val="sk-SK"/>
        </w:rPr>
      </w:pPr>
      <w:r>
        <w:rPr>
          <w:rStyle w:val="Odkaznapoznmkupodiarou"/>
        </w:rPr>
        <w:footnoteRef/>
      </w:r>
      <w:r>
        <w:t xml:space="preserve"> </w:t>
      </w:r>
      <w:r>
        <w:rPr>
          <w:lang w:val="sk-SK"/>
        </w:rPr>
        <w:t>Vzor je uvedený v prílohe č. 29.</w:t>
      </w:r>
    </w:p>
  </w:footnote>
  <w:footnote w:id="27">
    <w:p w14:paraId="3F21DBFD" w14:textId="20D04083" w:rsidR="00B57F97" w:rsidRDefault="00B57F97" w:rsidP="00D85BA3">
      <w:pPr>
        <w:pStyle w:val="Textpoznmkypodiarou"/>
        <w:jc w:val="both"/>
      </w:pPr>
      <w:r>
        <w:rPr>
          <w:rStyle w:val="Odkaznapoznmkupodiarou"/>
        </w:rPr>
        <w:footnoteRef/>
      </w:r>
      <w:r>
        <w:t xml:space="preserve"> </w:t>
      </w:r>
      <w:r w:rsidRPr="00D85BA3">
        <w:rPr>
          <w:lang w:val="sk-SK"/>
        </w:rPr>
        <w:t>Pojem partner sa používa pre zástupcov občianskej spoločnosti, nominovaných Úradom splnomocnenca vlády SR pre rozvoj občianskej spoločnosti.</w:t>
      </w:r>
    </w:p>
  </w:footnote>
  <w:footnote w:id="28">
    <w:p w14:paraId="1EFCD69B" w14:textId="30004A91" w:rsidR="00B57F97" w:rsidRPr="00DF6C47" w:rsidRDefault="00B57F97" w:rsidP="006F54C5">
      <w:pPr>
        <w:pStyle w:val="Textpoznmkypodiarou"/>
        <w:jc w:val="both"/>
        <w:rPr>
          <w:lang w:val="sk-SK"/>
        </w:rPr>
      </w:pPr>
      <w:r w:rsidRPr="00DF6C47">
        <w:rPr>
          <w:rStyle w:val="Odkaznapoznmkupodiarou"/>
          <w:lang w:val="sk-SK"/>
        </w:rPr>
        <w:footnoteRef/>
      </w:r>
      <w:r w:rsidRPr="00DF6C47">
        <w:rPr>
          <w:lang w:val="sk-SK"/>
        </w:rPr>
        <w:t xml:space="preserve"> Údaje o odborných hodnotiteľoch, ktorí hodnotili ŽoNFP pred termínom, stanoveným na zapracovanie zmien, vyplývajúcich z verzie č. 5 Systému riadenia EŠIF,</w:t>
      </w:r>
      <w:r w:rsidRPr="00A71A3A">
        <w:t xml:space="preserve"> </w:t>
      </w:r>
      <w:r w:rsidRPr="00A71A3A">
        <w:rPr>
          <w:lang w:val="sk-SK"/>
        </w:rPr>
        <w:t>a informácie o praxi odborných hodnotiteľov, ktorí hodnotili ŽoNFP pred termínom, stanoveným na zapracovanie zmien, vyplývajúcich z metodického pokynu CKO č. 29 k výberu odborných hodnotiteľov</w:t>
      </w:r>
      <w:r w:rsidRPr="00DF6C47">
        <w:rPr>
          <w:lang w:val="sk-SK"/>
        </w:rPr>
        <w:t xml:space="preserve"> nie je RO/SO povinný dodatočne vložiť do ITMS 2014+. </w:t>
      </w:r>
    </w:p>
  </w:footnote>
  <w:footnote w:id="29">
    <w:p w14:paraId="1006E776" w14:textId="11107520" w:rsidR="00B57F97" w:rsidRDefault="00B57F97" w:rsidP="00E02B55">
      <w:pPr>
        <w:pStyle w:val="Textpoznmkypodiarou"/>
        <w:jc w:val="both"/>
      </w:pPr>
      <w:r>
        <w:rPr>
          <w:rStyle w:val="Odkaznapoznmkupodiarou"/>
        </w:rPr>
        <w:footnoteRef/>
      </w:r>
      <w:r>
        <w:t xml:space="preserve"> </w:t>
      </w:r>
      <w:r w:rsidRPr="00E331B0">
        <w:rPr>
          <w:lang w:val="sk-SK"/>
        </w:rPr>
        <w:t xml:space="preserve">RO/SO je povinný zverejniť hodnotiaci hárok v ITMS2014+ </w:t>
      </w:r>
      <w:r w:rsidRPr="00605783">
        <w:rPr>
          <w:lang w:val="sk-SK"/>
        </w:rPr>
        <w:t>najneskôr bezodkladne</w:t>
      </w:r>
      <w:r w:rsidRPr="00E331B0">
        <w:rPr>
          <w:lang w:val="sk-SK"/>
        </w:rPr>
        <w:t xml:space="preserve"> po nadobudnutí právoplatnosti rozhodnutia o ŽoNFP.</w:t>
      </w:r>
    </w:p>
  </w:footnote>
  <w:footnote w:id="30">
    <w:p w14:paraId="733F7EEB" w14:textId="77777777" w:rsidR="00B57F97" w:rsidRDefault="00B57F97" w:rsidP="0003195B">
      <w:pPr>
        <w:pStyle w:val="Textpoznmkypodiarou"/>
        <w:jc w:val="both"/>
      </w:pPr>
      <w:r w:rsidRPr="00DF6C47">
        <w:rPr>
          <w:rStyle w:val="Odkaznapoznmkupodiarou"/>
          <w:lang w:val="sk-SK"/>
        </w:rPr>
        <w:footnoteRef/>
      </w:r>
      <w:r w:rsidRPr="00DF6C47">
        <w:rPr>
          <w:lang w:val="sk-SK"/>
        </w:rPr>
        <w:t xml:space="preserve"> Hodnotiace hárky ŽoNFP, resp. závery z hodnotenia každej ŽoNFP, vypracované pred termínom, stanoveným na zapracovanie zmien, vyplývajúcich z verzie č. 5  Systému riadenia EŠIF, nie je RO povinný dodatočne vložiť do ITMS 2014+.</w:t>
      </w:r>
    </w:p>
  </w:footnote>
  <w:footnote w:id="31">
    <w:p w14:paraId="40B2EEC0" w14:textId="77777777" w:rsidR="000A6521" w:rsidRPr="00A206B7" w:rsidRDefault="000A6521" w:rsidP="000A6521">
      <w:pPr>
        <w:pStyle w:val="Textpoznmkypodiarou"/>
        <w:jc w:val="both"/>
        <w:rPr>
          <w:lang w:val="sk-SK"/>
        </w:rPr>
      </w:pPr>
      <w:r w:rsidRPr="00A206B7">
        <w:rPr>
          <w:rStyle w:val="Odkaznapoznmkupodiarou"/>
          <w:lang w:val="sk-SK"/>
        </w:rPr>
        <w:footnoteRef/>
      </w:r>
      <w:r w:rsidRPr="00A206B7">
        <w:rPr>
          <w:lang w:val="sk-SK"/>
        </w:rPr>
        <w:t xml:space="preserve"> Pod adekvátnosťou sa rozumie odborné posúdenie toho, či navrhovaná položka rozpočtu je potrebná a či je potrebná v popisovanom rozsahu / kvalite vo vzťahu k potrebám projektu. </w:t>
      </w:r>
    </w:p>
  </w:footnote>
  <w:footnote w:id="32">
    <w:p w14:paraId="2B7E1AB0" w14:textId="77777777" w:rsidR="000A6521" w:rsidRPr="00A206B7" w:rsidRDefault="000A6521" w:rsidP="000A6521">
      <w:pPr>
        <w:pStyle w:val="Textpoznmkypodiarou"/>
        <w:jc w:val="both"/>
        <w:rPr>
          <w:lang w:val="sk-SK"/>
        </w:rPr>
      </w:pPr>
      <w:r w:rsidRPr="00A206B7">
        <w:rPr>
          <w:rStyle w:val="Odkaznapoznmkupodiarou"/>
          <w:lang w:val="sk-SK"/>
        </w:rPr>
        <w:footnoteRef/>
      </w:r>
      <w:r w:rsidRPr="00A206B7">
        <w:rPr>
          <w:lang w:val="sk-SK"/>
        </w:rPr>
        <w:t xml:space="preserve"> Pod dostatočnosťou sa rozumie v prípade prieskumu trhu napr. aj porovnanie parametrov jednotlivých ponúk, aby sa zabezpečila ich porovnateľnosť; overenie, či oslovené subjekty majú súvisiaci predmet činnosti.</w:t>
      </w:r>
    </w:p>
  </w:footnote>
  <w:footnote w:id="33">
    <w:p w14:paraId="1FD28ABC" w14:textId="77777777" w:rsidR="000A6521" w:rsidRDefault="000A6521" w:rsidP="000A6521">
      <w:pPr>
        <w:pStyle w:val="Textpoznmkypodiarou"/>
        <w:jc w:val="both"/>
      </w:pPr>
      <w:r w:rsidRPr="00A206B7">
        <w:rPr>
          <w:rStyle w:val="Odkaznapoznmkupodiarou"/>
          <w:lang w:val="sk-SK"/>
        </w:rPr>
        <w:footnoteRef/>
      </w:r>
      <w:r w:rsidRPr="00A206B7">
        <w:rPr>
          <w:lang w:val="sk-SK"/>
        </w:rPr>
        <w:t xml:space="preserve"> Ak tovary, služby, alebo práce, ktoré boli predmetom VO podliehajú limitom, alebo benchmarku hodnotiteľ tieto pri posúdení hospodárnosti zohľadní.</w:t>
      </w:r>
      <w:r>
        <w:t xml:space="preserve"> </w:t>
      </w:r>
    </w:p>
  </w:footnote>
  <w:footnote w:id="34">
    <w:p w14:paraId="5746B088" w14:textId="72D11C5F" w:rsidR="00B57F97" w:rsidRPr="00454D14" w:rsidRDefault="00B57F97" w:rsidP="00454D14">
      <w:pPr>
        <w:pStyle w:val="Textpoznmkypodiarou"/>
        <w:jc w:val="both"/>
        <w:rPr>
          <w:lang w:val="sk-SK"/>
        </w:rPr>
      </w:pPr>
      <w:r>
        <w:rPr>
          <w:rStyle w:val="Odkaznapoznmkupodiarou"/>
        </w:rPr>
        <w:footnoteRef/>
      </w:r>
      <w:r>
        <w:t xml:space="preserve"> </w:t>
      </w:r>
      <w:r w:rsidRPr="00454D14">
        <w:rPr>
          <w:lang w:val="sk-SK"/>
        </w:rPr>
        <w:t>v zmysle kap. 2.4.3.2 ods. 5 </w:t>
      </w:r>
      <w:r>
        <w:rPr>
          <w:lang w:val="sk-SK"/>
        </w:rPr>
        <w:t xml:space="preserve">SR EŠIF </w:t>
      </w:r>
      <w:r w:rsidRPr="00454D14">
        <w:rPr>
          <w:lang w:val="sk-SK"/>
        </w:rPr>
        <w:t>„Rozlišovacie kritériá slúžia na určenie poradia v prípade rovnakého počtu bodov dosiahnutého viacerými ŽoNFP v odbornom hodnotení (t.j.  ak dve alebo viac ŽoNFP dosiahli rovnaké bodové hodnotenie a alokácia určená vo výzve nepostačuje na schválenie všetkých takýchto ŽoNFP)“. V prípade, ak aj po aplikácii rozlišovacích kritérií nie je možné určiť poradie  ŽoNFP, ktoré sa nachádzajú na rovnakom mieste a alokácia určená vo výzve nepostačuje na schválenie všetkých takýchto ŽoNFP, RO týmto ŽoNFP vydá rozhodnutie o neschválení z dôvodu nedostatku finančných prostriedkov určených vo výzve. RO teda v tomto prípade postupuje podľa § 19 ods. 9</w:t>
      </w:r>
      <w:r>
        <w:rPr>
          <w:lang w:val="sk-SK"/>
        </w:rPr>
        <w:t>, pism. b)</w:t>
      </w:r>
      <w:r w:rsidRPr="00454D14">
        <w:rPr>
          <w:lang w:val="sk-SK"/>
        </w:rPr>
        <w:t xml:space="preserve"> </w:t>
      </w:r>
      <w:r>
        <w:rPr>
          <w:lang w:val="sk-SK"/>
        </w:rPr>
        <w:t>Z</w:t>
      </w:r>
      <w:r w:rsidRPr="00454D14">
        <w:rPr>
          <w:lang w:val="sk-SK"/>
        </w:rPr>
        <w:t>ákona o príspevku z</w:t>
      </w:r>
      <w:r>
        <w:rPr>
          <w:lang w:val="sk-SK"/>
        </w:rPr>
        <w:t> </w:t>
      </w:r>
      <w:r w:rsidRPr="00454D14">
        <w:rPr>
          <w:lang w:val="sk-SK"/>
        </w:rPr>
        <w:t>EŠIF</w:t>
      </w:r>
      <w:r>
        <w:rPr>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20A38" w14:textId="77777777" w:rsidR="00B57F97" w:rsidRDefault="00B57F97" w:rsidP="0025584B">
    <w:pPr>
      <w:pStyle w:val="Hlavika"/>
      <w:tabs>
        <w:tab w:val="left" w:pos="1977"/>
      </w:tabs>
      <w:ind w:firstLine="1977"/>
    </w:pPr>
    <w:r>
      <w:rPr>
        <w:rFonts w:ascii="MetaNormal-Roman" w:hAnsi="MetaNormal-Roman"/>
        <w:noProof/>
        <w:lang w:val="sk-SK" w:eastAsia="sk-SK"/>
      </w:rPr>
      <w:drawing>
        <wp:anchor distT="0" distB="0" distL="114300" distR="114300" simplePos="0" relativeHeight="251661312" behindDoc="0" locked="0" layoutInCell="1" allowOverlap="1" wp14:anchorId="7CEE044E" wp14:editId="52281660">
          <wp:simplePos x="0" y="0"/>
          <wp:positionH relativeFrom="column">
            <wp:posOffset>1933260</wp:posOffset>
          </wp:positionH>
          <wp:positionV relativeFrom="paragraph">
            <wp:posOffset>-215600</wp:posOffset>
          </wp:positionV>
          <wp:extent cx="1226820" cy="755015"/>
          <wp:effectExtent l="0" t="0" r="0" b="6985"/>
          <wp:wrapNone/>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755015"/>
                  </a:xfrm>
                  <a:prstGeom prst="rect">
                    <a:avLst/>
                  </a:prstGeom>
                  <a:noFill/>
                </pic:spPr>
              </pic:pic>
            </a:graphicData>
          </a:graphic>
        </wp:anchor>
      </w:drawing>
    </w:r>
    <w:r>
      <w:rPr>
        <w:noProof/>
        <w:lang w:val="sk-SK" w:eastAsia="sk-SK"/>
      </w:rPr>
      <w:drawing>
        <wp:anchor distT="0" distB="0" distL="114300" distR="114300" simplePos="0" relativeHeight="251663360" behindDoc="1" locked="0" layoutInCell="1" allowOverlap="1" wp14:anchorId="66EF4C65" wp14:editId="0552B1A3">
          <wp:simplePos x="0" y="0"/>
          <wp:positionH relativeFrom="column">
            <wp:posOffset>161925</wp:posOffset>
          </wp:positionH>
          <wp:positionV relativeFrom="paragraph">
            <wp:posOffset>-26670</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r w:rsidRPr="00600E1F">
      <w:rPr>
        <w:rFonts w:cs="Arial"/>
        <w:b/>
        <w:noProof/>
        <w:szCs w:val="16"/>
        <w:lang w:val="sk-SK" w:eastAsia="sk-SK"/>
      </w:rPr>
      <w:drawing>
        <wp:anchor distT="0" distB="0" distL="114300" distR="114300" simplePos="0" relativeHeight="251659264" behindDoc="1" locked="0" layoutInCell="1" allowOverlap="1" wp14:anchorId="50755FC1" wp14:editId="41E74907">
          <wp:simplePos x="0" y="0"/>
          <wp:positionH relativeFrom="margin">
            <wp:posOffset>3996690</wp:posOffset>
          </wp:positionH>
          <wp:positionV relativeFrom="paragraph">
            <wp:posOffset>-21590</wp:posOffset>
          </wp:positionV>
          <wp:extent cx="2096770" cy="358775"/>
          <wp:effectExtent l="0" t="0" r="0" b="3175"/>
          <wp:wrapTight wrapText="bothSides">
            <wp:wrapPolygon edited="0">
              <wp:start x="0" y="0"/>
              <wp:lineTo x="0" y="20644"/>
              <wp:lineTo x="21391" y="20644"/>
              <wp:lineTo x="21391" y="0"/>
              <wp:lineTo x="0" y="0"/>
            </wp:wrapPolygon>
          </wp:wrapTight>
          <wp:docPr id="16" name="Picture 15" descr="EU-EFRR-HORIZ-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EU-EFRR-HORIZ-C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96770" cy="358775"/>
                  </a:xfrm>
                  <a:prstGeom prst="rect">
                    <a:avLst/>
                  </a:prstGeom>
                  <a:noFill/>
                </pic:spPr>
              </pic:pic>
            </a:graphicData>
          </a:graphic>
        </wp:anchor>
      </w:drawing>
    </w:r>
    <w:r>
      <w:rPr>
        <w:lang w:val="en-GB"/>
      </w:rPr>
      <w:tab/>
    </w:r>
  </w:p>
  <w:p w14:paraId="393EC728" w14:textId="77777777" w:rsidR="00B57F97" w:rsidRDefault="00B57F97" w:rsidP="0025584B">
    <w:pPr>
      <w:pStyle w:val="Hlavika"/>
    </w:pPr>
    <w:r>
      <w:tab/>
    </w:r>
    <w:r>
      <w:rPr>
        <w:rFonts w:ascii="MetaNormal-Roman" w:hAnsi="MetaNormal-Roman"/>
      </w:rPr>
      <w:t xml:space="preserve">                                                                     </w:t>
    </w:r>
  </w:p>
  <w:p w14:paraId="386B27F1" w14:textId="77777777" w:rsidR="00B57F97" w:rsidRDefault="00B57F97">
    <w:pPr>
      <w:pStyle w:val="Hlavika"/>
    </w:pPr>
  </w:p>
  <w:p w14:paraId="01E81D4C" w14:textId="77777777" w:rsidR="00B57F97" w:rsidRDefault="00B57F97">
    <w:pPr>
      <w:pStyle w:val="Hlavika"/>
    </w:pPr>
  </w:p>
  <w:p w14:paraId="40B8B0CB" w14:textId="77777777" w:rsidR="00B57F97" w:rsidRDefault="00B57F9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4C7C2" w14:textId="77777777" w:rsidR="00B57F97" w:rsidRDefault="00B57F97" w:rsidP="00E43119">
    <w:pPr>
      <w:pStyle w:val="Hlavika"/>
      <w:tabs>
        <w:tab w:val="left" w:pos="1977"/>
      </w:tabs>
      <w:ind w:firstLine="1977"/>
    </w:pPr>
    <w:r>
      <w:rPr>
        <w:noProof/>
        <w:lang w:val="sk-SK" w:eastAsia="sk-SK"/>
      </w:rPr>
      <w:drawing>
        <wp:anchor distT="0" distB="0" distL="114300" distR="114300" simplePos="0" relativeHeight="251657216" behindDoc="1" locked="0" layoutInCell="1" allowOverlap="1" wp14:anchorId="60E96A2E" wp14:editId="759B6257">
          <wp:simplePos x="0" y="0"/>
          <wp:positionH relativeFrom="column">
            <wp:posOffset>2214245</wp:posOffset>
          </wp:positionH>
          <wp:positionV relativeFrom="paragraph">
            <wp:posOffset>-40640</wp:posOffset>
          </wp:positionV>
          <wp:extent cx="1171575" cy="485775"/>
          <wp:effectExtent l="0" t="0" r="9525" b="9525"/>
          <wp:wrapNone/>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rotWithShape="1">
                  <a:blip r:embed="rId1">
                    <a:extLst>
                      <a:ext uri="{28A0092B-C50C-407E-A947-70E740481C1C}">
                        <a14:useLocalDpi xmlns:a14="http://schemas.microsoft.com/office/drawing/2010/main" val="0"/>
                      </a:ext>
                    </a:extLst>
                  </a:blip>
                  <a:srcRect t="28617" b="30843"/>
                  <a:stretch/>
                </pic:blipFill>
                <pic:spPr bwMode="auto">
                  <a:xfrm>
                    <a:off x="0" y="0"/>
                    <a:ext cx="1171575" cy="485775"/>
                  </a:xfrm>
                  <a:prstGeom prst="rect">
                    <a:avLst/>
                  </a:prstGeom>
                  <a:noFill/>
                  <a:ln>
                    <a:noFill/>
                  </a:ln>
                  <a:extLst>
                    <a:ext uri="{53640926-AAD7-44D8-BBD7-CCE9431645EC}">
                      <a14:shadowObscured xmlns:a14="http://schemas.microsoft.com/office/drawing/2010/main"/>
                    </a:ext>
                  </a:extLst>
                </pic:spPr>
              </pic:pic>
            </a:graphicData>
          </a:graphic>
        </wp:anchor>
      </w:drawing>
    </w:r>
    <w:r>
      <w:rPr>
        <w:lang w:val="en-GB"/>
      </w:rPr>
      <w:tab/>
    </w:r>
    <w:r>
      <w:rPr>
        <w:noProof/>
        <w:lang w:val="sk-SK" w:eastAsia="sk-SK"/>
      </w:rPr>
      <w:drawing>
        <wp:anchor distT="0" distB="0" distL="114300" distR="114300" simplePos="0" relativeHeight="251653120" behindDoc="1" locked="0" layoutInCell="1" allowOverlap="1" wp14:anchorId="65189891" wp14:editId="7BA1E157">
          <wp:simplePos x="0" y="0"/>
          <wp:positionH relativeFrom="column">
            <wp:posOffset>-203835</wp:posOffset>
          </wp:positionH>
          <wp:positionV relativeFrom="paragraph">
            <wp:posOffset>-108585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18"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r>
      <w:rPr>
        <w:noProof/>
        <w:lang w:val="sk-SK" w:eastAsia="sk-SK"/>
      </w:rPr>
      <w:drawing>
        <wp:anchor distT="0" distB="0" distL="114300" distR="114300" simplePos="0" relativeHeight="251655168" behindDoc="1" locked="0" layoutInCell="1" allowOverlap="1" wp14:anchorId="0C4ED1AD" wp14:editId="46CE921E">
          <wp:simplePos x="0" y="0"/>
          <wp:positionH relativeFrom="column">
            <wp:posOffset>4518660</wp:posOffset>
          </wp:positionH>
          <wp:positionV relativeFrom="paragraph">
            <wp:posOffset>-105410</wp:posOffset>
          </wp:positionV>
          <wp:extent cx="1638935" cy="459740"/>
          <wp:effectExtent l="0" t="0" r="0" b="0"/>
          <wp:wrapTight wrapText="bothSides">
            <wp:wrapPolygon edited="0">
              <wp:start x="0" y="0"/>
              <wp:lineTo x="0" y="20586"/>
              <wp:lineTo x="21341" y="20586"/>
              <wp:lineTo x="21341" y="0"/>
              <wp:lineTo x="0" y="0"/>
            </wp:wrapPolygon>
          </wp:wrapTight>
          <wp:docPr id="19"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p>
  <w:p w14:paraId="5D50331E" w14:textId="77777777" w:rsidR="00B57F97" w:rsidRDefault="00B57F97" w:rsidP="00E43119">
    <w:pPr>
      <w:pStyle w:val="Hlavika"/>
      <w:tabs>
        <w:tab w:val="clear" w:pos="4703"/>
        <w:tab w:val="clear" w:pos="9406"/>
        <w:tab w:val="left" w:pos="1977"/>
        <w:tab w:val="right" w:pos="9070"/>
      </w:tabs>
    </w:pPr>
    <w:r>
      <w:tab/>
    </w:r>
    <w:r>
      <w:tab/>
    </w:r>
  </w:p>
  <w:p w14:paraId="68C5F756" w14:textId="77777777" w:rsidR="00B57F97" w:rsidRDefault="00B57F97" w:rsidP="00E43119">
    <w:pPr>
      <w:pStyle w:val="Hlavika"/>
      <w:tabs>
        <w:tab w:val="clear" w:pos="4703"/>
        <w:tab w:val="clear" w:pos="9406"/>
        <w:tab w:val="left" w:pos="7155"/>
      </w:tabs>
    </w:pPr>
    <w:r>
      <w:t xml:space="preserve">        </w:t>
    </w:r>
  </w:p>
  <w:p w14:paraId="0DAE9E99" w14:textId="77777777" w:rsidR="00B57F97" w:rsidRPr="00651404" w:rsidRDefault="00B57F97" w:rsidP="00323AF7">
    <w:pPr>
      <w:pStyle w:val="Pta"/>
      <w:spacing w:after="480"/>
      <w:rPr>
        <w:rFonts w:cs="Arial"/>
        <w:szCs w:val="22"/>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48A8"/>
    <w:multiLevelType w:val="hybridMultilevel"/>
    <w:tmpl w:val="DC8A217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EE5FED"/>
    <w:multiLevelType w:val="hybridMultilevel"/>
    <w:tmpl w:val="C4F45588"/>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5C08E8"/>
    <w:multiLevelType w:val="hybridMultilevel"/>
    <w:tmpl w:val="5D6C7832"/>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A2249F"/>
    <w:multiLevelType w:val="hybridMultilevel"/>
    <w:tmpl w:val="4ED80690"/>
    <w:lvl w:ilvl="0" w:tplc="04090005">
      <w:start w:val="1"/>
      <w:numFmt w:val="bullet"/>
      <w:pStyle w:val="Bulletslevel2"/>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BD3185D"/>
    <w:multiLevelType w:val="hybridMultilevel"/>
    <w:tmpl w:val="14184F4C"/>
    <w:lvl w:ilvl="0" w:tplc="ABD0F716">
      <w:start w:val="1"/>
      <w:numFmt w:val="lowerLetter"/>
      <w:lvlText w:val="%1)"/>
      <w:lvlJc w:val="left"/>
      <w:pPr>
        <w:ind w:left="1428" w:hanging="360"/>
      </w:pPr>
      <w:rPr>
        <w:rFonts w:hint="default"/>
        <w:b/>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9" w15:restartNumberingAfterBreak="0">
    <w:nsid w:val="2383230A"/>
    <w:multiLevelType w:val="hybridMultilevel"/>
    <w:tmpl w:val="DEEA5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116272"/>
    <w:multiLevelType w:val="hybridMultilevel"/>
    <w:tmpl w:val="E40A0112"/>
    <w:lvl w:ilvl="0" w:tplc="041B0001">
      <w:start w:val="1"/>
      <w:numFmt w:val="bullet"/>
      <w:lvlText w:val=""/>
      <w:lvlJc w:val="left"/>
      <w:pPr>
        <w:ind w:left="720" w:hanging="360"/>
      </w:pPr>
      <w:rPr>
        <w:rFonts w:ascii="Symbol" w:hAnsi="Symbol" w:hint="default"/>
      </w:rPr>
    </w:lvl>
    <w:lvl w:ilvl="1" w:tplc="94A865F4">
      <w:start w:val="1"/>
      <w:numFmt w:val="bullet"/>
      <w:lvlText w:val="-"/>
      <w:lvlJc w:val="left"/>
      <w:pPr>
        <w:ind w:left="1440" w:hanging="360"/>
      </w:pPr>
      <w:rPr>
        <w:rFonts w:ascii="Arial"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C37A8E"/>
    <w:multiLevelType w:val="hybridMultilevel"/>
    <w:tmpl w:val="EC123258"/>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3059746F"/>
    <w:multiLevelType w:val="hybridMultilevel"/>
    <w:tmpl w:val="F10CDDFA"/>
    <w:lvl w:ilvl="0" w:tplc="9CD2D3D2">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971A57"/>
    <w:multiLevelType w:val="hybridMultilevel"/>
    <w:tmpl w:val="67FEEEA2"/>
    <w:lvl w:ilvl="0" w:tplc="D40A0AFA">
      <w:start w:val="5"/>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7FC05C7"/>
    <w:multiLevelType w:val="hybridMultilevel"/>
    <w:tmpl w:val="9A6EEB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3D22E2"/>
    <w:multiLevelType w:val="hybridMultilevel"/>
    <w:tmpl w:val="C20495B8"/>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7B055B"/>
    <w:multiLevelType w:val="multilevel"/>
    <w:tmpl w:val="B024DF4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92D50E"/>
        <w:spacing w:val="0"/>
        <w:kern w:val="0"/>
        <w:position w:val="0"/>
        <w:sz w:val="24"/>
        <w:szCs w:val="24"/>
        <w:u w:val="none"/>
        <w:effect w:val="none"/>
        <w:vertAlign w:val="baseline"/>
        <w:em w:val="none"/>
        <w:specVanish w:val="0"/>
      </w:r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1797E15"/>
    <w:multiLevelType w:val="hybridMultilevel"/>
    <w:tmpl w:val="993E8A90"/>
    <w:lvl w:ilvl="0" w:tplc="94A865F4">
      <w:start w:val="1"/>
      <w:numFmt w:val="bullet"/>
      <w:lvlText w:val="-"/>
      <w:lvlJc w:val="left"/>
      <w:pPr>
        <w:ind w:left="826" w:hanging="360"/>
      </w:pPr>
      <w:rPr>
        <w:rFonts w:ascii="Arial" w:hAnsi="Arial" w:hint="default"/>
      </w:rPr>
    </w:lvl>
    <w:lvl w:ilvl="1" w:tplc="041B0003" w:tentative="1">
      <w:start w:val="1"/>
      <w:numFmt w:val="bullet"/>
      <w:lvlText w:val="o"/>
      <w:lvlJc w:val="left"/>
      <w:pPr>
        <w:ind w:left="1546" w:hanging="360"/>
      </w:pPr>
      <w:rPr>
        <w:rFonts w:ascii="Courier New" w:hAnsi="Courier New" w:cs="Courier New" w:hint="default"/>
      </w:rPr>
    </w:lvl>
    <w:lvl w:ilvl="2" w:tplc="041B0005" w:tentative="1">
      <w:start w:val="1"/>
      <w:numFmt w:val="bullet"/>
      <w:lvlText w:val=""/>
      <w:lvlJc w:val="left"/>
      <w:pPr>
        <w:ind w:left="2266" w:hanging="360"/>
      </w:pPr>
      <w:rPr>
        <w:rFonts w:ascii="Wingdings" w:hAnsi="Wingdings" w:hint="default"/>
      </w:rPr>
    </w:lvl>
    <w:lvl w:ilvl="3" w:tplc="041B0001" w:tentative="1">
      <w:start w:val="1"/>
      <w:numFmt w:val="bullet"/>
      <w:lvlText w:val=""/>
      <w:lvlJc w:val="left"/>
      <w:pPr>
        <w:ind w:left="2986" w:hanging="360"/>
      </w:pPr>
      <w:rPr>
        <w:rFonts w:ascii="Symbol" w:hAnsi="Symbol" w:hint="default"/>
      </w:rPr>
    </w:lvl>
    <w:lvl w:ilvl="4" w:tplc="041B0003" w:tentative="1">
      <w:start w:val="1"/>
      <w:numFmt w:val="bullet"/>
      <w:lvlText w:val="o"/>
      <w:lvlJc w:val="left"/>
      <w:pPr>
        <w:ind w:left="3706" w:hanging="360"/>
      </w:pPr>
      <w:rPr>
        <w:rFonts w:ascii="Courier New" w:hAnsi="Courier New" w:cs="Courier New" w:hint="default"/>
      </w:rPr>
    </w:lvl>
    <w:lvl w:ilvl="5" w:tplc="041B0005" w:tentative="1">
      <w:start w:val="1"/>
      <w:numFmt w:val="bullet"/>
      <w:lvlText w:val=""/>
      <w:lvlJc w:val="left"/>
      <w:pPr>
        <w:ind w:left="4426" w:hanging="360"/>
      </w:pPr>
      <w:rPr>
        <w:rFonts w:ascii="Wingdings" w:hAnsi="Wingdings" w:hint="default"/>
      </w:rPr>
    </w:lvl>
    <w:lvl w:ilvl="6" w:tplc="041B0001" w:tentative="1">
      <w:start w:val="1"/>
      <w:numFmt w:val="bullet"/>
      <w:lvlText w:val=""/>
      <w:lvlJc w:val="left"/>
      <w:pPr>
        <w:ind w:left="5146" w:hanging="360"/>
      </w:pPr>
      <w:rPr>
        <w:rFonts w:ascii="Symbol" w:hAnsi="Symbol" w:hint="default"/>
      </w:rPr>
    </w:lvl>
    <w:lvl w:ilvl="7" w:tplc="041B0003" w:tentative="1">
      <w:start w:val="1"/>
      <w:numFmt w:val="bullet"/>
      <w:lvlText w:val="o"/>
      <w:lvlJc w:val="left"/>
      <w:pPr>
        <w:ind w:left="5866" w:hanging="360"/>
      </w:pPr>
      <w:rPr>
        <w:rFonts w:ascii="Courier New" w:hAnsi="Courier New" w:cs="Courier New" w:hint="default"/>
      </w:rPr>
    </w:lvl>
    <w:lvl w:ilvl="8" w:tplc="041B0005" w:tentative="1">
      <w:start w:val="1"/>
      <w:numFmt w:val="bullet"/>
      <w:lvlText w:val=""/>
      <w:lvlJc w:val="left"/>
      <w:pPr>
        <w:ind w:left="6586" w:hanging="360"/>
      </w:pPr>
      <w:rPr>
        <w:rFonts w:ascii="Wingdings" w:hAnsi="Wingdings" w:hint="default"/>
      </w:rPr>
    </w:lvl>
  </w:abstractNum>
  <w:abstractNum w:abstractNumId="21" w15:restartNumberingAfterBreak="0">
    <w:nsid w:val="41C6140C"/>
    <w:multiLevelType w:val="multilevel"/>
    <w:tmpl w:val="78061874"/>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Arial" w:eastAsiaTheme="minorHAnsi" w:hAnsi="Arial" w:cs="Arial"/>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299383F"/>
    <w:multiLevelType w:val="hybridMultilevel"/>
    <w:tmpl w:val="7A3A8156"/>
    <w:lvl w:ilvl="0" w:tplc="04090001">
      <w:start w:val="1"/>
      <w:numFmt w:val="bullet"/>
      <w:lvlText w:val=""/>
      <w:lvlJc w:val="left"/>
      <w:pPr>
        <w:ind w:left="360" w:hanging="360"/>
      </w:pPr>
      <w:rPr>
        <w:rFonts w:ascii="Symbol" w:hAnsi="Symbol" w:hint="default"/>
        <w:b/>
        <w:sz w:val="19"/>
        <w:szCs w:val="19"/>
      </w:rPr>
    </w:lvl>
    <w:lvl w:ilvl="1" w:tplc="5CC46444">
      <w:start w:val="1"/>
      <w:numFmt w:val="lowerLetter"/>
      <w:lvlText w:val="%2)"/>
      <w:lvlJc w:val="left"/>
      <w:pPr>
        <w:ind w:left="1950" w:hanging="8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0474F8"/>
    <w:multiLevelType w:val="hybridMultilevel"/>
    <w:tmpl w:val="31D06022"/>
    <w:lvl w:ilvl="0" w:tplc="F33AABA6">
      <w:start w:val="1"/>
      <w:numFmt w:val="decimal"/>
      <w:lvlText w:val="%1."/>
      <w:lvlJc w:val="left"/>
      <w:pPr>
        <w:ind w:left="1080" w:hanging="360"/>
      </w:pPr>
      <w:rPr>
        <w:b w:val="0"/>
        <w:i w:val="0"/>
      </w:rPr>
    </w:lvl>
    <w:lvl w:ilvl="1" w:tplc="041B0017">
      <w:start w:val="1"/>
      <w:numFmt w:val="lowerLetter"/>
      <w:lvlText w:val="%2)"/>
      <w:lvlJc w:val="left"/>
      <w:pPr>
        <w:ind w:left="1800" w:hanging="360"/>
      </w:pPr>
      <w:rPr>
        <w:b w:val="0"/>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4" w15:restartNumberingAfterBreak="0">
    <w:nsid w:val="4A7E7CA4"/>
    <w:multiLevelType w:val="hybridMultilevel"/>
    <w:tmpl w:val="097AD71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5" w15:restartNumberingAfterBreak="0">
    <w:nsid w:val="4DA578EC"/>
    <w:multiLevelType w:val="hybridMultilevel"/>
    <w:tmpl w:val="E1BEBFBE"/>
    <w:lvl w:ilvl="0" w:tplc="B7D4F0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296EA5"/>
    <w:multiLevelType w:val="hybridMultilevel"/>
    <w:tmpl w:val="85187DE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0ED624B"/>
    <w:multiLevelType w:val="hybridMultilevel"/>
    <w:tmpl w:val="5B1A59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366437F"/>
    <w:multiLevelType w:val="hybridMultilevel"/>
    <w:tmpl w:val="29BA4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271519"/>
    <w:multiLevelType w:val="hybridMultilevel"/>
    <w:tmpl w:val="3DDEC47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6AC53F2"/>
    <w:multiLevelType w:val="hybridMultilevel"/>
    <w:tmpl w:val="41D638EC"/>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5D705EC6"/>
    <w:multiLevelType w:val="hybridMultilevel"/>
    <w:tmpl w:val="39C6DEA2"/>
    <w:lvl w:ilvl="0" w:tplc="884AFD1A">
      <w:numFmt w:val="bullet"/>
      <w:lvlText w:val="-"/>
      <w:lvlJc w:val="left"/>
      <w:pPr>
        <w:ind w:left="720" w:hanging="360"/>
      </w:pPr>
      <w:rPr>
        <w:rFonts w:ascii="Calibri" w:eastAsiaTheme="minorHAns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9E1BCA"/>
    <w:multiLevelType w:val="hybridMultilevel"/>
    <w:tmpl w:val="A274E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0376C4"/>
    <w:multiLevelType w:val="hybridMultilevel"/>
    <w:tmpl w:val="FDE26CF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12183C"/>
    <w:multiLevelType w:val="hybridMultilevel"/>
    <w:tmpl w:val="C86C6C10"/>
    <w:lvl w:ilvl="0" w:tplc="EB7EF5DA">
      <w:start w:val="1"/>
      <w:numFmt w:val="decimal"/>
      <w:lvlText w:val="%1."/>
      <w:lvlJc w:val="left"/>
      <w:pPr>
        <w:ind w:left="720" w:hanging="360"/>
      </w:pPr>
      <w:rPr>
        <w:rFonts w:hint="default"/>
        <w:b w:val="0"/>
        <w:strike w:val="0"/>
        <w:color w:val="auto"/>
        <w:sz w:val="19"/>
        <w:szCs w:val="19"/>
      </w:rPr>
    </w:lvl>
    <w:lvl w:ilvl="1" w:tplc="0AB2C06A">
      <w:start w:val="1"/>
      <w:numFmt w:val="decimal"/>
      <w:lvlText w:val="%2."/>
      <w:lvlJc w:val="left"/>
      <w:pPr>
        <w:ind w:left="360" w:hanging="360"/>
      </w:pPr>
      <w:rPr>
        <w:rFonts w:ascii="Arial" w:eastAsia="Times New Roman" w:hAnsi="Arial" w:cs="Arial"/>
        <w:b w:val="0"/>
        <w:sz w:val="19"/>
        <w:szCs w:val="19"/>
      </w:rPr>
    </w:lvl>
    <w:lvl w:ilvl="2" w:tplc="0409001B">
      <w:start w:val="1"/>
      <w:numFmt w:val="lowerRoman"/>
      <w:lvlText w:val="%3."/>
      <w:lvlJc w:val="right"/>
      <w:pPr>
        <w:ind w:left="2160" w:hanging="180"/>
      </w:pPr>
    </w:lvl>
    <w:lvl w:ilvl="3" w:tplc="FAA88C70">
      <w:start w:val="38"/>
      <w:numFmt w:val="decimal"/>
      <w:lvlText w:val="%4"/>
      <w:lvlJc w:val="left"/>
      <w:pPr>
        <w:ind w:left="2880" w:hanging="360"/>
      </w:pPr>
      <w:rPr>
        <w:rFonts w:hint="default"/>
        <w:b/>
        <w:color w:val="FF000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4953E7"/>
    <w:multiLevelType w:val="hybridMultilevel"/>
    <w:tmpl w:val="3E6C1C6C"/>
    <w:lvl w:ilvl="0" w:tplc="AED25B50">
      <w:start w:val="3"/>
      <w:numFmt w:val="bullet"/>
      <w:lvlText w:val="-"/>
      <w:lvlJc w:val="left"/>
      <w:pPr>
        <w:ind w:left="1287" w:hanging="360"/>
      </w:pPr>
      <w:rPr>
        <w:rFonts w:ascii="Times New Roman" w:eastAsiaTheme="minorEastAsia"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717B4B88"/>
    <w:multiLevelType w:val="hybridMultilevel"/>
    <w:tmpl w:val="D5DCFC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7137339"/>
    <w:multiLevelType w:val="hybridMultilevel"/>
    <w:tmpl w:val="F71EC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A211918"/>
    <w:multiLevelType w:val="hybridMultilevel"/>
    <w:tmpl w:val="14184F4C"/>
    <w:lvl w:ilvl="0" w:tplc="ABD0F716">
      <w:start w:val="1"/>
      <w:numFmt w:val="lowerLetter"/>
      <w:lvlText w:val="%1)"/>
      <w:lvlJc w:val="left"/>
      <w:pPr>
        <w:ind w:left="1428" w:hanging="360"/>
      </w:pPr>
      <w:rPr>
        <w:rFonts w:hint="default"/>
        <w:b/>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2150C4"/>
    <w:multiLevelType w:val="multilevel"/>
    <w:tmpl w:val="8C2840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E3F1147"/>
    <w:multiLevelType w:val="hybridMultilevel"/>
    <w:tmpl w:val="11E4C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6"/>
  </w:num>
  <w:num w:numId="2">
    <w:abstractNumId w:val="18"/>
  </w:num>
  <w:num w:numId="3">
    <w:abstractNumId w:val="5"/>
  </w:num>
  <w:num w:numId="4">
    <w:abstractNumId w:val="35"/>
  </w:num>
  <w:num w:numId="5">
    <w:abstractNumId w:val="14"/>
  </w:num>
  <w:num w:numId="6">
    <w:abstractNumId w:val="15"/>
  </w:num>
  <w:num w:numId="7">
    <w:abstractNumId w:val="30"/>
  </w:num>
  <w:num w:numId="8">
    <w:abstractNumId w:val="19"/>
  </w:num>
  <w:num w:numId="9">
    <w:abstractNumId w:val="4"/>
  </w:num>
  <w:num w:numId="10">
    <w:abstractNumId w:val="1"/>
  </w:num>
  <w:num w:numId="11">
    <w:abstractNumId w:val="22"/>
  </w:num>
  <w:num w:numId="12">
    <w:abstractNumId w:val="12"/>
  </w:num>
  <w:num w:numId="13">
    <w:abstractNumId w:val="28"/>
  </w:num>
  <w:num w:numId="14">
    <w:abstractNumId w:val="21"/>
  </w:num>
  <w:num w:numId="15">
    <w:abstractNumId w:val="23"/>
  </w:num>
  <w:num w:numId="16">
    <w:abstractNumId w:val="27"/>
  </w:num>
  <w:num w:numId="17">
    <w:abstractNumId w:val="33"/>
  </w:num>
  <w:num w:numId="18">
    <w:abstractNumId w:va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9"/>
  </w:num>
  <w:num w:numId="22">
    <w:abstractNumId w:val="40"/>
  </w:num>
  <w:num w:numId="23">
    <w:abstractNumId w:val="42"/>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
  </w:num>
  <w:num w:numId="33">
    <w:abstractNumId w:val="3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43"/>
  </w:num>
  <w:num w:numId="37">
    <w:abstractNumId w:val="17"/>
  </w:num>
  <w:num w:numId="38">
    <w:abstractNumId w:val="39"/>
  </w:num>
  <w:num w:numId="39">
    <w:abstractNumId w:val="2"/>
  </w:num>
  <w:num w:numId="40">
    <w:abstractNumId w:val="10"/>
  </w:num>
  <w:num w:numId="41">
    <w:abstractNumId w:val="37"/>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24"/>
  </w:num>
  <w:num w:numId="46">
    <w:abstractNumId w:val="7"/>
  </w:num>
  <w:num w:numId="47">
    <w:abstractNumId w:val="38"/>
  </w:num>
  <w:num w:numId="48">
    <w:abstractNumId w:val="6"/>
  </w:num>
  <w:num w:numId="49">
    <w:abstractNumId w:val="26"/>
  </w:num>
  <w:num w:numId="50">
    <w:abstractNumId w:val="29"/>
  </w:num>
  <w:num w:numId="51">
    <w:abstractNumId w:val="16"/>
  </w:num>
  <w:num w:numId="52">
    <w:abstractNumId w:val="25"/>
  </w:num>
  <w:num w:numId="53">
    <w:abstractNumId w:val="32"/>
  </w:num>
  <w:num w:numId="54">
    <w:abstractNumId w:val="1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
    <w15:presenceInfo w15:providerId="None" w15:userI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57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2754"/>
    <w:rsid w:val="00003BE5"/>
    <w:rsid w:val="00004B39"/>
    <w:rsid w:val="000057A4"/>
    <w:rsid w:val="00006632"/>
    <w:rsid w:val="00006B01"/>
    <w:rsid w:val="00010737"/>
    <w:rsid w:val="00010881"/>
    <w:rsid w:val="00011128"/>
    <w:rsid w:val="000130DE"/>
    <w:rsid w:val="00015BC2"/>
    <w:rsid w:val="00016D72"/>
    <w:rsid w:val="000176FC"/>
    <w:rsid w:val="0001774E"/>
    <w:rsid w:val="00020A41"/>
    <w:rsid w:val="00020A5B"/>
    <w:rsid w:val="00020EC9"/>
    <w:rsid w:val="000211B8"/>
    <w:rsid w:val="000214E4"/>
    <w:rsid w:val="00021F5E"/>
    <w:rsid w:val="000254AF"/>
    <w:rsid w:val="000255C6"/>
    <w:rsid w:val="00026790"/>
    <w:rsid w:val="00030476"/>
    <w:rsid w:val="0003072D"/>
    <w:rsid w:val="0003098C"/>
    <w:rsid w:val="000309E9"/>
    <w:rsid w:val="00030BBF"/>
    <w:rsid w:val="00030C5B"/>
    <w:rsid w:val="0003181A"/>
    <w:rsid w:val="0003195B"/>
    <w:rsid w:val="000319BF"/>
    <w:rsid w:val="000335D6"/>
    <w:rsid w:val="00033AB2"/>
    <w:rsid w:val="000352B3"/>
    <w:rsid w:val="00035CDC"/>
    <w:rsid w:val="000376FE"/>
    <w:rsid w:val="000378AE"/>
    <w:rsid w:val="000411A2"/>
    <w:rsid w:val="00041415"/>
    <w:rsid w:val="00041679"/>
    <w:rsid w:val="000430AB"/>
    <w:rsid w:val="00044160"/>
    <w:rsid w:val="00045198"/>
    <w:rsid w:val="000467D1"/>
    <w:rsid w:val="00050496"/>
    <w:rsid w:val="00050702"/>
    <w:rsid w:val="00051993"/>
    <w:rsid w:val="00051A91"/>
    <w:rsid w:val="0005434F"/>
    <w:rsid w:val="00054B09"/>
    <w:rsid w:val="00056744"/>
    <w:rsid w:val="00056778"/>
    <w:rsid w:val="00056A21"/>
    <w:rsid w:val="00057E42"/>
    <w:rsid w:val="00060823"/>
    <w:rsid w:val="0006098A"/>
    <w:rsid w:val="00060BE9"/>
    <w:rsid w:val="00060F60"/>
    <w:rsid w:val="00061605"/>
    <w:rsid w:val="000621AD"/>
    <w:rsid w:val="000621B6"/>
    <w:rsid w:val="0006295C"/>
    <w:rsid w:val="00062E85"/>
    <w:rsid w:val="0006399E"/>
    <w:rsid w:val="00064C5B"/>
    <w:rsid w:val="00065294"/>
    <w:rsid w:val="0006560B"/>
    <w:rsid w:val="00065B71"/>
    <w:rsid w:val="000671B0"/>
    <w:rsid w:val="000673B5"/>
    <w:rsid w:val="00067E73"/>
    <w:rsid w:val="00070FC4"/>
    <w:rsid w:val="000717E9"/>
    <w:rsid w:val="00071987"/>
    <w:rsid w:val="00071F6A"/>
    <w:rsid w:val="00071FEA"/>
    <w:rsid w:val="000731DD"/>
    <w:rsid w:val="00073297"/>
    <w:rsid w:val="00073B75"/>
    <w:rsid w:val="00074D2F"/>
    <w:rsid w:val="0007555C"/>
    <w:rsid w:val="00075672"/>
    <w:rsid w:val="00075C1E"/>
    <w:rsid w:val="00076838"/>
    <w:rsid w:val="00077FA6"/>
    <w:rsid w:val="000809DE"/>
    <w:rsid w:val="0008175E"/>
    <w:rsid w:val="000839A5"/>
    <w:rsid w:val="0008457A"/>
    <w:rsid w:val="00084CF1"/>
    <w:rsid w:val="00084DC6"/>
    <w:rsid w:val="00084F52"/>
    <w:rsid w:val="00085E30"/>
    <w:rsid w:val="00086831"/>
    <w:rsid w:val="0008794A"/>
    <w:rsid w:val="00090D17"/>
    <w:rsid w:val="00090E1D"/>
    <w:rsid w:val="0009217B"/>
    <w:rsid w:val="000921D0"/>
    <w:rsid w:val="00092F88"/>
    <w:rsid w:val="000930B7"/>
    <w:rsid w:val="00093ED1"/>
    <w:rsid w:val="000945C1"/>
    <w:rsid w:val="00094B7F"/>
    <w:rsid w:val="00095956"/>
    <w:rsid w:val="00095FE3"/>
    <w:rsid w:val="00096D42"/>
    <w:rsid w:val="000A13BF"/>
    <w:rsid w:val="000A168C"/>
    <w:rsid w:val="000A25AE"/>
    <w:rsid w:val="000A3642"/>
    <w:rsid w:val="000A6521"/>
    <w:rsid w:val="000A72A9"/>
    <w:rsid w:val="000B024D"/>
    <w:rsid w:val="000B1434"/>
    <w:rsid w:val="000B1C3B"/>
    <w:rsid w:val="000B2533"/>
    <w:rsid w:val="000B2551"/>
    <w:rsid w:val="000B2829"/>
    <w:rsid w:val="000B2C4A"/>
    <w:rsid w:val="000B38F3"/>
    <w:rsid w:val="000B525C"/>
    <w:rsid w:val="000B646E"/>
    <w:rsid w:val="000B6A67"/>
    <w:rsid w:val="000B6D98"/>
    <w:rsid w:val="000B7751"/>
    <w:rsid w:val="000C07D2"/>
    <w:rsid w:val="000C0DF6"/>
    <w:rsid w:val="000C0F2B"/>
    <w:rsid w:val="000C2E95"/>
    <w:rsid w:val="000C3B5F"/>
    <w:rsid w:val="000C4E34"/>
    <w:rsid w:val="000C4E8B"/>
    <w:rsid w:val="000C5E61"/>
    <w:rsid w:val="000C7542"/>
    <w:rsid w:val="000D0069"/>
    <w:rsid w:val="000D07BA"/>
    <w:rsid w:val="000D0A21"/>
    <w:rsid w:val="000D1A1B"/>
    <w:rsid w:val="000D1FCF"/>
    <w:rsid w:val="000D50AF"/>
    <w:rsid w:val="000D5F11"/>
    <w:rsid w:val="000D7DB9"/>
    <w:rsid w:val="000D7F64"/>
    <w:rsid w:val="000E174E"/>
    <w:rsid w:val="000E3392"/>
    <w:rsid w:val="000E41DB"/>
    <w:rsid w:val="000E4EEA"/>
    <w:rsid w:val="000E50F7"/>
    <w:rsid w:val="000E5397"/>
    <w:rsid w:val="000E543C"/>
    <w:rsid w:val="000E616F"/>
    <w:rsid w:val="000E7BDB"/>
    <w:rsid w:val="000F0C4E"/>
    <w:rsid w:val="000F1374"/>
    <w:rsid w:val="000F30B9"/>
    <w:rsid w:val="000F602A"/>
    <w:rsid w:val="000F7979"/>
    <w:rsid w:val="001016CD"/>
    <w:rsid w:val="00101DFC"/>
    <w:rsid w:val="00102DA1"/>
    <w:rsid w:val="00104825"/>
    <w:rsid w:val="00107166"/>
    <w:rsid w:val="001079C3"/>
    <w:rsid w:val="001124F7"/>
    <w:rsid w:val="00112713"/>
    <w:rsid w:val="00113321"/>
    <w:rsid w:val="00113530"/>
    <w:rsid w:val="00113D9F"/>
    <w:rsid w:val="0011686E"/>
    <w:rsid w:val="0011692E"/>
    <w:rsid w:val="001206DF"/>
    <w:rsid w:val="001219F9"/>
    <w:rsid w:val="001226B4"/>
    <w:rsid w:val="00122DF5"/>
    <w:rsid w:val="0012336B"/>
    <w:rsid w:val="00123E44"/>
    <w:rsid w:val="0012469F"/>
    <w:rsid w:val="001259C9"/>
    <w:rsid w:val="001262E6"/>
    <w:rsid w:val="00127804"/>
    <w:rsid w:val="00133D46"/>
    <w:rsid w:val="00134564"/>
    <w:rsid w:val="00134CF7"/>
    <w:rsid w:val="00136539"/>
    <w:rsid w:val="00137074"/>
    <w:rsid w:val="00137B33"/>
    <w:rsid w:val="00137C47"/>
    <w:rsid w:val="00140500"/>
    <w:rsid w:val="001408D5"/>
    <w:rsid w:val="00140952"/>
    <w:rsid w:val="0014304F"/>
    <w:rsid w:val="00143144"/>
    <w:rsid w:val="00143AD7"/>
    <w:rsid w:val="0014438E"/>
    <w:rsid w:val="0014486B"/>
    <w:rsid w:val="00144BB4"/>
    <w:rsid w:val="001452B6"/>
    <w:rsid w:val="00145CB7"/>
    <w:rsid w:val="00146657"/>
    <w:rsid w:val="0015111E"/>
    <w:rsid w:val="00151124"/>
    <w:rsid w:val="0015128C"/>
    <w:rsid w:val="0015202D"/>
    <w:rsid w:val="00152326"/>
    <w:rsid w:val="001533FA"/>
    <w:rsid w:val="0015517B"/>
    <w:rsid w:val="001558F8"/>
    <w:rsid w:val="001559B8"/>
    <w:rsid w:val="00156456"/>
    <w:rsid w:val="001571D8"/>
    <w:rsid w:val="0015772A"/>
    <w:rsid w:val="00157C9F"/>
    <w:rsid w:val="00157F16"/>
    <w:rsid w:val="00161579"/>
    <w:rsid w:val="00162045"/>
    <w:rsid w:val="0016282B"/>
    <w:rsid w:val="00163990"/>
    <w:rsid w:val="00165137"/>
    <w:rsid w:val="00170F38"/>
    <w:rsid w:val="0017111F"/>
    <w:rsid w:val="001714D2"/>
    <w:rsid w:val="0017198C"/>
    <w:rsid w:val="00172DEB"/>
    <w:rsid w:val="0017346E"/>
    <w:rsid w:val="00173673"/>
    <w:rsid w:val="00174ACE"/>
    <w:rsid w:val="00174AFE"/>
    <w:rsid w:val="0017594C"/>
    <w:rsid w:val="00175C63"/>
    <w:rsid w:val="00177DEE"/>
    <w:rsid w:val="001805DE"/>
    <w:rsid w:val="001805E7"/>
    <w:rsid w:val="0018212A"/>
    <w:rsid w:val="00182989"/>
    <w:rsid w:val="00182C05"/>
    <w:rsid w:val="0018318F"/>
    <w:rsid w:val="00186560"/>
    <w:rsid w:val="00186B01"/>
    <w:rsid w:val="0018753E"/>
    <w:rsid w:val="001876E6"/>
    <w:rsid w:val="0018784A"/>
    <w:rsid w:val="00194A7C"/>
    <w:rsid w:val="00194E85"/>
    <w:rsid w:val="00195DC5"/>
    <w:rsid w:val="0019689A"/>
    <w:rsid w:val="001A1265"/>
    <w:rsid w:val="001A19F7"/>
    <w:rsid w:val="001A1AEB"/>
    <w:rsid w:val="001A238A"/>
    <w:rsid w:val="001A3801"/>
    <w:rsid w:val="001A4516"/>
    <w:rsid w:val="001A4783"/>
    <w:rsid w:val="001A4B95"/>
    <w:rsid w:val="001A4C85"/>
    <w:rsid w:val="001A4E24"/>
    <w:rsid w:val="001A5B12"/>
    <w:rsid w:val="001A69F2"/>
    <w:rsid w:val="001A6B8D"/>
    <w:rsid w:val="001A7DF5"/>
    <w:rsid w:val="001A7FF9"/>
    <w:rsid w:val="001B06CA"/>
    <w:rsid w:val="001B37DE"/>
    <w:rsid w:val="001B3D81"/>
    <w:rsid w:val="001B58C4"/>
    <w:rsid w:val="001B5C89"/>
    <w:rsid w:val="001B6E17"/>
    <w:rsid w:val="001C200E"/>
    <w:rsid w:val="001C2A94"/>
    <w:rsid w:val="001C2EF4"/>
    <w:rsid w:val="001C32F3"/>
    <w:rsid w:val="001C3AE5"/>
    <w:rsid w:val="001C4E68"/>
    <w:rsid w:val="001C5DDA"/>
    <w:rsid w:val="001C6415"/>
    <w:rsid w:val="001C7030"/>
    <w:rsid w:val="001C7743"/>
    <w:rsid w:val="001D1AE0"/>
    <w:rsid w:val="001D4CB1"/>
    <w:rsid w:val="001D63E5"/>
    <w:rsid w:val="001D7461"/>
    <w:rsid w:val="001D7ABF"/>
    <w:rsid w:val="001E1E1E"/>
    <w:rsid w:val="001E1EDF"/>
    <w:rsid w:val="001E2499"/>
    <w:rsid w:val="001E2D11"/>
    <w:rsid w:val="001E3EB3"/>
    <w:rsid w:val="001E4D73"/>
    <w:rsid w:val="001E5719"/>
    <w:rsid w:val="001E57FB"/>
    <w:rsid w:val="001E58D7"/>
    <w:rsid w:val="001E5DBF"/>
    <w:rsid w:val="001E64AC"/>
    <w:rsid w:val="001F0C13"/>
    <w:rsid w:val="001F3473"/>
    <w:rsid w:val="001F3A9D"/>
    <w:rsid w:val="001F4A6F"/>
    <w:rsid w:val="001F4B32"/>
    <w:rsid w:val="001F54EB"/>
    <w:rsid w:val="001F55DC"/>
    <w:rsid w:val="001F583D"/>
    <w:rsid w:val="001F5AA6"/>
    <w:rsid w:val="001F7E0B"/>
    <w:rsid w:val="0020033D"/>
    <w:rsid w:val="00200CBE"/>
    <w:rsid w:val="00201CA9"/>
    <w:rsid w:val="00202280"/>
    <w:rsid w:val="00202AE7"/>
    <w:rsid w:val="002036FB"/>
    <w:rsid w:val="00203ABD"/>
    <w:rsid w:val="002066F3"/>
    <w:rsid w:val="0020794B"/>
    <w:rsid w:val="00207FCC"/>
    <w:rsid w:val="00210E5E"/>
    <w:rsid w:val="002123D9"/>
    <w:rsid w:val="00213203"/>
    <w:rsid w:val="0021484E"/>
    <w:rsid w:val="00215D9F"/>
    <w:rsid w:val="00220042"/>
    <w:rsid w:val="00221F8B"/>
    <w:rsid w:val="00221FD4"/>
    <w:rsid w:val="0022388F"/>
    <w:rsid w:val="00225048"/>
    <w:rsid w:val="00225C54"/>
    <w:rsid w:val="0022638C"/>
    <w:rsid w:val="00230050"/>
    <w:rsid w:val="00230DA3"/>
    <w:rsid w:val="00230DCE"/>
    <w:rsid w:val="00231CCF"/>
    <w:rsid w:val="0023426E"/>
    <w:rsid w:val="0023536B"/>
    <w:rsid w:val="0023586A"/>
    <w:rsid w:val="00235D74"/>
    <w:rsid w:val="00236144"/>
    <w:rsid w:val="0023672C"/>
    <w:rsid w:val="002370A7"/>
    <w:rsid w:val="0024005C"/>
    <w:rsid w:val="002410DF"/>
    <w:rsid w:val="00241C7A"/>
    <w:rsid w:val="00244FBB"/>
    <w:rsid w:val="0024576C"/>
    <w:rsid w:val="0024668D"/>
    <w:rsid w:val="002468A3"/>
    <w:rsid w:val="002479D4"/>
    <w:rsid w:val="00250C17"/>
    <w:rsid w:val="002510AE"/>
    <w:rsid w:val="00253BF6"/>
    <w:rsid w:val="002542BB"/>
    <w:rsid w:val="002548D8"/>
    <w:rsid w:val="002552C7"/>
    <w:rsid w:val="002555E0"/>
    <w:rsid w:val="002557C9"/>
    <w:rsid w:val="0025584B"/>
    <w:rsid w:val="00260538"/>
    <w:rsid w:val="00260A1D"/>
    <w:rsid w:val="00262428"/>
    <w:rsid w:val="00262DC7"/>
    <w:rsid w:val="00263C5E"/>
    <w:rsid w:val="0026411E"/>
    <w:rsid w:val="00265A77"/>
    <w:rsid w:val="00265CB0"/>
    <w:rsid w:val="00270CD7"/>
    <w:rsid w:val="00270D15"/>
    <w:rsid w:val="00271D30"/>
    <w:rsid w:val="002728CC"/>
    <w:rsid w:val="00272AB4"/>
    <w:rsid w:val="00272EE5"/>
    <w:rsid w:val="00273D41"/>
    <w:rsid w:val="00274764"/>
    <w:rsid w:val="00274E01"/>
    <w:rsid w:val="002750A0"/>
    <w:rsid w:val="00275EB3"/>
    <w:rsid w:val="0028054B"/>
    <w:rsid w:val="00280824"/>
    <w:rsid w:val="00280BEA"/>
    <w:rsid w:val="00281FA4"/>
    <w:rsid w:val="00282288"/>
    <w:rsid w:val="002824AE"/>
    <w:rsid w:val="00282A3A"/>
    <w:rsid w:val="002841A5"/>
    <w:rsid w:val="00284606"/>
    <w:rsid w:val="002847C8"/>
    <w:rsid w:val="00284E38"/>
    <w:rsid w:val="00285F12"/>
    <w:rsid w:val="002860A6"/>
    <w:rsid w:val="0028704E"/>
    <w:rsid w:val="002875DF"/>
    <w:rsid w:val="0029029E"/>
    <w:rsid w:val="002908CE"/>
    <w:rsid w:val="002915CB"/>
    <w:rsid w:val="00292254"/>
    <w:rsid w:val="00293648"/>
    <w:rsid w:val="00294EAF"/>
    <w:rsid w:val="00296243"/>
    <w:rsid w:val="002962C4"/>
    <w:rsid w:val="00296678"/>
    <w:rsid w:val="002A053C"/>
    <w:rsid w:val="002A0542"/>
    <w:rsid w:val="002A098F"/>
    <w:rsid w:val="002A23E7"/>
    <w:rsid w:val="002A2558"/>
    <w:rsid w:val="002A2C32"/>
    <w:rsid w:val="002A2D62"/>
    <w:rsid w:val="002A7BC4"/>
    <w:rsid w:val="002A7F65"/>
    <w:rsid w:val="002B021C"/>
    <w:rsid w:val="002B0D1F"/>
    <w:rsid w:val="002B14A5"/>
    <w:rsid w:val="002B1F7E"/>
    <w:rsid w:val="002B35ED"/>
    <w:rsid w:val="002B40CC"/>
    <w:rsid w:val="002B4F3E"/>
    <w:rsid w:val="002B547B"/>
    <w:rsid w:val="002B58B0"/>
    <w:rsid w:val="002B5D10"/>
    <w:rsid w:val="002B5EE2"/>
    <w:rsid w:val="002C17C0"/>
    <w:rsid w:val="002C19D7"/>
    <w:rsid w:val="002C275A"/>
    <w:rsid w:val="002C3113"/>
    <w:rsid w:val="002C4137"/>
    <w:rsid w:val="002C48C9"/>
    <w:rsid w:val="002C5072"/>
    <w:rsid w:val="002C5A72"/>
    <w:rsid w:val="002C6C30"/>
    <w:rsid w:val="002D0621"/>
    <w:rsid w:val="002D19A2"/>
    <w:rsid w:val="002D391E"/>
    <w:rsid w:val="002D4219"/>
    <w:rsid w:val="002D4240"/>
    <w:rsid w:val="002D49DF"/>
    <w:rsid w:val="002D4CCC"/>
    <w:rsid w:val="002D55C5"/>
    <w:rsid w:val="002D5FCD"/>
    <w:rsid w:val="002D7602"/>
    <w:rsid w:val="002D780A"/>
    <w:rsid w:val="002D78E1"/>
    <w:rsid w:val="002D79B0"/>
    <w:rsid w:val="002E12AD"/>
    <w:rsid w:val="002E25E3"/>
    <w:rsid w:val="002E32BC"/>
    <w:rsid w:val="002E3A6F"/>
    <w:rsid w:val="002E48E5"/>
    <w:rsid w:val="002E656A"/>
    <w:rsid w:val="002E764C"/>
    <w:rsid w:val="002F1C0E"/>
    <w:rsid w:val="002F2DAB"/>
    <w:rsid w:val="002F2F62"/>
    <w:rsid w:val="002F4AC7"/>
    <w:rsid w:val="002F61D4"/>
    <w:rsid w:val="002F6ABB"/>
    <w:rsid w:val="003000C5"/>
    <w:rsid w:val="0030024F"/>
    <w:rsid w:val="00302CCC"/>
    <w:rsid w:val="00303123"/>
    <w:rsid w:val="003038D5"/>
    <w:rsid w:val="00304531"/>
    <w:rsid w:val="00304828"/>
    <w:rsid w:val="003053DA"/>
    <w:rsid w:val="00306E7D"/>
    <w:rsid w:val="00306EC8"/>
    <w:rsid w:val="00310832"/>
    <w:rsid w:val="00310E5D"/>
    <w:rsid w:val="0031111D"/>
    <w:rsid w:val="00311358"/>
    <w:rsid w:val="003119E7"/>
    <w:rsid w:val="00311FB3"/>
    <w:rsid w:val="00313140"/>
    <w:rsid w:val="003133CE"/>
    <w:rsid w:val="0031390F"/>
    <w:rsid w:val="0031599A"/>
    <w:rsid w:val="0031736E"/>
    <w:rsid w:val="003216E7"/>
    <w:rsid w:val="00322F3D"/>
    <w:rsid w:val="00323110"/>
    <w:rsid w:val="00323419"/>
    <w:rsid w:val="00323A1C"/>
    <w:rsid w:val="00323AF7"/>
    <w:rsid w:val="00323CEA"/>
    <w:rsid w:val="00326B22"/>
    <w:rsid w:val="003305C8"/>
    <w:rsid w:val="003311F4"/>
    <w:rsid w:val="003319E5"/>
    <w:rsid w:val="0033478B"/>
    <w:rsid w:val="003348CD"/>
    <w:rsid w:val="00335205"/>
    <w:rsid w:val="003369A1"/>
    <w:rsid w:val="003424E1"/>
    <w:rsid w:val="003429D1"/>
    <w:rsid w:val="00342B64"/>
    <w:rsid w:val="00343ED8"/>
    <w:rsid w:val="0034494C"/>
    <w:rsid w:val="00345ED6"/>
    <w:rsid w:val="00346388"/>
    <w:rsid w:val="00346F18"/>
    <w:rsid w:val="00350C72"/>
    <w:rsid w:val="00351358"/>
    <w:rsid w:val="00352A1D"/>
    <w:rsid w:val="00352FCB"/>
    <w:rsid w:val="003530AF"/>
    <w:rsid w:val="00360EB6"/>
    <w:rsid w:val="003614ED"/>
    <w:rsid w:val="0036224E"/>
    <w:rsid w:val="00362BC5"/>
    <w:rsid w:val="0036426F"/>
    <w:rsid w:val="00367208"/>
    <w:rsid w:val="003703D0"/>
    <w:rsid w:val="003711E7"/>
    <w:rsid w:val="00373245"/>
    <w:rsid w:val="00373339"/>
    <w:rsid w:val="0037465D"/>
    <w:rsid w:val="00375105"/>
    <w:rsid w:val="00375271"/>
    <w:rsid w:val="003810DC"/>
    <w:rsid w:val="00382BE7"/>
    <w:rsid w:val="00383B3E"/>
    <w:rsid w:val="00383CB8"/>
    <w:rsid w:val="00383F90"/>
    <w:rsid w:val="00384100"/>
    <w:rsid w:val="0038428D"/>
    <w:rsid w:val="00384310"/>
    <w:rsid w:val="003844DB"/>
    <w:rsid w:val="00384B8C"/>
    <w:rsid w:val="0038755A"/>
    <w:rsid w:val="00387748"/>
    <w:rsid w:val="00387ACD"/>
    <w:rsid w:val="003903DB"/>
    <w:rsid w:val="00390467"/>
    <w:rsid w:val="00391A85"/>
    <w:rsid w:val="00392F8B"/>
    <w:rsid w:val="00392FE4"/>
    <w:rsid w:val="003939F9"/>
    <w:rsid w:val="00394C79"/>
    <w:rsid w:val="003959F6"/>
    <w:rsid w:val="00396022"/>
    <w:rsid w:val="003963EA"/>
    <w:rsid w:val="00396BE9"/>
    <w:rsid w:val="00396E7C"/>
    <w:rsid w:val="003977EF"/>
    <w:rsid w:val="003A04C7"/>
    <w:rsid w:val="003A0558"/>
    <w:rsid w:val="003A0A50"/>
    <w:rsid w:val="003A0C5D"/>
    <w:rsid w:val="003A1398"/>
    <w:rsid w:val="003A13FF"/>
    <w:rsid w:val="003A2483"/>
    <w:rsid w:val="003A3981"/>
    <w:rsid w:val="003A4C0D"/>
    <w:rsid w:val="003A50D8"/>
    <w:rsid w:val="003B319F"/>
    <w:rsid w:val="003B58C1"/>
    <w:rsid w:val="003B72D5"/>
    <w:rsid w:val="003C12CE"/>
    <w:rsid w:val="003C1E0F"/>
    <w:rsid w:val="003C229D"/>
    <w:rsid w:val="003C2DF2"/>
    <w:rsid w:val="003C4B0A"/>
    <w:rsid w:val="003C5BBD"/>
    <w:rsid w:val="003C680E"/>
    <w:rsid w:val="003C6A9B"/>
    <w:rsid w:val="003C6C23"/>
    <w:rsid w:val="003C6D08"/>
    <w:rsid w:val="003D23B1"/>
    <w:rsid w:val="003D32B5"/>
    <w:rsid w:val="003D33E1"/>
    <w:rsid w:val="003D3FCA"/>
    <w:rsid w:val="003D424B"/>
    <w:rsid w:val="003D4536"/>
    <w:rsid w:val="003D4A6A"/>
    <w:rsid w:val="003D5216"/>
    <w:rsid w:val="003D6594"/>
    <w:rsid w:val="003D6630"/>
    <w:rsid w:val="003E029D"/>
    <w:rsid w:val="003E1849"/>
    <w:rsid w:val="003E2847"/>
    <w:rsid w:val="003E28AA"/>
    <w:rsid w:val="003E2B0F"/>
    <w:rsid w:val="003E519B"/>
    <w:rsid w:val="003E5306"/>
    <w:rsid w:val="003E5DFC"/>
    <w:rsid w:val="003E6477"/>
    <w:rsid w:val="003E76A7"/>
    <w:rsid w:val="003F18CD"/>
    <w:rsid w:val="003F22DC"/>
    <w:rsid w:val="003F4D9A"/>
    <w:rsid w:val="003F50A3"/>
    <w:rsid w:val="003F57F0"/>
    <w:rsid w:val="003F6D69"/>
    <w:rsid w:val="003F6F7C"/>
    <w:rsid w:val="00400323"/>
    <w:rsid w:val="0040074A"/>
    <w:rsid w:val="0040101C"/>
    <w:rsid w:val="00401107"/>
    <w:rsid w:val="0040246A"/>
    <w:rsid w:val="00402DEA"/>
    <w:rsid w:val="0040378E"/>
    <w:rsid w:val="00403E6F"/>
    <w:rsid w:val="004040B0"/>
    <w:rsid w:val="0040445E"/>
    <w:rsid w:val="004045BD"/>
    <w:rsid w:val="0040664B"/>
    <w:rsid w:val="00406A6C"/>
    <w:rsid w:val="00406ABB"/>
    <w:rsid w:val="00406D36"/>
    <w:rsid w:val="00407BBD"/>
    <w:rsid w:val="004114ED"/>
    <w:rsid w:val="00414DA8"/>
    <w:rsid w:val="00414FBC"/>
    <w:rsid w:val="004154A2"/>
    <w:rsid w:val="004156B8"/>
    <w:rsid w:val="00416519"/>
    <w:rsid w:val="0041687C"/>
    <w:rsid w:val="004169EC"/>
    <w:rsid w:val="00416AAC"/>
    <w:rsid w:val="00416FDD"/>
    <w:rsid w:val="00417211"/>
    <w:rsid w:val="00420540"/>
    <w:rsid w:val="0042148A"/>
    <w:rsid w:val="004233ED"/>
    <w:rsid w:val="00423B98"/>
    <w:rsid w:val="00423DDF"/>
    <w:rsid w:val="00424722"/>
    <w:rsid w:val="00425335"/>
    <w:rsid w:val="004257D7"/>
    <w:rsid w:val="00425889"/>
    <w:rsid w:val="00426247"/>
    <w:rsid w:val="004262FA"/>
    <w:rsid w:val="004310A8"/>
    <w:rsid w:val="0043270A"/>
    <w:rsid w:val="004341D7"/>
    <w:rsid w:val="004343DA"/>
    <w:rsid w:val="00434BF2"/>
    <w:rsid w:val="0043542B"/>
    <w:rsid w:val="00435796"/>
    <w:rsid w:val="0043680D"/>
    <w:rsid w:val="00437411"/>
    <w:rsid w:val="00437E61"/>
    <w:rsid w:val="00440D58"/>
    <w:rsid w:val="00441746"/>
    <w:rsid w:val="00442ED2"/>
    <w:rsid w:val="00442EE9"/>
    <w:rsid w:val="00443226"/>
    <w:rsid w:val="00444586"/>
    <w:rsid w:val="00444953"/>
    <w:rsid w:val="00447DAB"/>
    <w:rsid w:val="004536DF"/>
    <w:rsid w:val="00453FDE"/>
    <w:rsid w:val="00454D14"/>
    <w:rsid w:val="004556A8"/>
    <w:rsid w:val="004566D1"/>
    <w:rsid w:val="004566F8"/>
    <w:rsid w:val="00460483"/>
    <w:rsid w:val="00461475"/>
    <w:rsid w:val="004616E1"/>
    <w:rsid w:val="004627E0"/>
    <w:rsid w:val="004633D0"/>
    <w:rsid w:val="00464401"/>
    <w:rsid w:val="00464687"/>
    <w:rsid w:val="004650D9"/>
    <w:rsid w:val="0046576C"/>
    <w:rsid w:val="00465EF8"/>
    <w:rsid w:val="00470993"/>
    <w:rsid w:val="004723BB"/>
    <w:rsid w:val="00474EF8"/>
    <w:rsid w:val="00476454"/>
    <w:rsid w:val="0047738E"/>
    <w:rsid w:val="0048096A"/>
    <w:rsid w:val="00480E06"/>
    <w:rsid w:val="0048205D"/>
    <w:rsid w:val="00483288"/>
    <w:rsid w:val="00483741"/>
    <w:rsid w:val="004839DC"/>
    <w:rsid w:val="0048475F"/>
    <w:rsid w:val="00484B61"/>
    <w:rsid w:val="00485644"/>
    <w:rsid w:val="004873C3"/>
    <w:rsid w:val="004875C8"/>
    <w:rsid w:val="00490571"/>
    <w:rsid w:val="00490B7B"/>
    <w:rsid w:val="00490CC3"/>
    <w:rsid w:val="00493389"/>
    <w:rsid w:val="00493719"/>
    <w:rsid w:val="00494635"/>
    <w:rsid w:val="00495416"/>
    <w:rsid w:val="00496B11"/>
    <w:rsid w:val="00496CE1"/>
    <w:rsid w:val="00496F4C"/>
    <w:rsid w:val="004A220D"/>
    <w:rsid w:val="004A30FE"/>
    <w:rsid w:val="004A531E"/>
    <w:rsid w:val="004A6C86"/>
    <w:rsid w:val="004B0A40"/>
    <w:rsid w:val="004B2318"/>
    <w:rsid w:val="004B3A70"/>
    <w:rsid w:val="004B3DEC"/>
    <w:rsid w:val="004B4712"/>
    <w:rsid w:val="004B4FFD"/>
    <w:rsid w:val="004B53E6"/>
    <w:rsid w:val="004B586B"/>
    <w:rsid w:val="004B67CC"/>
    <w:rsid w:val="004B69CB"/>
    <w:rsid w:val="004B6EE6"/>
    <w:rsid w:val="004B76FF"/>
    <w:rsid w:val="004C001B"/>
    <w:rsid w:val="004C0BB4"/>
    <w:rsid w:val="004C198D"/>
    <w:rsid w:val="004C27C4"/>
    <w:rsid w:val="004C2897"/>
    <w:rsid w:val="004C3141"/>
    <w:rsid w:val="004C32C7"/>
    <w:rsid w:val="004C6D01"/>
    <w:rsid w:val="004C7A5C"/>
    <w:rsid w:val="004D0AD5"/>
    <w:rsid w:val="004D2C16"/>
    <w:rsid w:val="004D2F66"/>
    <w:rsid w:val="004D327B"/>
    <w:rsid w:val="004D5D3E"/>
    <w:rsid w:val="004D5F07"/>
    <w:rsid w:val="004D5FF8"/>
    <w:rsid w:val="004E0080"/>
    <w:rsid w:val="004E158B"/>
    <w:rsid w:val="004E1BD1"/>
    <w:rsid w:val="004E1D16"/>
    <w:rsid w:val="004E364A"/>
    <w:rsid w:val="004E5777"/>
    <w:rsid w:val="004E57CD"/>
    <w:rsid w:val="004E5CE1"/>
    <w:rsid w:val="004E5E54"/>
    <w:rsid w:val="004E647D"/>
    <w:rsid w:val="004F0964"/>
    <w:rsid w:val="004F0CBC"/>
    <w:rsid w:val="004F21E4"/>
    <w:rsid w:val="004F24E2"/>
    <w:rsid w:val="004F3BDA"/>
    <w:rsid w:val="004F4626"/>
    <w:rsid w:val="004F5157"/>
    <w:rsid w:val="004F685A"/>
    <w:rsid w:val="004F6C5B"/>
    <w:rsid w:val="004F6D18"/>
    <w:rsid w:val="004F73A7"/>
    <w:rsid w:val="004F7705"/>
    <w:rsid w:val="0050056D"/>
    <w:rsid w:val="00501BA8"/>
    <w:rsid w:val="00502FA0"/>
    <w:rsid w:val="00504EC9"/>
    <w:rsid w:val="00505FF4"/>
    <w:rsid w:val="00506AEA"/>
    <w:rsid w:val="00507091"/>
    <w:rsid w:val="005101A4"/>
    <w:rsid w:val="00510A82"/>
    <w:rsid w:val="00511521"/>
    <w:rsid w:val="005124BC"/>
    <w:rsid w:val="00512842"/>
    <w:rsid w:val="005136FC"/>
    <w:rsid w:val="005149F0"/>
    <w:rsid w:val="0051548B"/>
    <w:rsid w:val="00515C42"/>
    <w:rsid w:val="00515EF2"/>
    <w:rsid w:val="00516DFF"/>
    <w:rsid w:val="00516F0A"/>
    <w:rsid w:val="00521C82"/>
    <w:rsid w:val="00521EA7"/>
    <w:rsid w:val="0052500E"/>
    <w:rsid w:val="00525179"/>
    <w:rsid w:val="00525979"/>
    <w:rsid w:val="00532D0A"/>
    <w:rsid w:val="005330AD"/>
    <w:rsid w:val="00533A2A"/>
    <w:rsid w:val="00535D2E"/>
    <w:rsid w:val="00537184"/>
    <w:rsid w:val="00537B26"/>
    <w:rsid w:val="00537BCB"/>
    <w:rsid w:val="00537ECE"/>
    <w:rsid w:val="0054092D"/>
    <w:rsid w:val="00542AEE"/>
    <w:rsid w:val="00543495"/>
    <w:rsid w:val="0054385B"/>
    <w:rsid w:val="00544DA1"/>
    <w:rsid w:val="00544E0D"/>
    <w:rsid w:val="00545099"/>
    <w:rsid w:val="00545CF2"/>
    <w:rsid w:val="00546669"/>
    <w:rsid w:val="00546CFC"/>
    <w:rsid w:val="00546D56"/>
    <w:rsid w:val="00550048"/>
    <w:rsid w:val="005523F8"/>
    <w:rsid w:val="005533A8"/>
    <w:rsid w:val="00553D81"/>
    <w:rsid w:val="005543E9"/>
    <w:rsid w:val="0055562B"/>
    <w:rsid w:val="00555918"/>
    <w:rsid w:val="005559C2"/>
    <w:rsid w:val="005564F8"/>
    <w:rsid w:val="00556959"/>
    <w:rsid w:val="0055738C"/>
    <w:rsid w:val="00557FCC"/>
    <w:rsid w:val="00560129"/>
    <w:rsid w:val="00560CCE"/>
    <w:rsid w:val="00560FAD"/>
    <w:rsid w:val="00562495"/>
    <w:rsid w:val="00563B6E"/>
    <w:rsid w:val="005645AB"/>
    <w:rsid w:val="00566730"/>
    <w:rsid w:val="00566A86"/>
    <w:rsid w:val="00566CAB"/>
    <w:rsid w:val="00567C47"/>
    <w:rsid w:val="00570331"/>
    <w:rsid w:val="005711D1"/>
    <w:rsid w:val="00571587"/>
    <w:rsid w:val="005727E8"/>
    <w:rsid w:val="0057284A"/>
    <w:rsid w:val="00572C80"/>
    <w:rsid w:val="0057352D"/>
    <w:rsid w:val="0057366F"/>
    <w:rsid w:val="00573919"/>
    <w:rsid w:val="00573B97"/>
    <w:rsid w:val="00574428"/>
    <w:rsid w:val="00574995"/>
    <w:rsid w:val="00574EB4"/>
    <w:rsid w:val="00575FAA"/>
    <w:rsid w:val="00576ED3"/>
    <w:rsid w:val="00577764"/>
    <w:rsid w:val="00581CE9"/>
    <w:rsid w:val="0058244B"/>
    <w:rsid w:val="00582B72"/>
    <w:rsid w:val="005850C6"/>
    <w:rsid w:val="00585777"/>
    <w:rsid w:val="005872F5"/>
    <w:rsid w:val="0059078B"/>
    <w:rsid w:val="005909F6"/>
    <w:rsid w:val="00592B75"/>
    <w:rsid w:val="005936FF"/>
    <w:rsid w:val="00594264"/>
    <w:rsid w:val="00594EFB"/>
    <w:rsid w:val="0059556E"/>
    <w:rsid w:val="0059564D"/>
    <w:rsid w:val="0059742D"/>
    <w:rsid w:val="00597435"/>
    <w:rsid w:val="005A056B"/>
    <w:rsid w:val="005A14EA"/>
    <w:rsid w:val="005A1F71"/>
    <w:rsid w:val="005A223C"/>
    <w:rsid w:val="005A26BC"/>
    <w:rsid w:val="005A2FA0"/>
    <w:rsid w:val="005A417A"/>
    <w:rsid w:val="005A4B95"/>
    <w:rsid w:val="005A5469"/>
    <w:rsid w:val="005A69DF"/>
    <w:rsid w:val="005B00A9"/>
    <w:rsid w:val="005B0D36"/>
    <w:rsid w:val="005B127C"/>
    <w:rsid w:val="005B18F5"/>
    <w:rsid w:val="005B1D04"/>
    <w:rsid w:val="005B2D0F"/>
    <w:rsid w:val="005B2F06"/>
    <w:rsid w:val="005B381A"/>
    <w:rsid w:val="005B4341"/>
    <w:rsid w:val="005B4CAD"/>
    <w:rsid w:val="005B5D23"/>
    <w:rsid w:val="005B6E05"/>
    <w:rsid w:val="005B6F25"/>
    <w:rsid w:val="005B7428"/>
    <w:rsid w:val="005B7DFA"/>
    <w:rsid w:val="005B7E53"/>
    <w:rsid w:val="005C17A2"/>
    <w:rsid w:val="005C2AFE"/>
    <w:rsid w:val="005C3D5C"/>
    <w:rsid w:val="005C5E77"/>
    <w:rsid w:val="005D009E"/>
    <w:rsid w:val="005D20F8"/>
    <w:rsid w:val="005D2ACE"/>
    <w:rsid w:val="005D3311"/>
    <w:rsid w:val="005D670E"/>
    <w:rsid w:val="005D71E7"/>
    <w:rsid w:val="005D7B16"/>
    <w:rsid w:val="005E198B"/>
    <w:rsid w:val="005E2473"/>
    <w:rsid w:val="005E32AA"/>
    <w:rsid w:val="005E4813"/>
    <w:rsid w:val="005E4D41"/>
    <w:rsid w:val="005E68AF"/>
    <w:rsid w:val="005E6F62"/>
    <w:rsid w:val="005E7329"/>
    <w:rsid w:val="005E7F26"/>
    <w:rsid w:val="005F0609"/>
    <w:rsid w:val="005F0693"/>
    <w:rsid w:val="005F0B5B"/>
    <w:rsid w:val="005F1143"/>
    <w:rsid w:val="005F1E1D"/>
    <w:rsid w:val="005F2186"/>
    <w:rsid w:val="005F410C"/>
    <w:rsid w:val="005F476A"/>
    <w:rsid w:val="005F7166"/>
    <w:rsid w:val="00601459"/>
    <w:rsid w:val="0060253C"/>
    <w:rsid w:val="00605783"/>
    <w:rsid w:val="00606BC7"/>
    <w:rsid w:val="006072AD"/>
    <w:rsid w:val="00607555"/>
    <w:rsid w:val="00607BAB"/>
    <w:rsid w:val="00607FF9"/>
    <w:rsid w:val="00610A03"/>
    <w:rsid w:val="00610E17"/>
    <w:rsid w:val="00611DB2"/>
    <w:rsid w:val="00611F1C"/>
    <w:rsid w:val="00611FA0"/>
    <w:rsid w:val="00612155"/>
    <w:rsid w:val="00612B4B"/>
    <w:rsid w:val="006139A4"/>
    <w:rsid w:val="00613ED5"/>
    <w:rsid w:val="00615619"/>
    <w:rsid w:val="00615723"/>
    <w:rsid w:val="00616D92"/>
    <w:rsid w:val="006212C4"/>
    <w:rsid w:val="00621543"/>
    <w:rsid w:val="0062216E"/>
    <w:rsid w:val="0062473E"/>
    <w:rsid w:val="00624DC2"/>
    <w:rsid w:val="006250C5"/>
    <w:rsid w:val="006255D3"/>
    <w:rsid w:val="00625674"/>
    <w:rsid w:val="0062587C"/>
    <w:rsid w:val="006269EF"/>
    <w:rsid w:val="00627455"/>
    <w:rsid w:val="00630AAA"/>
    <w:rsid w:val="00630B48"/>
    <w:rsid w:val="00631305"/>
    <w:rsid w:val="006328F5"/>
    <w:rsid w:val="00633086"/>
    <w:rsid w:val="00633615"/>
    <w:rsid w:val="00634977"/>
    <w:rsid w:val="00635378"/>
    <w:rsid w:val="006357A7"/>
    <w:rsid w:val="00637BB8"/>
    <w:rsid w:val="00637D4B"/>
    <w:rsid w:val="00641148"/>
    <w:rsid w:val="006411F8"/>
    <w:rsid w:val="0064228F"/>
    <w:rsid w:val="006431A0"/>
    <w:rsid w:val="006431BC"/>
    <w:rsid w:val="006433EA"/>
    <w:rsid w:val="00643D24"/>
    <w:rsid w:val="006440AC"/>
    <w:rsid w:val="00646667"/>
    <w:rsid w:val="0064735C"/>
    <w:rsid w:val="006505D4"/>
    <w:rsid w:val="0065391B"/>
    <w:rsid w:val="00654E30"/>
    <w:rsid w:val="00655DB5"/>
    <w:rsid w:val="00657707"/>
    <w:rsid w:val="00657836"/>
    <w:rsid w:val="00657AE1"/>
    <w:rsid w:val="00660C66"/>
    <w:rsid w:val="00660EAF"/>
    <w:rsid w:val="00661BF3"/>
    <w:rsid w:val="00661C1E"/>
    <w:rsid w:val="006620EF"/>
    <w:rsid w:val="0066267B"/>
    <w:rsid w:val="0066370E"/>
    <w:rsid w:val="00665411"/>
    <w:rsid w:val="00665FE0"/>
    <w:rsid w:val="006673A9"/>
    <w:rsid w:val="00670284"/>
    <w:rsid w:val="00670B1D"/>
    <w:rsid w:val="00670CCE"/>
    <w:rsid w:val="00670F2B"/>
    <w:rsid w:val="00672A18"/>
    <w:rsid w:val="00674EA4"/>
    <w:rsid w:val="006750CA"/>
    <w:rsid w:val="00675657"/>
    <w:rsid w:val="0067588C"/>
    <w:rsid w:val="00675D72"/>
    <w:rsid w:val="00680DAD"/>
    <w:rsid w:val="00680FE0"/>
    <w:rsid w:val="00682F37"/>
    <w:rsid w:val="00683264"/>
    <w:rsid w:val="0068463D"/>
    <w:rsid w:val="00684A2F"/>
    <w:rsid w:val="00684B49"/>
    <w:rsid w:val="00684BB6"/>
    <w:rsid w:val="006853F2"/>
    <w:rsid w:val="006859B7"/>
    <w:rsid w:val="00686824"/>
    <w:rsid w:val="00686B39"/>
    <w:rsid w:val="0068772F"/>
    <w:rsid w:val="00687CD8"/>
    <w:rsid w:val="00690895"/>
    <w:rsid w:val="006913CE"/>
    <w:rsid w:val="006923A7"/>
    <w:rsid w:val="00692AA3"/>
    <w:rsid w:val="006944C7"/>
    <w:rsid w:val="006961DA"/>
    <w:rsid w:val="00696FFC"/>
    <w:rsid w:val="006972C2"/>
    <w:rsid w:val="006A0BE7"/>
    <w:rsid w:val="006A2A22"/>
    <w:rsid w:val="006A2A8C"/>
    <w:rsid w:val="006A2AE3"/>
    <w:rsid w:val="006A2EDC"/>
    <w:rsid w:val="006A3508"/>
    <w:rsid w:val="006A494E"/>
    <w:rsid w:val="006A6758"/>
    <w:rsid w:val="006A6DC7"/>
    <w:rsid w:val="006A7C38"/>
    <w:rsid w:val="006B0D35"/>
    <w:rsid w:val="006B2E88"/>
    <w:rsid w:val="006B36C3"/>
    <w:rsid w:val="006B5C45"/>
    <w:rsid w:val="006C0B67"/>
    <w:rsid w:val="006C296C"/>
    <w:rsid w:val="006C383B"/>
    <w:rsid w:val="006C5919"/>
    <w:rsid w:val="006D02FC"/>
    <w:rsid w:val="006D1767"/>
    <w:rsid w:val="006D192F"/>
    <w:rsid w:val="006D1E16"/>
    <w:rsid w:val="006D247B"/>
    <w:rsid w:val="006D28E5"/>
    <w:rsid w:val="006D2B22"/>
    <w:rsid w:val="006D44ED"/>
    <w:rsid w:val="006D6107"/>
    <w:rsid w:val="006E0A78"/>
    <w:rsid w:val="006E0BEC"/>
    <w:rsid w:val="006E1653"/>
    <w:rsid w:val="006E3DF3"/>
    <w:rsid w:val="006E5766"/>
    <w:rsid w:val="006E7060"/>
    <w:rsid w:val="006F03D0"/>
    <w:rsid w:val="006F0A9D"/>
    <w:rsid w:val="006F10A1"/>
    <w:rsid w:val="006F1E45"/>
    <w:rsid w:val="006F2614"/>
    <w:rsid w:val="006F2C90"/>
    <w:rsid w:val="006F409F"/>
    <w:rsid w:val="006F4FE1"/>
    <w:rsid w:val="006F54C5"/>
    <w:rsid w:val="006F5F21"/>
    <w:rsid w:val="006F6C05"/>
    <w:rsid w:val="006F6DB0"/>
    <w:rsid w:val="006F71E5"/>
    <w:rsid w:val="006F7ED1"/>
    <w:rsid w:val="00700321"/>
    <w:rsid w:val="0070095B"/>
    <w:rsid w:val="00701189"/>
    <w:rsid w:val="007021D8"/>
    <w:rsid w:val="00705911"/>
    <w:rsid w:val="00707CB3"/>
    <w:rsid w:val="00711003"/>
    <w:rsid w:val="00712984"/>
    <w:rsid w:val="00714ECB"/>
    <w:rsid w:val="007164FC"/>
    <w:rsid w:val="00716F94"/>
    <w:rsid w:val="00717D51"/>
    <w:rsid w:val="00720B79"/>
    <w:rsid w:val="007214B6"/>
    <w:rsid w:val="00721C5A"/>
    <w:rsid w:val="00724B34"/>
    <w:rsid w:val="007251C3"/>
    <w:rsid w:val="00725328"/>
    <w:rsid w:val="007253E1"/>
    <w:rsid w:val="00726878"/>
    <w:rsid w:val="00726CE6"/>
    <w:rsid w:val="00726FE1"/>
    <w:rsid w:val="007304AA"/>
    <w:rsid w:val="00730E1A"/>
    <w:rsid w:val="00731F55"/>
    <w:rsid w:val="00732605"/>
    <w:rsid w:val="007334B3"/>
    <w:rsid w:val="00733E72"/>
    <w:rsid w:val="007358D3"/>
    <w:rsid w:val="007363BC"/>
    <w:rsid w:val="00736B0F"/>
    <w:rsid w:val="00736EE2"/>
    <w:rsid w:val="0073733F"/>
    <w:rsid w:val="0074091A"/>
    <w:rsid w:val="00741F04"/>
    <w:rsid w:val="0074291B"/>
    <w:rsid w:val="0074297E"/>
    <w:rsid w:val="00742D8B"/>
    <w:rsid w:val="007433DD"/>
    <w:rsid w:val="00744707"/>
    <w:rsid w:val="00744E3F"/>
    <w:rsid w:val="00746608"/>
    <w:rsid w:val="00750341"/>
    <w:rsid w:val="00752000"/>
    <w:rsid w:val="0075210C"/>
    <w:rsid w:val="00755063"/>
    <w:rsid w:val="0075585E"/>
    <w:rsid w:val="00756295"/>
    <w:rsid w:val="00756368"/>
    <w:rsid w:val="007567AE"/>
    <w:rsid w:val="00761749"/>
    <w:rsid w:val="00761C5C"/>
    <w:rsid w:val="007629AA"/>
    <w:rsid w:val="00763081"/>
    <w:rsid w:val="007656DB"/>
    <w:rsid w:val="007661DF"/>
    <w:rsid w:val="00766C17"/>
    <w:rsid w:val="00771DFB"/>
    <w:rsid w:val="00774072"/>
    <w:rsid w:val="007763E5"/>
    <w:rsid w:val="007772BB"/>
    <w:rsid w:val="00777B34"/>
    <w:rsid w:val="0078007D"/>
    <w:rsid w:val="007800E5"/>
    <w:rsid w:val="00780826"/>
    <w:rsid w:val="00781B17"/>
    <w:rsid w:val="0078250C"/>
    <w:rsid w:val="00782675"/>
    <w:rsid w:val="00782E13"/>
    <w:rsid w:val="00783127"/>
    <w:rsid w:val="00783CE1"/>
    <w:rsid w:val="0078585D"/>
    <w:rsid w:val="007862E8"/>
    <w:rsid w:val="00786B9D"/>
    <w:rsid w:val="007877D4"/>
    <w:rsid w:val="00792196"/>
    <w:rsid w:val="0079328D"/>
    <w:rsid w:val="0079568F"/>
    <w:rsid w:val="0079571C"/>
    <w:rsid w:val="0079594D"/>
    <w:rsid w:val="00795D16"/>
    <w:rsid w:val="00797B3F"/>
    <w:rsid w:val="007A13B3"/>
    <w:rsid w:val="007A1AEE"/>
    <w:rsid w:val="007A3346"/>
    <w:rsid w:val="007A3BC4"/>
    <w:rsid w:val="007A3E46"/>
    <w:rsid w:val="007A444D"/>
    <w:rsid w:val="007A44D3"/>
    <w:rsid w:val="007A5359"/>
    <w:rsid w:val="007A56AA"/>
    <w:rsid w:val="007A7343"/>
    <w:rsid w:val="007B141E"/>
    <w:rsid w:val="007B1CE3"/>
    <w:rsid w:val="007B28D8"/>
    <w:rsid w:val="007B2D30"/>
    <w:rsid w:val="007B3512"/>
    <w:rsid w:val="007B3AFF"/>
    <w:rsid w:val="007B5F6E"/>
    <w:rsid w:val="007B61F9"/>
    <w:rsid w:val="007B68E0"/>
    <w:rsid w:val="007C0FA0"/>
    <w:rsid w:val="007C28DC"/>
    <w:rsid w:val="007C378F"/>
    <w:rsid w:val="007C3DB3"/>
    <w:rsid w:val="007C429D"/>
    <w:rsid w:val="007C6001"/>
    <w:rsid w:val="007C6043"/>
    <w:rsid w:val="007D0276"/>
    <w:rsid w:val="007D08E2"/>
    <w:rsid w:val="007D22CE"/>
    <w:rsid w:val="007D333F"/>
    <w:rsid w:val="007D3860"/>
    <w:rsid w:val="007D3B89"/>
    <w:rsid w:val="007D7C83"/>
    <w:rsid w:val="007E03D3"/>
    <w:rsid w:val="007E0EA3"/>
    <w:rsid w:val="007E2D1C"/>
    <w:rsid w:val="007E2F86"/>
    <w:rsid w:val="007E2FE2"/>
    <w:rsid w:val="007E4B60"/>
    <w:rsid w:val="007E7495"/>
    <w:rsid w:val="007E7B75"/>
    <w:rsid w:val="007F11EE"/>
    <w:rsid w:val="007F1869"/>
    <w:rsid w:val="007F37B9"/>
    <w:rsid w:val="007F49C7"/>
    <w:rsid w:val="007F4B99"/>
    <w:rsid w:val="007F7017"/>
    <w:rsid w:val="00801F68"/>
    <w:rsid w:val="00802454"/>
    <w:rsid w:val="008024C2"/>
    <w:rsid w:val="00802A3B"/>
    <w:rsid w:val="00802BA8"/>
    <w:rsid w:val="0080407C"/>
    <w:rsid w:val="0080597F"/>
    <w:rsid w:val="008103B3"/>
    <w:rsid w:val="008105D8"/>
    <w:rsid w:val="0081084F"/>
    <w:rsid w:val="0081125F"/>
    <w:rsid w:val="0081577A"/>
    <w:rsid w:val="00816111"/>
    <w:rsid w:val="00816769"/>
    <w:rsid w:val="00816B6D"/>
    <w:rsid w:val="00817E86"/>
    <w:rsid w:val="008201A2"/>
    <w:rsid w:val="0082026B"/>
    <w:rsid w:val="00821983"/>
    <w:rsid w:val="00822492"/>
    <w:rsid w:val="00823AA0"/>
    <w:rsid w:val="00825A4A"/>
    <w:rsid w:val="00825E32"/>
    <w:rsid w:val="00826EA0"/>
    <w:rsid w:val="00830823"/>
    <w:rsid w:val="008323D6"/>
    <w:rsid w:val="00833295"/>
    <w:rsid w:val="00835576"/>
    <w:rsid w:val="00835CB3"/>
    <w:rsid w:val="00836037"/>
    <w:rsid w:val="0083616A"/>
    <w:rsid w:val="00836880"/>
    <w:rsid w:val="00837793"/>
    <w:rsid w:val="00837E34"/>
    <w:rsid w:val="00840738"/>
    <w:rsid w:val="00840D8F"/>
    <w:rsid w:val="00841ABC"/>
    <w:rsid w:val="00842B34"/>
    <w:rsid w:val="00843E89"/>
    <w:rsid w:val="00844076"/>
    <w:rsid w:val="00845133"/>
    <w:rsid w:val="00847CA7"/>
    <w:rsid w:val="008503A8"/>
    <w:rsid w:val="008524EE"/>
    <w:rsid w:val="008526F3"/>
    <w:rsid w:val="0085367C"/>
    <w:rsid w:val="008536F0"/>
    <w:rsid w:val="00856B36"/>
    <w:rsid w:val="00856EFB"/>
    <w:rsid w:val="008579FF"/>
    <w:rsid w:val="00857EC3"/>
    <w:rsid w:val="00860775"/>
    <w:rsid w:val="00860FCB"/>
    <w:rsid w:val="008613D7"/>
    <w:rsid w:val="00862CBE"/>
    <w:rsid w:val="008633D8"/>
    <w:rsid w:val="0086503B"/>
    <w:rsid w:val="0086509A"/>
    <w:rsid w:val="00865D72"/>
    <w:rsid w:val="008665AC"/>
    <w:rsid w:val="0087091A"/>
    <w:rsid w:val="00871389"/>
    <w:rsid w:val="008723D8"/>
    <w:rsid w:val="00873032"/>
    <w:rsid w:val="00873DEF"/>
    <w:rsid w:val="00873EE8"/>
    <w:rsid w:val="00874258"/>
    <w:rsid w:val="008748E3"/>
    <w:rsid w:val="008750DC"/>
    <w:rsid w:val="00875E04"/>
    <w:rsid w:val="00881830"/>
    <w:rsid w:val="0088280B"/>
    <w:rsid w:val="00882AD2"/>
    <w:rsid w:val="0088447F"/>
    <w:rsid w:val="00884863"/>
    <w:rsid w:val="00886356"/>
    <w:rsid w:val="00890F0B"/>
    <w:rsid w:val="008932A4"/>
    <w:rsid w:val="0089453F"/>
    <w:rsid w:val="00896639"/>
    <w:rsid w:val="008979DA"/>
    <w:rsid w:val="008A0E8C"/>
    <w:rsid w:val="008A16C0"/>
    <w:rsid w:val="008A33C5"/>
    <w:rsid w:val="008A41E2"/>
    <w:rsid w:val="008A4527"/>
    <w:rsid w:val="008A48C8"/>
    <w:rsid w:val="008A492A"/>
    <w:rsid w:val="008A4CB4"/>
    <w:rsid w:val="008A503E"/>
    <w:rsid w:val="008A551C"/>
    <w:rsid w:val="008A6E02"/>
    <w:rsid w:val="008A7449"/>
    <w:rsid w:val="008A7E44"/>
    <w:rsid w:val="008B1859"/>
    <w:rsid w:val="008B2247"/>
    <w:rsid w:val="008B232F"/>
    <w:rsid w:val="008B2E3C"/>
    <w:rsid w:val="008B3AF0"/>
    <w:rsid w:val="008B3DD0"/>
    <w:rsid w:val="008B3E76"/>
    <w:rsid w:val="008B4AC0"/>
    <w:rsid w:val="008C004F"/>
    <w:rsid w:val="008C1696"/>
    <w:rsid w:val="008C2301"/>
    <w:rsid w:val="008C296F"/>
    <w:rsid w:val="008C29BC"/>
    <w:rsid w:val="008C2AFE"/>
    <w:rsid w:val="008C2B01"/>
    <w:rsid w:val="008C35E7"/>
    <w:rsid w:val="008C3FA4"/>
    <w:rsid w:val="008C5965"/>
    <w:rsid w:val="008C5EDC"/>
    <w:rsid w:val="008C7CBC"/>
    <w:rsid w:val="008D1062"/>
    <w:rsid w:val="008D1B3A"/>
    <w:rsid w:val="008D1E0D"/>
    <w:rsid w:val="008D2350"/>
    <w:rsid w:val="008D2EFF"/>
    <w:rsid w:val="008D323C"/>
    <w:rsid w:val="008D48B5"/>
    <w:rsid w:val="008D4C9E"/>
    <w:rsid w:val="008D5891"/>
    <w:rsid w:val="008D5AE2"/>
    <w:rsid w:val="008D63E2"/>
    <w:rsid w:val="008D6548"/>
    <w:rsid w:val="008E01B4"/>
    <w:rsid w:val="008E08FD"/>
    <w:rsid w:val="008E17FF"/>
    <w:rsid w:val="008E1CF1"/>
    <w:rsid w:val="008E2558"/>
    <w:rsid w:val="008E2BA9"/>
    <w:rsid w:val="008E4E07"/>
    <w:rsid w:val="008E6457"/>
    <w:rsid w:val="008E6769"/>
    <w:rsid w:val="008E6B5F"/>
    <w:rsid w:val="008E6DA1"/>
    <w:rsid w:val="008E7B7F"/>
    <w:rsid w:val="008E7ED1"/>
    <w:rsid w:val="008F0575"/>
    <w:rsid w:val="008F0C96"/>
    <w:rsid w:val="008F112B"/>
    <w:rsid w:val="008F1D48"/>
    <w:rsid w:val="008F1D74"/>
    <w:rsid w:val="008F24BF"/>
    <w:rsid w:val="008F2C71"/>
    <w:rsid w:val="008F4003"/>
    <w:rsid w:val="008F48E7"/>
    <w:rsid w:val="008F4C12"/>
    <w:rsid w:val="008F4E01"/>
    <w:rsid w:val="0090053C"/>
    <w:rsid w:val="00900826"/>
    <w:rsid w:val="00900FDD"/>
    <w:rsid w:val="0090465C"/>
    <w:rsid w:val="0090510D"/>
    <w:rsid w:val="009056E0"/>
    <w:rsid w:val="00905774"/>
    <w:rsid w:val="009059B6"/>
    <w:rsid w:val="00905CC7"/>
    <w:rsid w:val="009060CD"/>
    <w:rsid w:val="00907754"/>
    <w:rsid w:val="00907EC2"/>
    <w:rsid w:val="009108F7"/>
    <w:rsid w:val="0091097D"/>
    <w:rsid w:val="00911299"/>
    <w:rsid w:val="00911DE1"/>
    <w:rsid w:val="00913215"/>
    <w:rsid w:val="00913D92"/>
    <w:rsid w:val="00914815"/>
    <w:rsid w:val="009160CD"/>
    <w:rsid w:val="00920260"/>
    <w:rsid w:val="0092142D"/>
    <w:rsid w:val="0092154E"/>
    <w:rsid w:val="009216BE"/>
    <w:rsid w:val="009218E5"/>
    <w:rsid w:val="00922CB3"/>
    <w:rsid w:val="0092370E"/>
    <w:rsid w:val="00925987"/>
    <w:rsid w:val="009265EF"/>
    <w:rsid w:val="0092771E"/>
    <w:rsid w:val="0093012F"/>
    <w:rsid w:val="009304C3"/>
    <w:rsid w:val="009306D4"/>
    <w:rsid w:val="0093307C"/>
    <w:rsid w:val="00933101"/>
    <w:rsid w:val="009332A2"/>
    <w:rsid w:val="0093353B"/>
    <w:rsid w:val="00933933"/>
    <w:rsid w:val="009347C9"/>
    <w:rsid w:val="009348BD"/>
    <w:rsid w:val="00935030"/>
    <w:rsid w:val="0093649D"/>
    <w:rsid w:val="00937CE2"/>
    <w:rsid w:val="009411C3"/>
    <w:rsid w:val="00941A8C"/>
    <w:rsid w:val="00942FBD"/>
    <w:rsid w:val="0094596F"/>
    <w:rsid w:val="0094663B"/>
    <w:rsid w:val="009474B7"/>
    <w:rsid w:val="00947F7D"/>
    <w:rsid w:val="009503B6"/>
    <w:rsid w:val="00956958"/>
    <w:rsid w:val="00956973"/>
    <w:rsid w:val="00956E32"/>
    <w:rsid w:val="00956EBE"/>
    <w:rsid w:val="00957496"/>
    <w:rsid w:val="00960D9C"/>
    <w:rsid w:val="00960F90"/>
    <w:rsid w:val="00962584"/>
    <w:rsid w:val="009628E8"/>
    <w:rsid w:val="0096313F"/>
    <w:rsid w:val="00966FBE"/>
    <w:rsid w:val="00967DF7"/>
    <w:rsid w:val="009708F7"/>
    <w:rsid w:val="009715E5"/>
    <w:rsid w:val="00971D0A"/>
    <w:rsid w:val="00972589"/>
    <w:rsid w:val="009729BF"/>
    <w:rsid w:val="00972DC7"/>
    <w:rsid w:val="00972FA1"/>
    <w:rsid w:val="00972FAD"/>
    <w:rsid w:val="00974591"/>
    <w:rsid w:val="00975F1C"/>
    <w:rsid w:val="00976453"/>
    <w:rsid w:val="00976A00"/>
    <w:rsid w:val="00976D19"/>
    <w:rsid w:val="00977BB0"/>
    <w:rsid w:val="00977C19"/>
    <w:rsid w:val="00977C1E"/>
    <w:rsid w:val="00977D49"/>
    <w:rsid w:val="00981270"/>
    <w:rsid w:val="00981E81"/>
    <w:rsid w:val="009830AB"/>
    <w:rsid w:val="009849A8"/>
    <w:rsid w:val="00984B03"/>
    <w:rsid w:val="0098518C"/>
    <w:rsid w:val="009857B5"/>
    <w:rsid w:val="00986D0A"/>
    <w:rsid w:val="00991839"/>
    <w:rsid w:val="00991C21"/>
    <w:rsid w:val="009923E2"/>
    <w:rsid w:val="00995582"/>
    <w:rsid w:val="009959C2"/>
    <w:rsid w:val="00996296"/>
    <w:rsid w:val="0099756C"/>
    <w:rsid w:val="00997B30"/>
    <w:rsid w:val="00997F66"/>
    <w:rsid w:val="009A0176"/>
    <w:rsid w:val="009A037A"/>
    <w:rsid w:val="009A091D"/>
    <w:rsid w:val="009A10B4"/>
    <w:rsid w:val="009A1C54"/>
    <w:rsid w:val="009A2E87"/>
    <w:rsid w:val="009A59C4"/>
    <w:rsid w:val="009A76B3"/>
    <w:rsid w:val="009B119C"/>
    <w:rsid w:val="009B14E1"/>
    <w:rsid w:val="009B31C4"/>
    <w:rsid w:val="009B35D6"/>
    <w:rsid w:val="009B39F9"/>
    <w:rsid w:val="009B4222"/>
    <w:rsid w:val="009B4EE0"/>
    <w:rsid w:val="009B4F3C"/>
    <w:rsid w:val="009B5FAB"/>
    <w:rsid w:val="009B6273"/>
    <w:rsid w:val="009B6841"/>
    <w:rsid w:val="009B6965"/>
    <w:rsid w:val="009B7064"/>
    <w:rsid w:val="009B75ED"/>
    <w:rsid w:val="009B78BB"/>
    <w:rsid w:val="009C0279"/>
    <w:rsid w:val="009C06BB"/>
    <w:rsid w:val="009C0E84"/>
    <w:rsid w:val="009C47C5"/>
    <w:rsid w:val="009C6FA1"/>
    <w:rsid w:val="009C7563"/>
    <w:rsid w:val="009C7BC9"/>
    <w:rsid w:val="009D0EC2"/>
    <w:rsid w:val="009D23EF"/>
    <w:rsid w:val="009D2AD6"/>
    <w:rsid w:val="009D46EF"/>
    <w:rsid w:val="009D6F87"/>
    <w:rsid w:val="009D7ED9"/>
    <w:rsid w:val="009E161E"/>
    <w:rsid w:val="009E1DB8"/>
    <w:rsid w:val="009E21D5"/>
    <w:rsid w:val="009E2959"/>
    <w:rsid w:val="009E456E"/>
    <w:rsid w:val="009E4BDE"/>
    <w:rsid w:val="009E5F55"/>
    <w:rsid w:val="009E6545"/>
    <w:rsid w:val="009E6898"/>
    <w:rsid w:val="009E7B8C"/>
    <w:rsid w:val="009E7E17"/>
    <w:rsid w:val="009F007D"/>
    <w:rsid w:val="009F07FE"/>
    <w:rsid w:val="009F1FC6"/>
    <w:rsid w:val="009F3B59"/>
    <w:rsid w:val="009F484A"/>
    <w:rsid w:val="009F568A"/>
    <w:rsid w:val="009F5C63"/>
    <w:rsid w:val="009F61C3"/>
    <w:rsid w:val="009F69DF"/>
    <w:rsid w:val="009F6AC9"/>
    <w:rsid w:val="00A002CE"/>
    <w:rsid w:val="00A01ADD"/>
    <w:rsid w:val="00A021FC"/>
    <w:rsid w:val="00A02515"/>
    <w:rsid w:val="00A03520"/>
    <w:rsid w:val="00A044B4"/>
    <w:rsid w:val="00A05FAE"/>
    <w:rsid w:val="00A0681B"/>
    <w:rsid w:val="00A06919"/>
    <w:rsid w:val="00A07C84"/>
    <w:rsid w:val="00A11B31"/>
    <w:rsid w:val="00A13816"/>
    <w:rsid w:val="00A13A5F"/>
    <w:rsid w:val="00A13B65"/>
    <w:rsid w:val="00A13EBD"/>
    <w:rsid w:val="00A1676A"/>
    <w:rsid w:val="00A16C66"/>
    <w:rsid w:val="00A16DA4"/>
    <w:rsid w:val="00A1731E"/>
    <w:rsid w:val="00A1768F"/>
    <w:rsid w:val="00A2030D"/>
    <w:rsid w:val="00A206B7"/>
    <w:rsid w:val="00A222D7"/>
    <w:rsid w:val="00A22894"/>
    <w:rsid w:val="00A23250"/>
    <w:rsid w:val="00A23F35"/>
    <w:rsid w:val="00A2405D"/>
    <w:rsid w:val="00A242D1"/>
    <w:rsid w:val="00A25D90"/>
    <w:rsid w:val="00A27251"/>
    <w:rsid w:val="00A27423"/>
    <w:rsid w:val="00A27697"/>
    <w:rsid w:val="00A3065D"/>
    <w:rsid w:val="00A30B82"/>
    <w:rsid w:val="00A30C45"/>
    <w:rsid w:val="00A31C54"/>
    <w:rsid w:val="00A3226D"/>
    <w:rsid w:val="00A339B8"/>
    <w:rsid w:val="00A3689F"/>
    <w:rsid w:val="00A400FA"/>
    <w:rsid w:val="00A40230"/>
    <w:rsid w:val="00A41187"/>
    <w:rsid w:val="00A41E7B"/>
    <w:rsid w:val="00A42326"/>
    <w:rsid w:val="00A434D0"/>
    <w:rsid w:val="00A440B7"/>
    <w:rsid w:val="00A4624F"/>
    <w:rsid w:val="00A474B2"/>
    <w:rsid w:val="00A476D4"/>
    <w:rsid w:val="00A477F6"/>
    <w:rsid w:val="00A50B47"/>
    <w:rsid w:val="00A50C36"/>
    <w:rsid w:val="00A50D3C"/>
    <w:rsid w:val="00A51690"/>
    <w:rsid w:val="00A5247B"/>
    <w:rsid w:val="00A52E9C"/>
    <w:rsid w:val="00A53C86"/>
    <w:rsid w:val="00A55120"/>
    <w:rsid w:val="00A5548A"/>
    <w:rsid w:val="00A56835"/>
    <w:rsid w:val="00A570A0"/>
    <w:rsid w:val="00A60723"/>
    <w:rsid w:val="00A60F60"/>
    <w:rsid w:val="00A614B6"/>
    <w:rsid w:val="00A62BA1"/>
    <w:rsid w:val="00A63EDE"/>
    <w:rsid w:val="00A63FF0"/>
    <w:rsid w:val="00A64C79"/>
    <w:rsid w:val="00A64CB1"/>
    <w:rsid w:val="00A65AE4"/>
    <w:rsid w:val="00A660FE"/>
    <w:rsid w:val="00A67359"/>
    <w:rsid w:val="00A70973"/>
    <w:rsid w:val="00A70FC1"/>
    <w:rsid w:val="00A711B4"/>
    <w:rsid w:val="00A71A3A"/>
    <w:rsid w:val="00A75608"/>
    <w:rsid w:val="00A758AA"/>
    <w:rsid w:val="00A75B30"/>
    <w:rsid w:val="00A802D7"/>
    <w:rsid w:val="00A80528"/>
    <w:rsid w:val="00A80599"/>
    <w:rsid w:val="00A811ED"/>
    <w:rsid w:val="00A814D7"/>
    <w:rsid w:val="00A81AF6"/>
    <w:rsid w:val="00A81CF2"/>
    <w:rsid w:val="00A82A0B"/>
    <w:rsid w:val="00A83AC1"/>
    <w:rsid w:val="00A84CAA"/>
    <w:rsid w:val="00A86EAB"/>
    <w:rsid w:val="00A86EAD"/>
    <w:rsid w:val="00A87430"/>
    <w:rsid w:val="00A877A7"/>
    <w:rsid w:val="00A9073C"/>
    <w:rsid w:val="00A90F71"/>
    <w:rsid w:val="00A915DB"/>
    <w:rsid w:val="00A91CDC"/>
    <w:rsid w:val="00A92AC8"/>
    <w:rsid w:val="00A93717"/>
    <w:rsid w:val="00A93D5C"/>
    <w:rsid w:val="00A94673"/>
    <w:rsid w:val="00A95359"/>
    <w:rsid w:val="00A95480"/>
    <w:rsid w:val="00A956A7"/>
    <w:rsid w:val="00A967A1"/>
    <w:rsid w:val="00A97266"/>
    <w:rsid w:val="00A97651"/>
    <w:rsid w:val="00A97A41"/>
    <w:rsid w:val="00AA16F0"/>
    <w:rsid w:val="00AA5F38"/>
    <w:rsid w:val="00AA7F8F"/>
    <w:rsid w:val="00AB13CD"/>
    <w:rsid w:val="00AB22DA"/>
    <w:rsid w:val="00AB44B1"/>
    <w:rsid w:val="00AB4B5B"/>
    <w:rsid w:val="00AB7A0E"/>
    <w:rsid w:val="00AC0542"/>
    <w:rsid w:val="00AC2486"/>
    <w:rsid w:val="00AC292D"/>
    <w:rsid w:val="00AC5B91"/>
    <w:rsid w:val="00AC7D9A"/>
    <w:rsid w:val="00AD1498"/>
    <w:rsid w:val="00AD331E"/>
    <w:rsid w:val="00AD41A1"/>
    <w:rsid w:val="00AD4B5B"/>
    <w:rsid w:val="00AD6957"/>
    <w:rsid w:val="00AE0190"/>
    <w:rsid w:val="00AE0D5E"/>
    <w:rsid w:val="00AE2420"/>
    <w:rsid w:val="00AE2CB7"/>
    <w:rsid w:val="00AE34A0"/>
    <w:rsid w:val="00AE3C1E"/>
    <w:rsid w:val="00AE3C33"/>
    <w:rsid w:val="00AE3FAF"/>
    <w:rsid w:val="00AE4A33"/>
    <w:rsid w:val="00AE4A78"/>
    <w:rsid w:val="00AE5DED"/>
    <w:rsid w:val="00AE5FAD"/>
    <w:rsid w:val="00AE623E"/>
    <w:rsid w:val="00AE721F"/>
    <w:rsid w:val="00AE7BFB"/>
    <w:rsid w:val="00AF05C9"/>
    <w:rsid w:val="00AF1362"/>
    <w:rsid w:val="00AF19DC"/>
    <w:rsid w:val="00AF3D83"/>
    <w:rsid w:val="00AF7642"/>
    <w:rsid w:val="00B02035"/>
    <w:rsid w:val="00B03909"/>
    <w:rsid w:val="00B03C3E"/>
    <w:rsid w:val="00B046B8"/>
    <w:rsid w:val="00B047FF"/>
    <w:rsid w:val="00B04AAA"/>
    <w:rsid w:val="00B04E83"/>
    <w:rsid w:val="00B06580"/>
    <w:rsid w:val="00B06D07"/>
    <w:rsid w:val="00B07493"/>
    <w:rsid w:val="00B1098A"/>
    <w:rsid w:val="00B115CB"/>
    <w:rsid w:val="00B117CF"/>
    <w:rsid w:val="00B11CEE"/>
    <w:rsid w:val="00B12C89"/>
    <w:rsid w:val="00B131C0"/>
    <w:rsid w:val="00B133B9"/>
    <w:rsid w:val="00B138C3"/>
    <w:rsid w:val="00B14D16"/>
    <w:rsid w:val="00B15ABF"/>
    <w:rsid w:val="00B1737F"/>
    <w:rsid w:val="00B1792D"/>
    <w:rsid w:val="00B202E9"/>
    <w:rsid w:val="00B20785"/>
    <w:rsid w:val="00B20C27"/>
    <w:rsid w:val="00B20C91"/>
    <w:rsid w:val="00B213A4"/>
    <w:rsid w:val="00B219B5"/>
    <w:rsid w:val="00B22453"/>
    <w:rsid w:val="00B22E8F"/>
    <w:rsid w:val="00B238EE"/>
    <w:rsid w:val="00B23F3A"/>
    <w:rsid w:val="00B24BD3"/>
    <w:rsid w:val="00B24DC7"/>
    <w:rsid w:val="00B26AB7"/>
    <w:rsid w:val="00B26B5C"/>
    <w:rsid w:val="00B26D07"/>
    <w:rsid w:val="00B26DFE"/>
    <w:rsid w:val="00B272D7"/>
    <w:rsid w:val="00B27C62"/>
    <w:rsid w:val="00B30130"/>
    <w:rsid w:val="00B30B27"/>
    <w:rsid w:val="00B31DC0"/>
    <w:rsid w:val="00B32AA7"/>
    <w:rsid w:val="00B34D6E"/>
    <w:rsid w:val="00B35158"/>
    <w:rsid w:val="00B3550C"/>
    <w:rsid w:val="00B3675D"/>
    <w:rsid w:val="00B36885"/>
    <w:rsid w:val="00B36EA6"/>
    <w:rsid w:val="00B40312"/>
    <w:rsid w:val="00B40CD2"/>
    <w:rsid w:val="00B42398"/>
    <w:rsid w:val="00B42BC6"/>
    <w:rsid w:val="00B42FF3"/>
    <w:rsid w:val="00B436C0"/>
    <w:rsid w:val="00B43A8D"/>
    <w:rsid w:val="00B43C5F"/>
    <w:rsid w:val="00B44562"/>
    <w:rsid w:val="00B44664"/>
    <w:rsid w:val="00B451AD"/>
    <w:rsid w:val="00B45A1F"/>
    <w:rsid w:val="00B46AE1"/>
    <w:rsid w:val="00B46B46"/>
    <w:rsid w:val="00B475D0"/>
    <w:rsid w:val="00B519B4"/>
    <w:rsid w:val="00B51C11"/>
    <w:rsid w:val="00B52CF0"/>
    <w:rsid w:val="00B56147"/>
    <w:rsid w:val="00B56712"/>
    <w:rsid w:val="00B56763"/>
    <w:rsid w:val="00B57794"/>
    <w:rsid w:val="00B57F79"/>
    <w:rsid w:val="00B57F97"/>
    <w:rsid w:val="00B60C55"/>
    <w:rsid w:val="00B6260E"/>
    <w:rsid w:val="00B62E0F"/>
    <w:rsid w:val="00B62EB6"/>
    <w:rsid w:val="00B62F5A"/>
    <w:rsid w:val="00B6522B"/>
    <w:rsid w:val="00B66B03"/>
    <w:rsid w:val="00B670CC"/>
    <w:rsid w:val="00B70140"/>
    <w:rsid w:val="00B70542"/>
    <w:rsid w:val="00B72620"/>
    <w:rsid w:val="00B75A01"/>
    <w:rsid w:val="00B75ECB"/>
    <w:rsid w:val="00B76752"/>
    <w:rsid w:val="00B77719"/>
    <w:rsid w:val="00B8291A"/>
    <w:rsid w:val="00B8404A"/>
    <w:rsid w:val="00B8478F"/>
    <w:rsid w:val="00B84DB7"/>
    <w:rsid w:val="00B87734"/>
    <w:rsid w:val="00B9050D"/>
    <w:rsid w:val="00B90E10"/>
    <w:rsid w:val="00B921F8"/>
    <w:rsid w:val="00B9248B"/>
    <w:rsid w:val="00B92E50"/>
    <w:rsid w:val="00B94C45"/>
    <w:rsid w:val="00B94C4B"/>
    <w:rsid w:val="00B96C28"/>
    <w:rsid w:val="00B97907"/>
    <w:rsid w:val="00B97EC8"/>
    <w:rsid w:val="00BA0570"/>
    <w:rsid w:val="00BA0C75"/>
    <w:rsid w:val="00BA1D17"/>
    <w:rsid w:val="00BA1E35"/>
    <w:rsid w:val="00BA2D90"/>
    <w:rsid w:val="00BA3013"/>
    <w:rsid w:val="00BA3F6B"/>
    <w:rsid w:val="00BA484F"/>
    <w:rsid w:val="00BB1AB9"/>
    <w:rsid w:val="00BB264E"/>
    <w:rsid w:val="00BB2B12"/>
    <w:rsid w:val="00BB2B77"/>
    <w:rsid w:val="00BB3003"/>
    <w:rsid w:val="00BB3322"/>
    <w:rsid w:val="00BB3507"/>
    <w:rsid w:val="00BB446D"/>
    <w:rsid w:val="00BB45CE"/>
    <w:rsid w:val="00BB4EB3"/>
    <w:rsid w:val="00BB5991"/>
    <w:rsid w:val="00BB6B2F"/>
    <w:rsid w:val="00BB71C5"/>
    <w:rsid w:val="00BC06FE"/>
    <w:rsid w:val="00BC275B"/>
    <w:rsid w:val="00BC3560"/>
    <w:rsid w:val="00BC3DF8"/>
    <w:rsid w:val="00BC3E06"/>
    <w:rsid w:val="00BC454A"/>
    <w:rsid w:val="00BC4CEB"/>
    <w:rsid w:val="00BC5777"/>
    <w:rsid w:val="00BC5FF3"/>
    <w:rsid w:val="00BC6B48"/>
    <w:rsid w:val="00BC7C60"/>
    <w:rsid w:val="00BD1F86"/>
    <w:rsid w:val="00BD2090"/>
    <w:rsid w:val="00BD350E"/>
    <w:rsid w:val="00BD619B"/>
    <w:rsid w:val="00BD750F"/>
    <w:rsid w:val="00BE25F7"/>
    <w:rsid w:val="00BE2F3B"/>
    <w:rsid w:val="00BE43F2"/>
    <w:rsid w:val="00BE5384"/>
    <w:rsid w:val="00BE66D6"/>
    <w:rsid w:val="00BE6734"/>
    <w:rsid w:val="00BF1563"/>
    <w:rsid w:val="00BF1A4A"/>
    <w:rsid w:val="00BF1F4F"/>
    <w:rsid w:val="00BF2201"/>
    <w:rsid w:val="00BF32FA"/>
    <w:rsid w:val="00BF3F1E"/>
    <w:rsid w:val="00BF3FB7"/>
    <w:rsid w:val="00BF46B6"/>
    <w:rsid w:val="00BF4AEA"/>
    <w:rsid w:val="00BF4C71"/>
    <w:rsid w:val="00BF6F33"/>
    <w:rsid w:val="00BF73E7"/>
    <w:rsid w:val="00BF7AAF"/>
    <w:rsid w:val="00C00850"/>
    <w:rsid w:val="00C00D54"/>
    <w:rsid w:val="00C01A0C"/>
    <w:rsid w:val="00C01B37"/>
    <w:rsid w:val="00C03812"/>
    <w:rsid w:val="00C04C90"/>
    <w:rsid w:val="00C052E0"/>
    <w:rsid w:val="00C05315"/>
    <w:rsid w:val="00C05C60"/>
    <w:rsid w:val="00C10317"/>
    <w:rsid w:val="00C10B16"/>
    <w:rsid w:val="00C12CF5"/>
    <w:rsid w:val="00C141B8"/>
    <w:rsid w:val="00C146BD"/>
    <w:rsid w:val="00C14BB9"/>
    <w:rsid w:val="00C162ED"/>
    <w:rsid w:val="00C20E68"/>
    <w:rsid w:val="00C215CC"/>
    <w:rsid w:val="00C21F04"/>
    <w:rsid w:val="00C2278F"/>
    <w:rsid w:val="00C22B59"/>
    <w:rsid w:val="00C24D1D"/>
    <w:rsid w:val="00C25C4D"/>
    <w:rsid w:val="00C26286"/>
    <w:rsid w:val="00C277DD"/>
    <w:rsid w:val="00C278F4"/>
    <w:rsid w:val="00C30436"/>
    <w:rsid w:val="00C31E9D"/>
    <w:rsid w:val="00C321F4"/>
    <w:rsid w:val="00C329F9"/>
    <w:rsid w:val="00C32E03"/>
    <w:rsid w:val="00C32E67"/>
    <w:rsid w:val="00C34590"/>
    <w:rsid w:val="00C359A6"/>
    <w:rsid w:val="00C37F02"/>
    <w:rsid w:val="00C404E3"/>
    <w:rsid w:val="00C4280D"/>
    <w:rsid w:val="00C44004"/>
    <w:rsid w:val="00C444B3"/>
    <w:rsid w:val="00C44569"/>
    <w:rsid w:val="00C4496F"/>
    <w:rsid w:val="00C44CA3"/>
    <w:rsid w:val="00C45966"/>
    <w:rsid w:val="00C45B65"/>
    <w:rsid w:val="00C45C5B"/>
    <w:rsid w:val="00C518FC"/>
    <w:rsid w:val="00C5371D"/>
    <w:rsid w:val="00C559AC"/>
    <w:rsid w:val="00C56D95"/>
    <w:rsid w:val="00C60815"/>
    <w:rsid w:val="00C60893"/>
    <w:rsid w:val="00C60D75"/>
    <w:rsid w:val="00C61093"/>
    <w:rsid w:val="00C61FA8"/>
    <w:rsid w:val="00C620C8"/>
    <w:rsid w:val="00C63295"/>
    <w:rsid w:val="00C638F0"/>
    <w:rsid w:val="00C63DA0"/>
    <w:rsid w:val="00C646CC"/>
    <w:rsid w:val="00C64D80"/>
    <w:rsid w:val="00C66534"/>
    <w:rsid w:val="00C67EF9"/>
    <w:rsid w:val="00C700D3"/>
    <w:rsid w:val="00C70FC8"/>
    <w:rsid w:val="00C71EF2"/>
    <w:rsid w:val="00C7211A"/>
    <w:rsid w:val="00C721D2"/>
    <w:rsid w:val="00C72804"/>
    <w:rsid w:val="00C72D28"/>
    <w:rsid w:val="00C74A94"/>
    <w:rsid w:val="00C75387"/>
    <w:rsid w:val="00C76B03"/>
    <w:rsid w:val="00C77391"/>
    <w:rsid w:val="00C8037F"/>
    <w:rsid w:val="00C8122C"/>
    <w:rsid w:val="00C82395"/>
    <w:rsid w:val="00C82581"/>
    <w:rsid w:val="00C82F18"/>
    <w:rsid w:val="00C843E1"/>
    <w:rsid w:val="00C857E5"/>
    <w:rsid w:val="00C869BC"/>
    <w:rsid w:val="00C8705A"/>
    <w:rsid w:val="00C87F5A"/>
    <w:rsid w:val="00C9024E"/>
    <w:rsid w:val="00C90267"/>
    <w:rsid w:val="00C93CA2"/>
    <w:rsid w:val="00C9510A"/>
    <w:rsid w:val="00C95E3F"/>
    <w:rsid w:val="00C96911"/>
    <w:rsid w:val="00C970C2"/>
    <w:rsid w:val="00C978C6"/>
    <w:rsid w:val="00C97A0D"/>
    <w:rsid w:val="00CA01E2"/>
    <w:rsid w:val="00CA0262"/>
    <w:rsid w:val="00CA2D2A"/>
    <w:rsid w:val="00CA2DC9"/>
    <w:rsid w:val="00CA2F8F"/>
    <w:rsid w:val="00CA3720"/>
    <w:rsid w:val="00CA4AD7"/>
    <w:rsid w:val="00CA682F"/>
    <w:rsid w:val="00CA6A33"/>
    <w:rsid w:val="00CA6AEA"/>
    <w:rsid w:val="00CB0293"/>
    <w:rsid w:val="00CB2845"/>
    <w:rsid w:val="00CB3AEF"/>
    <w:rsid w:val="00CB40D6"/>
    <w:rsid w:val="00CB5482"/>
    <w:rsid w:val="00CB6D70"/>
    <w:rsid w:val="00CB736E"/>
    <w:rsid w:val="00CC07FF"/>
    <w:rsid w:val="00CC08EE"/>
    <w:rsid w:val="00CC0FF0"/>
    <w:rsid w:val="00CC31A4"/>
    <w:rsid w:val="00CC3E06"/>
    <w:rsid w:val="00CC4BBB"/>
    <w:rsid w:val="00CC4F23"/>
    <w:rsid w:val="00CC5840"/>
    <w:rsid w:val="00CD0065"/>
    <w:rsid w:val="00CD2D54"/>
    <w:rsid w:val="00CD2E63"/>
    <w:rsid w:val="00CD2FA4"/>
    <w:rsid w:val="00CD3100"/>
    <w:rsid w:val="00CD44BA"/>
    <w:rsid w:val="00CD4CE1"/>
    <w:rsid w:val="00CD7E26"/>
    <w:rsid w:val="00CE00BE"/>
    <w:rsid w:val="00CE1F4E"/>
    <w:rsid w:val="00CE50B2"/>
    <w:rsid w:val="00CE5D09"/>
    <w:rsid w:val="00CE77E6"/>
    <w:rsid w:val="00CE7A8E"/>
    <w:rsid w:val="00CF058A"/>
    <w:rsid w:val="00CF0BA5"/>
    <w:rsid w:val="00CF2036"/>
    <w:rsid w:val="00CF588E"/>
    <w:rsid w:val="00CF5B3B"/>
    <w:rsid w:val="00CF6386"/>
    <w:rsid w:val="00D019A7"/>
    <w:rsid w:val="00D02E1C"/>
    <w:rsid w:val="00D033EE"/>
    <w:rsid w:val="00D044F4"/>
    <w:rsid w:val="00D04FCA"/>
    <w:rsid w:val="00D055E9"/>
    <w:rsid w:val="00D06B8F"/>
    <w:rsid w:val="00D07CE5"/>
    <w:rsid w:val="00D1067F"/>
    <w:rsid w:val="00D10A3F"/>
    <w:rsid w:val="00D1104D"/>
    <w:rsid w:val="00D11A7E"/>
    <w:rsid w:val="00D14D78"/>
    <w:rsid w:val="00D179A7"/>
    <w:rsid w:val="00D17F9E"/>
    <w:rsid w:val="00D204F3"/>
    <w:rsid w:val="00D20832"/>
    <w:rsid w:val="00D20F0D"/>
    <w:rsid w:val="00D27BA3"/>
    <w:rsid w:val="00D30585"/>
    <w:rsid w:val="00D31186"/>
    <w:rsid w:val="00D31270"/>
    <w:rsid w:val="00D31914"/>
    <w:rsid w:val="00D31C25"/>
    <w:rsid w:val="00D31E9B"/>
    <w:rsid w:val="00D36070"/>
    <w:rsid w:val="00D36532"/>
    <w:rsid w:val="00D36E14"/>
    <w:rsid w:val="00D37105"/>
    <w:rsid w:val="00D40C69"/>
    <w:rsid w:val="00D41B72"/>
    <w:rsid w:val="00D4322E"/>
    <w:rsid w:val="00D435AA"/>
    <w:rsid w:val="00D44F50"/>
    <w:rsid w:val="00D45A6C"/>
    <w:rsid w:val="00D45ED6"/>
    <w:rsid w:val="00D46D27"/>
    <w:rsid w:val="00D479D8"/>
    <w:rsid w:val="00D51EE8"/>
    <w:rsid w:val="00D52181"/>
    <w:rsid w:val="00D522E7"/>
    <w:rsid w:val="00D52D5B"/>
    <w:rsid w:val="00D52D8D"/>
    <w:rsid w:val="00D533BB"/>
    <w:rsid w:val="00D53CF4"/>
    <w:rsid w:val="00D5494B"/>
    <w:rsid w:val="00D54A51"/>
    <w:rsid w:val="00D55830"/>
    <w:rsid w:val="00D55D4D"/>
    <w:rsid w:val="00D56E05"/>
    <w:rsid w:val="00D62222"/>
    <w:rsid w:val="00D6505F"/>
    <w:rsid w:val="00D65B31"/>
    <w:rsid w:val="00D6668C"/>
    <w:rsid w:val="00D67938"/>
    <w:rsid w:val="00D7174A"/>
    <w:rsid w:val="00D71E1E"/>
    <w:rsid w:val="00D721F3"/>
    <w:rsid w:val="00D749FC"/>
    <w:rsid w:val="00D75DE6"/>
    <w:rsid w:val="00D76064"/>
    <w:rsid w:val="00D76E94"/>
    <w:rsid w:val="00D776E7"/>
    <w:rsid w:val="00D77839"/>
    <w:rsid w:val="00D80BB5"/>
    <w:rsid w:val="00D8141B"/>
    <w:rsid w:val="00D8315B"/>
    <w:rsid w:val="00D84188"/>
    <w:rsid w:val="00D85662"/>
    <w:rsid w:val="00D85BA3"/>
    <w:rsid w:val="00D86BF2"/>
    <w:rsid w:val="00D91869"/>
    <w:rsid w:val="00D930A8"/>
    <w:rsid w:val="00D93512"/>
    <w:rsid w:val="00D946DD"/>
    <w:rsid w:val="00DA02C1"/>
    <w:rsid w:val="00DA0733"/>
    <w:rsid w:val="00DA23E0"/>
    <w:rsid w:val="00DA2FBB"/>
    <w:rsid w:val="00DA32FF"/>
    <w:rsid w:val="00DA3DD8"/>
    <w:rsid w:val="00DA53E0"/>
    <w:rsid w:val="00DA6B3D"/>
    <w:rsid w:val="00DA6D85"/>
    <w:rsid w:val="00DA76F7"/>
    <w:rsid w:val="00DA7AF6"/>
    <w:rsid w:val="00DA7BA2"/>
    <w:rsid w:val="00DB1FE7"/>
    <w:rsid w:val="00DB32B3"/>
    <w:rsid w:val="00DB33F4"/>
    <w:rsid w:val="00DB5DAD"/>
    <w:rsid w:val="00DB651E"/>
    <w:rsid w:val="00DB6662"/>
    <w:rsid w:val="00DB69CD"/>
    <w:rsid w:val="00DB748B"/>
    <w:rsid w:val="00DB75B9"/>
    <w:rsid w:val="00DB773C"/>
    <w:rsid w:val="00DB7993"/>
    <w:rsid w:val="00DC01C3"/>
    <w:rsid w:val="00DC0A26"/>
    <w:rsid w:val="00DC15A8"/>
    <w:rsid w:val="00DC16EC"/>
    <w:rsid w:val="00DC1E2A"/>
    <w:rsid w:val="00DC25FF"/>
    <w:rsid w:val="00DC274D"/>
    <w:rsid w:val="00DC27DC"/>
    <w:rsid w:val="00DC3554"/>
    <w:rsid w:val="00DC38F8"/>
    <w:rsid w:val="00DC5A45"/>
    <w:rsid w:val="00DC6221"/>
    <w:rsid w:val="00DC6C4A"/>
    <w:rsid w:val="00DC6F2C"/>
    <w:rsid w:val="00DD21BC"/>
    <w:rsid w:val="00DD599F"/>
    <w:rsid w:val="00DD66D5"/>
    <w:rsid w:val="00DD6AEA"/>
    <w:rsid w:val="00DD7022"/>
    <w:rsid w:val="00DD7768"/>
    <w:rsid w:val="00DD7A7A"/>
    <w:rsid w:val="00DD7F94"/>
    <w:rsid w:val="00DE0666"/>
    <w:rsid w:val="00DE0A8C"/>
    <w:rsid w:val="00DE104E"/>
    <w:rsid w:val="00DE1384"/>
    <w:rsid w:val="00DE1505"/>
    <w:rsid w:val="00DE15EF"/>
    <w:rsid w:val="00DE1BAE"/>
    <w:rsid w:val="00DE2ECC"/>
    <w:rsid w:val="00DE3F19"/>
    <w:rsid w:val="00DE41A6"/>
    <w:rsid w:val="00DE4865"/>
    <w:rsid w:val="00DE50F2"/>
    <w:rsid w:val="00DE548D"/>
    <w:rsid w:val="00DE5AAB"/>
    <w:rsid w:val="00DE669B"/>
    <w:rsid w:val="00DE6A92"/>
    <w:rsid w:val="00DF024E"/>
    <w:rsid w:val="00DF0CE9"/>
    <w:rsid w:val="00DF0EF5"/>
    <w:rsid w:val="00DF1310"/>
    <w:rsid w:val="00DF22A0"/>
    <w:rsid w:val="00DF2542"/>
    <w:rsid w:val="00DF2BBA"/>
    <w:rsid w:val="00DF3B78"/>
    <w:rsid w:val="00DF468D"/>
    <w:rsid w:val="00DF5F00"/>
    <w:rsid w:val="00DF6C47"/>
    <w:rsid w:val="00E002F1"/>
    <w:rsid w:val="00E00A1D"/>
    <w:rsid w:val="00E0214D"/>
    <w:rsid w:val="00E02B55"/>
    <w:rsid w:val="00E0531E"/>
    <w:rsid w:val="00E066AE"/>
    <w:rsid w:val="00E0702D"/>
    <w:rsid w:val="00E076F2"/>
    <w:rsid w:val="00E12FB1"/>
    <w:rsid w:val="00E14DB6"/>
    <w:rsid w:val="00E151D2"/>
    <w:rsid w:val="00E1623C"/>
    <w:rsid w:val="00E17904"/>
    <w:rsid w:val="00E2010F"/>
    <w:rsid w:val="00E2032A"/>
    <w:rsid w:val="00E229A2"/>
    <w:rsid w:val="00E22BEE"/>
    <w:rsid w:val="00E22E96"/>
    <w:rsid w:val="00E2325D"/>
    <w:rsid w:val="00E23B3C"/>
    <w:rsid w:val="00E23F79"/>
    <w:rsid w:val="00E2425D"/>
    <w:rsid w:val="00E255D5"/>
    <w:rsid w:val="00E25E6F"/>
    <w:rsid w:val="00E26C51"/>
    <w:rsid w:val="00E30E7B"/>
    <w:rsid w:val="00E318D6"/>
    <w:rsid w:val="00E32575"/>
    <w:rsid w:val="00E331B0"/>
    <w:rsid w:val="00E33A2C"/>
    <w:rsid w:val="00E34773"/>
    <w:rsid w:val="00E34A62"/>
    <w:rsid w:val="00E3574F"/>
    <w:rsid w:val="00E379CB"/>
    <w:rsid w:val="00E37D76"/>
    <w:rsid w:val="00E40801"/>
    <w:rsid w:val="00E4141D"/>
    <w:rsid w:val="00E421C0"/>
    <w:rsid w:val="00E42428"/>
    <w:rsid w:val="00E42491"/>
    <w:rsid w:val="00E425C2"/>
    <w:rsid w:val="00E43119"/>
    <w:rsid w:val="00E431A8"/>
    <w:rsid w:val="00E44D6B"/>
    <w:rsid w:val="00E45DF2"/>
    <w:rsid w:val="00E4620F"/>
    <w:rsid w:val="00E467CB"/>
    <w:rsid w:val="00E47292"/>
    <w:rsid w:val="00E4734A"/>
    <w:rsid w:val="00E47A4B"/>
    <w:rsid w:val="00E5055B"/>
    <w:rsid w:val="00E51375"/>
    <w:rsid w:val="00E513B7"/>
    <w:rsid w:val="00E526AF"/>
    <w:rsid w:val="00E53A23"/>
    <w:rsid w:val="00E54773"/>
    <w:rsid w:val="00E54BD5"/>
    <w:rsid w:val="00E55A45"/>
    <w:rsid w:val="00E5645D"/>
    <w:rsid w:val="00E567AB"/>
    <w:rsid w:val="00E603CF"/>
    <w:rsid w:val="00E612D6"/>
    <w:rsid w:val="00E620F1"/>
    <w:rsid w:val="00E627F4"/>
    <w:rsid w:val="00E62D41"/>
    <w:rsid w:val="00E641CC"/>
    <w:rsid w:val="00E65A60"/>
    <w:rsid w:val="00E66CED"/>
    <w:rsid w:val="00E67FD9"/>
    <w:rsid w:val="00E70644"/>
    <w:rsid w:val="00E70A69"/>
    <w:rsid w:val="00E7172E"/>
    <w:rsid w:val="00E738BB"/>
    <w:rsid w:val="00E74980"/>
    <w:rsid w:val="00E7634C"/>
    <w:rsid w:val="00E76BFF"/>
    <w:rsid w:val="00E770EB"/>
    <w:rsid w:val="00E803CB"/>
    <w:rsid w:val="00E81444"/>
    <w:rsid w:val="00E8151A"/>
    <w:rsid w:val="00E82156"/>
    <w:rsid w:val="00E8239B"/>
    <w:rsid w:val="00E833B2"/>
    <w:rsid w:val="00E85DA0"/>
    <w:rsid w:val="00E86819"/>
    <w:rsid w:val="00E86D63"/>
    <w:rsid w:val="00E87552"/>
    <w:rsid w:val="00E876AD"/>
    <w:rsid w:val="00E91967"/>
    <w:rsid w:val="00E91EAE"/>
    <w:rsid w:val="00E92C4C"/>
    <w:rsid w:val="00E9484C"/>
    <w:rsid w:val="00E9653B"/>
    <w:rsid w:val="00E96739"/>
    <w:rsid w:val="00EA1A5D"/>
    <w:rsid w:val="00EA24BE"/>
    <w:rsid w:val="00EA43EA"/>
    <w:rsid w:val="00EA44CE"/>
    <w:rsid w:val="00EA4C6C"/>
    <w:rsid w:val="00EA5456"/>
    <w:rsid w:val="00EA76D6"/>
    <w:rsid w:val="00EA7B62"/>
    <w:rsid w:val="00EB0074"/>
    <w:rsid w:val="00EB03B3"/>
    <w:rsid w:val="00EB085E"/>
    <w:rsid w:val="00EB137A"/>
    <w:rsid w:val="00EB2B27"/>
    <w:rsid w:val="00EB4657"/>
    <w:rsid w:val="00EB4B93"/>
    <w:rsid w:val="00EB6227"/>
    <w:rsid w:val="00EB7569"/>
    <w:rsid w:val="00EC0817"/>
    <w:rsid w:val="00EC115A"/>
    <w:rsid w:val="00EC13A8"/>
    <w:rsid w:val="00EC1CDD"/>
    <w:rsid w:val="00EC24A8"/>
    <w:rsid w:val="00EC2ECB"/>
    <w:rsid w:val="00EC2F49"/>
    <w:rsid w:val="00EC357E"/>
    <w:rsid w:val="00EC516A"/>
    <w:rsid w:val="00EC5598"/>
    <w:rsid w:val="00EC71F5"/>
    <w:rsid w:val="00ED12E0"/>
    <w:rsid w:val="00ED1D8F"/>
    <w:rsid w:val="00ED341A"/>
    <w:rsid w:val="00ED39F8"/>
    <w:rsid w:val="00ED478D"/>
    <w:rsid w:val="00ED4B24"/>
    <w:rsid w:val="00ED6B25"/>
    <w:rsid w:val="00ED707B"/>
    <w:rsid w:val="00ED7088"/>
    <w:rsid w:val="00EE0B0C"/>
    <w:rsid w:val="00EE2659"/>
    <w:rsid w:val="00EE2E7B"/>
    <w:rsid w:val="00EE5B9B"/>
    <w:rsid w:val="00EE6774"/>
    <w:rsid w:val="00EE67A7"/>
    <w:rsid w:val="00EE6F92"/>
    <w:rsid w:val="00EF07FC"/>
    <w:rsid w:val="00EF2517"/>
    <w:rsid w:val="00EF3750"/>
    <w:rsid w:val="00EF3988"/>
    <w:rsid w:val="00EF40A8"/>
    <w:rsid w:val="00EF4CB9"/>
    <w:rsid w:val="00EF5825"/>
    <w:rsid w:val="00EF597C"/>
    <w:rsid w:val="00EF6CCA"/>
    <w:rsid w:val="00EF7495"/>
    <w:rsid w:val="00F00A02"/>
    <w:rsid w:val="00F00AFE"/>
    <w:rsid w:val="00F012F3"/>
    <w:rsid w:val="00F018EE"/>
    <w:rsid w:val="00F01C60"/>
    <w:rsid w:val="00F05155"/>
    <w:rsid w:val="00F0558E"/>
    <w:rsid w:val="00F05B4D"/>
    <w:rsid w:val="00F06588"/>
    <w:rsid w:val="00F06BA0"/>
    <w:rsid w:val="00F06C8B"/>
    <w:rsid w:val="00F06DA9"/>
    <w:rsid w:val="00F07CEC"/>
    <w:rsid w:val="00F105C6"/>
    <w:rsid w:val="00F10711"/>
    <w:rsid w:val="00F12C57"/>
    <w:rsid w:val="00F13B33"/>
    <w:rsid w:val="00F14EDA"/>
    <w:rsid w:val="00F1749A"/>
    <w:rsid w:val="00F1784D"/>
    <w:rsid w:val="00F17F4C"/>
    <w:rsid w:val="00F206FB"/>
    <w:rsid w:val="00F21410"/>
    <w:rsid w:val="00F23C11"/>
    <w:rsid w:val="00F24BFA"/>
    <w:rsid w:val="00F24ED8"/>
    <w:rsid w:val="00F25492"/>
    <w:rsid w:val="00F262F7"/>
    <w:rsid w:val="00F2676F"/>
    <w:rsid w:val="00F27260"/>
    <w:rsid w:val="00F27935"/>
    <w:rsid w:val="00F3122F"/>
    <w:rsid w:val="00F31F9A"/>
    <w:rsid w:val="00F321AD"/>
    <w:rsid w:val="00F33FF4"/>
    <w:rsid w:val="00F34BF6"/>
    <w:rsid w:val="00F35321"/>
    <w:rsid w:val="00F356C5"/>
    <w:rsid w:val="00F3632E"/>
    <w:rsid w:val="00F36AE5"/>
    <w:rsid w:val="00F40719"/>
    <w:rsid w:val="00F4272D"/>
    <w:rsid w:val="00F433F7"/>
    <w:rsid w:val="00F43BD3"/>
    <w:rsid w:val="00F460BC"/>
    <w:rsid w:val="00F46102"/>
    <w:rsid w:val="00F46581"/>
    <w:rsid w:val="00F46807"/>
    <w:rsid w:val="00F52192"/>
    <w:rsid w:val="00F526CA"/>
    <w:rsid w:val="00F527F0"/>
    <w:rsid w:val="00F52D80"/>
    <w:rsid w:val="00F534AA"/>
    <w:rsid w:val="00F5411E"/>
    <w:rsid w:val="00F54667"/>
    <w:rsid w:val="00F54937"/>
    <w:rsid w:val="00F55126"/>
    <w:rsid w:val="00F56C40"/>
    <w:rsid w:val="00F60038"/>
    <w:rsid w:val="00F605E1"/>
    <w:rsid w:val="00F62292"/>
    <w:rsid w:val="00F65BCE"/>
    <w:rsid w:val="00F70B65"/>
    <w:rsid w:val="00F7140C"/>
    <w:rsid w:val="00F74B65"/>
    <w:rsid w:val="00F74E81"/>
    <w:rsid w:val="00F76832"/>
    <w:rsid w:val="00F77E9C"/>
    <w:rsid w:val="00F80D5F"/>
    <w:rsid w:val="00F81AED"/>
    <w:rsid w:val="00F81D63"/>
    <w:rsid w:val="00F834F7"/>
    <w:rsid w:val="00F84972"/>
    <w:rsid w:val="00F84EA1"/>
    <w:rsid w:val="00F855CA"/>
    <w:rsid w:val="00F85DDA"/>
    <w:rsid w:val="00F86CF1"/>
    <w:rsid w:val="00F8714A"/>
    <w:rsid w:val="00F87196"/>
    <w:rsid w:val="00F87703"/>
    <w:rsid w:val="00F8788E"/>
    <w:rsid w:val="00F90A19"/>
    <w:rsid w:val="00F91EAE"/>
    <w:rsid w:val="00F9224B"/>
    <w:rsid w:val="00F932F0"/>
    <w:rsid w:val="00F93335"/>
    <w:rsid w:val="00F93473"/>
    <w:rsid w:val="00F93822"/>
    <w:rsid w:val="00F93AE6"/>
    <w:rsid w:val="00FA0E96"/>
    <w:rsid w:val="00FA12F3"/>
    <w:rsid w:val="00FA183E"/>
    <w:rsid w:val="00FA189C"/>
    <w:rsid w:val="00FA1960"/>
    <w:rsid w:val="00FA35F8"/>
    <w:rsid w:val="00FA4450"/>
    <w:rsid w:val="00FA5BF6"/>
    <w:rsid w:val="00FA5D70"/>
    <w:rsid w:val="00FA5F48"/>
    <w:rsid w:val="00FA738E"/>
    <w:rsid w:val="00FA7D2C"/>
    <w:rsid w:val="00FB0589"/>
    <w:rsid w:val="00FB1136"/>
    <w:rsid w:val="00FB533A"/>
    <w:rsid w:val="00FB7591"/>
    <w:rsid w:val="00FC14CD"/>
    <w:rsid w:val="00FC1CE7"/>
    <w:rsid w:val="00FC1DF7"/>
    <w:rsid w:val="00FC2858"/>
    <w:rsid w:val="00FC3069"/>
    <w:rsid w:val="00FC3C33"/>
    <w:rsid w:val="00FC410B"/>
    <w:rsid w:val="00FC41B7"/>
    <w:rsid w:val="00FC4610"/>
    <w:rsid w:val="00FC4769"/>
    <w:rsid w:val="00FC5FA1"/>
    <w:rsid w:val="00FC72C7"/>
    <w:rsid w:val="00FD0B02"/>
    <w:rsid w:val="00FD19C6"/>
    <w:rsid w:val="00FD1DA7"/>
    <w:rsid w:val="00FD5F1C"/>
    <w:rsid w:val="00FE07E4"/>
    <w:rsid w:val="00FE08AC"/>
    <w:rsid w:val="00FE0970"/>
    <w:rsid w:val="00FE199B"/>
    <w:rsid w:val="00FE2274"/>
    <w:rsid w:val="00FE36A8"/>
    <w:rsid w:val="00FE3A2A"/>
    <w:rsid w:val="00FE466C"/>
    <w:rsid w:val="00FE46AF"/>
    <w:rsid w:val="00FE4D9A"/>
    <w:rsid w:val="00FE5461"/>
    <w:rsid w:val="00FE5BEA"/>
    <w:rsid w:val="00FE6D81"/>
    <w:rsid w:val="00FE745F"/>
    <w:rsid w:val="00FE769A"/>
    <w:rsid w:val="00FE76C3"/>
    <w:rsid w:val="00FE798A"/>
    <w:rsid w:val="00FF0CF6"/>
    <w:rsid w:val="00FF0D23"/>
    <w:rsid w:val="00FF20E3"/>
    <w:rsid w:val="00FF4270"/>
    <w:rsid w:val="00FF5729"/>
    <w:rsid w:val="00FF5E09"/>
    <w:rsid w:val="00FF5F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7729"/>
    <o:shapelayout v:ext="edit">
      <o:idmap v:ext="edit" data="1"/>
    </o:shapelayout>
  </w:shapeDefaults>
  <w:decimalSymbol w:val=","/>
  <w:listSeparator w:val=";"/>
  <w14:docId w14:val="70D21BF4"/>
  <w15:docId w15:val="{2DD26CB2-3ABD-47A3-9EA7-7F9E2E4A3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aliases w:val="01_Heading 1,Nadpis 1 - IM,I,kapitola,Čo robí (časť),Chapter"/>
    <w:next w:val="Nadpis2"/>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02_Heading 2,AB,Nadpis_2,Úloha,Úloha Char,Heading 2 Char1,Heading 2 Char Char,Char Char Char Char Char Char"/>
    <w:basedOn w:val="Nadpis1"/>
    <w:next w:val="Nadpis3"/>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03_Heading 3,Obyeajný,1,Podpodkapitola,adpis 3,Podúloha,Heading 3 Char1 Char,Heading 3 Char Char Char,Heading 3 Char"/>
    <w:basedOn w:val="Nadpis2"/>
    <w:next w:val="Normlny"/>
    <w:uiPriority w:val="99"/>
    <w:qFormat/>
    <w:rsid w:val="00E421C0"/>
    <w:pPr>
      <w:numPr>
        <w:ilvl w:val="2"/>
      </w:numPr>
      <w:ind w:left="720"/>
      <w:outlineLvl w:val="2"/>
    </w:pPr>
    <w:rPr>
      <w:bCs/>
      <w:color w:val="3C8A2E"/>
      <w:szCs w:val="26"/>
    </w:rPr>
  </w:style>
  <w:style w:type="paragraph" w:styleId="Nadpis4">
    <w:name w:val="heading 4"/>
    <w:aliases w:val="Nadpis 4 - IM,H4,1-1,Termín"/>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aliases w:val="05_Heading 5,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uiPriority w:val="3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F10711"/>
    <w:pPr>
      <w:tabs>
        <w:tab w:val="left" w:pos="482"/>
        <w:tab w:val="right" w:leader="dot" w:pos="9060"/>
      </w:tabs>
      <w:spacing w:after="60"/>
    </w:pPr>
    <w:rPr>
      <w:sz w:val="24"/>
    </w:rPr>
  </w:style>
  <w:style w:type="paragraph" w:styleId="Obsah2">
    <w:name w:val="toc 2"/>
    <w:basedOn w:val="Normlny"/>
    <w:next w:val="Normlny"/>
    <w:autoRedefine/>
    <w:uiPriority w:val="39"/>
    <w:rsid w:val="00367208"/>
    <w:pPr>
      <w:tabs>
        <w:tab w:val="left" w:pos="960"/>
        <w:tab w:val="right" w:leader="dot" w:pos="9060"/>
      </w:tabs>
      <w:spacing w:after="120"/>
      <w:ind w:left="238"/>
    </w:pPr>
    <w:rPr>
      <w:sz w:val="24"/>
    </w:rPr>
  </w:style>
  <w:style w:type="paragraph" w:styleId="Obsah3">
    <w:name w:val="toc 3"/>
    <w:basedOn w:val="Normlny"/>
    <w:next w:val="Normlny"/>
    <w:autoRedefine/>
    <w:uiPriority w:val="39"/>
    <w:rsid w:val="002A2C32"/>
    <w:pPr>
      <w:tabs>
        <w:tab w:val="left" w:pos="1320"/>
        <w:tab w:val="right" w:leader="dot" w:pos="9072"/>
      </w:tabs>
      <w:spacing w:after="120"/>
      <w:ind w:left="482" w:right="-34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08794A"/>
    <w:rPr>
      <w:rFonts w:ascii="Arial" w:hAnsi="Arial"/>
      <w:b/>
      <w:bCs/>
      <w:iCs/>
      <w:sz w:val="24"/>
      <w:szCs w:val="24"/>
    </w:rPr>
  </w:style>
  <w:style w:type="character" w:customStyle="1" w:styleId="Nadpis5Char">
    <w:name w:val="Nadpis 5 Char"/>
    <w:aliases w:val="05_Heading 5 Char,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qForma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List Paragraph,Listenabsatz,Lettre d'introduction,Paragrafo elenco,List Paragraph1,1st level - Bullet List Paragraph"/>
    <w:basedOn w:val="Normlny"/>
    <w:link w:val="OdsekzoznamuChar"/>
    <w:uiPriority w:val="34"/>
    <w:qFormat/>
    <w:rsid w:val="00A614B6"/>
    <w:pPr>
      <w:ind w:left="720"/>
      <w:contextualSpacing/>
    </w:pPr>
  </w:style>
  <w:style w:type="character" w:styleId="Odkaznakomentr">
    <w:name w:val="annotation reference"/>
    <w:basedOn w:val="Predvolenpsmoodseku"/>
    <w:rsid w:val="005F2186"/>
    <w:rPr>
      <w:sz w:val="16"/>
      <w:szCs w:val="16"/>
    </w:rPr>
  </w:style>
  <w:style w:type="paragraph" w:styleId="Textkomentra">
    <w:name w:val="annotation text"/>
    <w:basedOn w:val="Normlny"/>
    <w:link w:val="TextkomentraChar"/>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List Paragraph Char,Listenabsatz Char,Lettre d'introduction Char,Paragrafo elenco Char,List Paragraph1 Char,1st level - Bullet List Paragraph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character" w:styleId="PouitHypertextovPrepojenie">
    <w:name w:val="FollowedHyperlink"/>
    <w:basedOn w:val="Predvolenpsmoodseku"/>
    <w:rsid w:val="007763E5"/>
    <w:rPr>
      <w:color w:val="C9DD03" w:themeColor="followedHyperlink"/>
      <w:u w:val="single"/>
    </w:rPr>
  </w:style>
  <w:style w:type="paragraph" w:customStyle="1" w:styleId="NzovDokumentu">
    <w:name w:val="NázovDokumentu"/>
    <w:basedOn w:val="Normlny"/>
    <w:link w:val="NzovDokumentuChar"/>
    <w:uiPriority w:val="99"/>
    <w:qFormat/>
    <w:rsid w:val="0025584B"/>
    <w:pPr>
      <w:spacing w:after="120"/>
      <w:jc w:val="both"/>
    </w:pPr>
    <w:rPr>
      <w:rFonts w:ascii="Officina Sans Itc T OT Book" w:hAnsi="Officina Sans Itc T OT Book"/>
      <w:b/>
      <w:color w:val="605D5C"/>
      <w:sz w:val="68"/>
      <w:szCs w:val="68"/>
      <w:lang w:val="sk-SK"/>
    </w:rPr>
  </w:style>
  <w:style w:type="character" w:customStyle="1" w:styleId="NzovDokumentuChar">
    <w:name w:val="NázovDokumentu Char"/>
    <w:basedOn w:val="Predvolenpsmoodseku"/>
    <w:link w:val="NzovDokumentu"/>
    <w:uiPriority w:val="99"/>
    <w:locked/>
    <w:rsid w:val="0025584B"/>
    <w:rPr>
      <w:rFonts w:ascii="Officina Sans Itc T OT Book" w:hAnsi="Officina Sans Itc T OT Book"/>
      <w:b/>
      <w:color w:val="605D5C"/>
      <w:sz w:val="68"/>
      <w:szCs w:val="68"/>
      <w:lang w:val="sk-SK"/>
    </w:rPr>
  </w:style>
  <w:style w:type="paragraph" w:customStyle="1" w:styleId="Char2">
    <w:name w:val="Char2"/>
    <w:basedOn w:val="Normlny"/>
    <w:link w:val="Odkaznapoznmkupodiarou"/>
    <w:uiPriority w:val="99"/>
    <w:rsid w:val="009F6AC9"/>
    <w:pPr>
      <w:spacing w:after="160" w:line="240" w:lineRule="exact"/>
    </w:pPr>
    <w:rPr>
      <w:sz w:val="16"/>
      <w:szCs w:val="20"/>
      <w:vertAlign w:val="superscript"/>
    </w:rPr>
  </w:style>
  <w:style w:type="paragraph" w:customStyle="1" w:styleId="SRK4">
    <w:name w:val="SRK 4"/>
    <w:basedOn w:val="Nadpis4"/>
    <w:next w:val="Normlny"/>
    <w:autoRedefine/>
    <w:qFormat/>
    <w:rsid w:val="0022638C"/>
    <w:pPr>
      <w:numPr>
        <w:ilvl w:val="0"/>
        <w:numId w:val="0"/>
      </w:numPr>
      <w:spacing w:before="200" w:after="0"/>
      <w:jc w:val="both"/>
    </w:pPr>
    <w:rPr>
      <w:rFonts w:ascii="Calibri" w:eastAsiaTheme="majorEastAsia" w:hAnsi="Calibri" w:cstheme="majorBidi"/>
      <w:b w:val="0"/>
      <w:color w:val="1E4E9D"/>
      <w:lang w:val="sk-SK" w:eastAsia="sk-SK"/>
    </w:rPr>
  </w:style>
  <w:style w:type="paragraph" w:customStyle="1" w:styleId="Standard">
    <w:name w:val="Standard"/>
    <w:rsid w:val="00F05155"/>
    <w:pPr>
      <w:suppressAutoHyphens/>
      <w:autoSpaceDN w:val="0"/>
      <w:textAlignment w:val="baseline"/>
    </w:pPr>
    <w:rPr>
      <w:rFonts w:ascii="Arial" w:hAnsi="Arial"/>
      <w:kern w:val="3"/>
      <w:sz w:val="19"/>
      <w:szCs w:val="24"/>
      <w:lang w:val="sk-SK"/>
    </w:rPr>
  </w:style>
  <w:style w:type="paragraph" w:styleId="Nzov">
    <w:name w:val="Title"/>
    <w:basedOn w:val="Normlny"/>
    <w:link w:val="NzovChar"/>
    <w:uiPriority w:val="10"/>
    <w:qFormat/>
    <w:rsid w:val="009F69DF"/>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10"/>
    <w:rsid w:val="009F69DF"/>
    <w:rPr>
      <w:b/>
      <w:bCs/>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410545185">
      <w:bodyDiv w:val="1"/>
      <w:marLeft w:val="0"/>
      <w:marRight w:val="0"/>
      <w:marTop w:val="0"/>
      <w:marBottom w:val="0"/>
      <w:divBdr>
        <w:top w:val="none" w:sz="0" w:space="0" w:color="auto"/>
        <w:left w:val="none" w:sz="0" w:space="0" w:color="auto"/>
        <w:bottom w:val="none" w:sz="0" w:space="0" w:color="auto"/>
        <w:right w:val="none" w:sz="0" w:space="0" w:color="auto"/>
      </w:divBdr>
    </w:div>
    <w:div w:id="1439444877">
      <w:bodyDiv w:val="1"/>
      <w:marLeft w:val="0"/>
      <w:marRight w:val="0"/>
      <w:marTop w:val="0"/>
      <w:marBottom w:val="0"/>
      <w:divBdr>
        <w:top w:val="none" w:sz="0" w:space="0" w:color="auto"/>
        <w:left w:val="none" w:sz="0" w:space="0" w:color="auto"/>
        <w:bottom w:val="none" w:sz="0" w:space="0" w:color="auto"/>
        <w:right w:val="none" w:sz="0" w:space="0" w:color="auto"/>
      </w:divBdr>
    </w:div>
    <w:div w:id="1594583339">
      <w:bodyDiv w:val="1"/>
      <w:marLeft w:val="0"/>
      <w:marRight w:val="0"/>
      <w:marTop w:val="0"/>
      <w:marBottom w:val="0"/>
      <w:divBdr>
        <w:top w:val="none" w:sz="0" w:space="0" w:color="auto"/>
        <w:left w:val="none" w:sz="0" w:space="0" w:color="auto"/>
        <w:bottom w:val="none" w:sz="0" w:space="0" w:color="auto"/>
        <w:right w:val="none" w:sz="0" w:space="0" w:color="auto"/>
      </w:divBdr>
    </w:div>
    <w:div w:id="1736313382">
      <w:bodyDiv w:val="1"/>
      <w:marLeft w:val="0"/>
      <w:marRight w:val="0"/>
      <w:marTop w:val="0"/>
      <w:marBottom w:val="0"/>
      <w:divBdr>
        <w:top w:val="none" w:sz="0" w:space="0" w:color="auto"/>
        <w:left w:val="none" w:sz="0" w:space="0" w:color="auto"/>
        <w:bottom w:val="none" w:sz="0" w:space="0" w:color="auto"/>
        <w:right w:val="none" w:sz="0" w:space="0" w:color="auto"/>
      </w:divBdr>
    </w:div>
    <w:div w:id="1872182302">
      <w:bodyDiv w:val="1"/>
      <w:marLeft w:val="0"/>
      <w:marRight w:val="0"/>
      <w:marTop w:val="0"/>
      <w:marBottom w:val="0"/>
      <w:divBdr>
        <w:top w:val="none" w:sz="0" w:space="0" w:color="auto"/>
        <w:left w:val="none" w:sz="0" w:space="0" w:color="auto"/>
        <w:bottom w:val="none" w:sz="0" w:space="0" w:color="auto"/>
        <w:right w:val="none" w:sz="0" w:space="0" w:color="auto"/>
      </w:divBdr>
    </w:div>
    <w:div w:id="1880118199">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mailto:splnomocnenec_ros@minv.s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mailto:splnomocnenec_ros@minv.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tnerskadohoda.gov.s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tms2014.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2.png"/><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custT="1"/>
      <dgm:spPr>
        <a:xfrm>
          <a:off x="31767" y="92759"/>
          <a:ext cx="4201482" cy="630211"/>
        </a:xfr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gm:spPr>
      <dgm:t>
        <a:bodyPr/>
        <a:lstStyle/>
        <a:p>
          <a:r>
            <a:rPr lang="sk-SK" sz="10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Konanie</a:t>
          </a:r>
          <a:r>
            <a:rPr lang="sk-SK" sz="1300">
              <a:solidFill>
                <a:sysClr val="windowText" lastClr="000000"/>
              </a:solidFill>
              <a:latin typeface="Calibri"/>
              <a:ea typeface="+mn-ea"/>
              <a:cs typeface="+mn-cs"/>
            </a:rPr>
            <a:t> o ŽoNFP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custT="1"/>
      <dgm:spPr>
        <a:xfrm>
          <a:off x="3978694" y="131585"/>
          <a:ext cx="1444065" cy="577626"/>
        </a:xfrm>
        <a:solidFill>
          <a:srgbClr val="C0504D">
            <a:lumMod val="40000"/>
            <a:lumOff val="60000"/>
            <a:alpha val="90000"/>
          </a:srgbClr>
        </a:solidFill>
        <a:ln w="25400" cap="flat" cmpd="sng" algn="ctr">
          <a:solidFill>
            <a:srgbClr val="C0504D">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Konanie</a:t>
          </a:r>
          <a:r>
            <a:rPr lang="sk-SK" sz="1200">
              <a:solidFill>
                <a:sysClr val="windowText" lastClr="000000">
                  <a:hueOff val="0"/>
                  <a:satOff val="0"/>
                  <a:lumOff val="0"/>
                  <a:alphaOff val="0"/>
                </a:sysClr>
              </a:solidFill>
              <a:latin typeface="Calibri"/>
              <a:ea typeface="+mn-ea"/>
              <a:cs typeface="+mn-cs"/>
            </a:rPr>
            <a:t>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custT="1"/>
      <dgm:spPr>
        <a:xfrm>
          <a:off x="3391" y="832935"/>
          <a:ext cx="1739837" cy="623871"/>
        </a:xfr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gm:spPr>
      <dgm:t>
        <a:bodyPr/>
        <a:lstStyle/>
        <a:p>
          <a:r>
            <a:rPr lang="sk-SK" sz="10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custT="1"/>
      <dgm:spPr>
        <a:xfrm>
          <a:off x="1517050" y="856057"/>
          <a:ext cx="1444065" cy="577626"/>
        </a:xfrm>
        <a:solidFill>
          <a:srgbClr val="9BBB59">
            <a:lumMod val="60000"/>
            <a:lumOff val="40000"/>
            <a:alpha val="90000"/>
          </a:srgbClr>
        </a:solidFill>
        <a:ln w="25400" cap="flat" cmpd="sng" algn="ctr">
          <a:solidFill>
            <a:srgbClr val="9BBB59">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custT="1"/>
      <dgm:spPr>
        <a:xfrm>
          <a:off x="2758946" y="856057"/>
          <a:ext cx="1444065" cy="577626"/>
        </a:xfrm>
        <a:solidFill>
          <a:srgbClr val="C0504D">
            <a:lumMod val="40000"/>
            <a:lumOff val="60000"/>
            <a:alpha val="90000"/>
          </a:srgbClr>
        </a:solidFill>
        <a:ln w="25400" cap="flat" cmpd="sng" algn="ctr">
          <a:solidFill>
            <a:srgbClr val="8064A2">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custT="1"/>
      <dgm:spPr>
        <a:xfrm>
          <a:off x="4000843" y="856057"/>
          <a:ext cx="1444065" cy="577626"/>
        </a:xfrm>
        <a:solidFill>
          <a:srgbClr val="C0504D">
            <a:lumMod val="40000"/>
            <a:lumOff val="60000"/>
            <a:alpha val="90000"/>
          </a:srgbClr>
        </a:solidFill>
        <a:ln w="25400" cap="flat" cmpd="sng" algn="ctr">
          <a:solidFill>
            <a:srgbClr val="4BACC6">
              <a:tint val="40000"/>
              <a:alpha val="90000"/>
              <a:hueOff val="0"/>
              <a:satOff val="0"/>
              <a:lumOff val="0"/>
              <a:alphaOff val="0"/>
            </a:srgbClr>
          </a:solidFill>
          <a:prstDash val="solid"/>
          <a:miter lim="800000"/>
        </a:ln>
        <a:effectLst/>
      </dgm:spPr>
      <dgm:t>
        <a:bodyPr/>
        <a:lstStyle/>
        <a:p>
          <a:r>
            <a:rPr lang="sk-SK" sz="1100">
              <a:solidFill>
                <a:sysClr val="windowText" lastClr="000000">
                  <a:hueOff val="0"/>
                  <a:satOff val="0"/>
                  <a:lumOff val="0"/>
                  <a:alphaOff val="0"/>
                </a:sysClr>
              </a:solidFill>
              <a:latin typeface="Calibri"/>
              <a:ea typeface="+mn-ea"/>
              <a:cs typeface="+mn-cs"/>
            </a:rPr>
            <a:t>Opravné </a:t>
          </a:r>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custLinFactNeighborX="12546" custLinFactNeighborY="-1801"/>
      <dgm:spPr>
        <a:prstGeom prst="chevron">
          <a:avLst/>
        </a:prstGeom>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a:prstGeom prst="chevron">
          <a:avLst/>
        </a:prstGeom>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a:prstGeom prst="chevron">
          <a:avLst/>
        </a:prstGeom>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a:prstGeom prst="chevron">
          <a:avLst/>
        </a:prstGeom>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a:prstGeom prst="chevron">
          <a:avLst/>
        </a:prstGeom>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a:prstGeom prst="chevron">
          <a:avLst/>
        </a:prstGeom>
      </dgm:spPr>
      <dgm:t>
        <a:bodyPr/>
        <a:lstStyle/>
        <a:p>
          <a:endParaRPr lang="sk-SK"/>
        </a:p>
      </dgm:t>
    </dgm:pt>
  </dgm:ptLst>
  <dgm:cxnLst>
    <dgm:cxn modelId="{CCB2B3A1-1CE7-45B3-B655-C71078C007D5}" type="presOf" srcId="{0937E350-AC89-4E77-98AA-F312E59226F6}" destId="{1C456962-70BC-4E4E-A798-061138C60F04}"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48DE1D60-5B1E-4C18-A005-5D58ED31C9E5}" type="presOf" srcId="{24B6EAF0-099B-4D20-BBB1-544621AE8A70}" destId="{655515DC-D426-4499-868E-0E04701D781B}" srcOrd="0" destOrd="0" presId="urn:microsoft.com/office/officeart/2005/8/layout/lProcess3"/>
    <dgm:cxn modelId="{E0ADF760-4ACB-49EF-A30A-9D082BECDC79}" type="presOf" srcId="{18852DAE-EEA2-4298-B27C-D88C94FA181B}" destId="{E0AD9152-F90B-48C9-A0A2-DF41C9BF903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0F045DDE-CCE3-40E1-B768-D3A2BFCDB60A}" type="presOf" srcId="{429EA7DF-AB68-4D85-AC08-DE7D0A7B2EDA}" destId="{F89BF8A0-6B7B-4D79-B614-800AF8773677}" srcOrd="0" destOrd="0" presId="urn:microsoft.com/office/officeart/2005/8/layout/lProcess3"/>
    <dgm:cxn modelId="{28AADA0B-825B-4987-8207-205490B424CC}" type="presOf" srcId="{360CC9AF-612C-4B4E-86FC-74F4FBB6294E}" destId="{13605F49-33E7-4500-8B47-6D5DEF8DA6BC}" srcOrd="0" destOrd="0" presId="urn:microsoft.com/office/officeart/2005/8/layout/lProcess3"/>
    <dgm:cxn modelId="{8478779F-5B51-4E98-BB08-9329855BF8DD}" type="presOf" srcId="{CBD11033-5A5C-45DD-B0E4-46C054673309}" destId="{78085FC2-B9A3-4BD1-8B92-6C10A4AC8166}"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48D8E31F-3E87-40E4-9EBD-7EF0D176DA7D}" type="presOf" srcId="{22212DD2-491B-440A-8AD1-A5CCAE55BD45}" destId="{1328A7AB-1A2E-4559-9425-12F62CE6CA5E}" srcOrd="0" destOrd="0" presId="urn:microsoft.com/office/officeart/2005/8/layout/lProcess3"/>
    <dgm:cxn modelId="{60BC76C8-97D5-4044-A4F1-D07F41ABDE68}" type="presParOf" srcId="{1C456962-70BC-4E4E-A798-061138C60F04}" destId="{806E4DC8-B7E7-4710-B8FA-F9A2EB651931}" srcOrd="0" destOrd="0" presId="urn:microsoft.com/office/officeart/2005/8/layout/lProcess3"/>
    <dgm:cxn modelId="{BB31397C-253D-4EAF-8DB9-1A19D704851A}" type="presParOf" srcId="{806E4DC8-B7E7-4710-B8FA-F9A2EB651931}" destId="{655515DC-D426-4499-868E-0E04701D781B}" srcOrd="0" destOrd="0" presId="urn:microsoft.com/office/officeart/2005/8/layout/lProcess3"/>
    <dgm:cxn modelId="{DE01596D-681D-46CD-A17D-32D9A4517713}" type="presParOf" srcId="{806E4DC8-B7E7-4710-B8FA-F9A2EB651931}" destId="{6FA6F055-E4BE-42A3-AC34-2211E5A11D24}" srcOrd="1" destOrd="0" presId="urn:microsoft.com/office/officeart/2005/8/layout/lProcess3"/>
    <dgm:cxn modelId="{67A600C3-79C3-492F-808F-EEE57575324A}" type="presParOf" srcId="{806E4DC8-B7E7-4710-B8FA-F9A2EB651931}" destId="{78085FC2-B9A3-4BD1-8B92-6C10A4AC8166}" srcOrd="2" destOrd="0" presId="urn:microsoft.com/office/officeart/2005/8/layout/lProcess3"/>
    <dgm:cxn modelId="{F23039B9-D359-4910-A041-A4846D015BDE}" type="presParOf" srcId="{1C456962-70BC-4E4E-A798-061138C60F04}" destId="{12E84FAE-D6D6-4C1C-B466-A8848414C5E7}" srcOrd="1" destOrd="0" presId="urn:microsoft.com/office/officeart/2005/8/layout/lProcess3"/>
    <dgm:cxn modelId="{0764BCC7-50DC-40A6-99EC-87D1B95A3B9B}" type="presParOf" srcId="{1C456962-70BC-4E4E-A798-061138C60F04}" destId="{96F01C2B-C102-410F-8242-FADECB2857AC}" srcOrd="2" destOrd="0" presId="urn:microsoft.com/office/officeart/2005/8/layout/lProcess3"/>
    <dgm:cxn modelId="{84502516-A77C-4C4D-9718-C6472DBDBDBE}" type="presParOf" srcId="{96F01C2B-C102-410F-8242-FADECB2857AC}" destId="{E0AD9152-F90B-48C9-A0A2-DF41C9BF9036}" srcOrd="0" destOrd="0" presId="urn:microsoft.com/office/officeart/2005/8/layout/lProcess3"/>
    <dgm:cxn modelId="{568D33DD-BD2B-433B-BA5B-9A1A48601021}" type="presParOf" srcId="{96F01C2B-C102-410F-8242-FADECB2857AC}" destId="{E8CF152A-9502-473A-9E43-0809D1489D1F}" srcOrd="1" destOrd="0" presId="urn:microsoft.com/office/officeart/2005/8/layout/lProcess3"/>
    <dgm:cxn modelId="{B82C6BE2-FF1F-456F-A04B-C578ADF6E2B9}" type="presParOf" srcId="{96F01C2B-C102-410F-8242-FADECB2857AC}" destId="{1328A7AB-1A2E-4559-9425-12F62CE6CA5E}" srcOrd="2" destOrd="0" presId="urn:microsoft.com/office/officeart/2005/8/layout/lProcess3"/>
    <dgm:cxn modelId="{149ADCDA-219F-47D6-8031-59B01CA7CAA6}" type="presParOf" srcId="{96F01C2B-C102-410F-8242-FADECB2857AC}" destId="{B054D58A-29A8-41B9-99CD-B4E0C06103F4}" srcOrd="3" destOrd="0" presId="urn:microsoft.com/office/officeart/2005/8/layout/lProcess3"/>
    <dgm:cxn modelId="{B284A462-882A-494C-ABFB-69B615530596}" type="presParOf" srcId="{96F01C2B-C102-410F-8242-FADECB2857AC}" destId="{F89BF8A0-6B7B-4D79-B614-800AF8773677}" srcOrd="4" destOrd="0" presId="urn:microsoft.com/office/officeart/2005/8/layout/lProcess3"/>
    <dgm:cxn modelId="{1CAC87FB-C09D-4C17-8DCC-BF82B87EC933}" type="presParOf" srcId="{96F01C2B-C102-410F-8242-FADECB2857AC}" destId="{AADE6512-B48D-4A20-B034-7CBBD505B5C7}" srcOrd="5" destOrd="0" presId="urn:microsoft.com/office/officeart/2005/8/layout/lProcess3"/>
    <dgm:cxn modelId="{859B606B-FC6B-474A-8AEC-BB61AE93FD8A}"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1767" y="92759"/>
          <a:ext cx="4201482" cy="630211"/>
        </a:xfrm>
        <a:prstGeom prst="chevron">
          <a:avLst/>
        </a:prstGeo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Konanie</a:t>
          </a:r>
          <a:r>
            <a:rPr lang="sk-SK" sz="1300" kern="1200">
              <a:solidFill>
                <a:sysClr val="windowText" lastClr="000000"/>
              </a:solidFill>
              <a:latin typeface="Calibri"/>
              <a:ea typeface="+mn-ea"/>
              <a:cs typeface="+mn-cs"/>
            </a:rPr>
            <a:t> o ŽoNFP</a:t>
          </a:r>
        </a:p>
      </dsp:txBody>
      <dsp:txXfrm>
        <a:off x="346873" y="92759"/>
        <a:ext cx="3571271" cy="630211"/>
      </dsp:txXfrm>
    </dsp:sp>
    <dsp:sp modelId="{78085FC2-B9A3-4BD1-8B92-6C10A4AC8166}">
      <dsp:nvSpPr>
        <dsp:cNvPr id="0" name=""/>
        <dsp:cNvSpPr/>
      </dsp:nvSpPr>
      <dsp:spPr>
        <a:xfrm>
          <a:off x="3978694" y="131585"/>
          <a:ext cx="1444065" cy="577626"/>
        </a:xfrm>
        <a:prstGeom prst="chevron">
          <a:avLst/>
        </a:prstGeom>
        <a:solidFill>
          <a:srgbClr val="C0504D">
            <a:lumMod val="40000"/>
            <a:lumOff val="60000"/>
            <a:alpha val="90000"/>
          </a:srgbClr>
        </a:solidFill>
        <a:ln w="25400" cap="flat" cmpd="sng" algn="ctr">
          <a:solidFill>
            <a:srgbClr val="C0504D">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Konanie</a:t>
          </a:r>
          <a:r>
            <a:rPr lang="sk-SK" sz="1200" kern="1200">
              <a:solidFill>
                <a:sysClr val="windowText" lastClr="000000">
                  <a:hueOff val="0"/>
                  <a:satOff val="0"/>
                  <a:lumOff val="0"/>
                  <a:alphaOff val="0"/>
                </a:sysClr>
              </a:solidFill>
              <a:latin typeface="Calibri"/>
              <a:ea typeface="+mn-ea"/>
              <a:cs typeface="+mn-cs"/>
            </a:rPr>
            <a:t> o opravných prostriedkoch</a:t>
          </a:r>
        </a:p>
      </dsp:txBody>
      <dsp:txXfrm>
        <a:off x="4267507" y="131585"/>
        <a:ext cx="866439" cy="577626"/>
      </dsp:txXfrm>
    </dsp:sp>
    <dsp:sp modelId="{E0AD9152-F90B-48C9-A0A2-DF41C9BF9036}">
      <dsp:nvSpPr>
        <dsp:cNvPr id="0" name=""/>
        <dsp:cNvSpPr/>
      </dsp:nvSpPr>
      <dsp:spPr>
        <a:xfrm>
          <a:off x="3391" y="832935"/>
          <a:ext cx="1739837" cy="623871"/>
        </a:xfrm>
        <a:prstGeom prst="chevron">
          <a:avLst/>
        </a:prstGeo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Administratívne overenie</a:t>
          </a:r>
        </a:p>
      </dsp:txBody>
      <dsp:txXfrm>
        <a:off x="315327" y="832935"/>
        <a:ext cx="1115966" cy="623871"/>
      </dsp:txXfrm>
    </dsp:sp>
    <dsp:sp modelId="{1328A7AB-1A2E-4559-9425-12F62CE6CA5E}">
      <dsp:nvSpPr>
        <dsp:cNvPr id="0" name=""/>
        <dsp:cNvSpPr/>
      </dsp:nvSpPr>
      <dsp:spPr>
        <a:xfrm>
          <a:off x="1517050" y="856057"/>
          <a:ext cx="1444065" cy="577626"/>
        </a:xfrm>
        <a:prstGeom prst="chevron">
          <a:avLst/>
        </a:prstGeom>
        <a:solidFill>
          <a:srgbClr val="9BBB59">
            <a:lumMod val="60000"/>
            <a:lumOff val="40000"/>
            <a:alpha val="90000"/>
          </a:srgbClr>
        </a:solidFill>
        <a:ln w="25400" cap="flat" cmpd="sng" algn="ctr">
          <a:solidFill>
            <a:srgbClr val="9BBB59">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Odborné hodnotenie</a:t>
          </a:r>
        </a:p>
      </dsp:txBody>
      <dsp:txXfrm>
        <a:off x="1805863" y="856057"/>
        <a:ext cx="866439" cy="577626"/>
      </dsp:txXfrm>
    </dsp:sp>
    <dsp:sp modelId="{F89BF8A0-6B7B-4D79-B614-800AF8773677}">
      <dsp:nvSpPr>
        <dsp:cNvPr id="0" name=""/>
        <dsp:cNvSpPr/>
      </dsp:nvSpPr>
      <dsp:spPr>
        <a:xfrm>
          <a:off x="2758946" y="856057"/>
          <a:ext cx="1444065" cy="577626"/>
        </a:xfrm>
        <a:prstGeom prst="chevron">
          <a:avLst/>
        </a:prstGeom>
        <a:solidFill>
          <a:srgbClr val="C0504D">
            <a:lumMod val="40000"/>
            <a:lumOff val="60000"/>
            <a:alpha val="90000"/>
          </a:srgbClr>
        </a:solidFill>
        <a:ln w="25400" cap="flat" cmpd="sng" algn="ctr">
          <a:solidFill>
            <a:srgbClr val="8064A2">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Výber</a:t>
          </a:r>
        </a:p>
      </dsp:txBody>
      <dsp:txXfrm>
        <a:off x="3047759" y="856057"/>
        <a:ext cx="866439" cy="577626"/>
      </dsp:txXfrm>
    </dsp:sp>
    <dsp:sp modelId="{13605F49-33E7-4500-8B47-6D5DEF8DA6BC}">
      <dsp:nvSpPr>
        <dsp:cNvPr id="0" name=""/>
        <dsp:cNvSpPr/>
      </dsp:nvSpPr>
      <dsp:spPr>
        <a:xfrm>
          <a:off x="4000843" y="856057"/>
          <a:ext cx="1444065" cy="577626"/>
        </a:xfrm>
        <a:prstGeom prst="chevron">
          <a:avLst/>
        </a:prstGeom>
        <a:solidFill>
          <a:srgbClr val="C0504D">
            <a:lumMod val="40000"/>
            <a:lumOff val="60000"/>
            <a:alpha val="90000"/>
          </a:srgbClr>
        </a:solidFill>
        <a:ln w="25400" cap="flat" cmpd="sng" algn="ctr">
          <a:solidFill>
            <a:srgbClr val="4BACC6">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sk-SK" sz="1100" kern="1200">
              <a:solidFill>
                <a:sysClr val="windowText" lastClr="000000">
                  <a:hueOff val="0"/>
                  <a:satOff val="0"/>
                  <a:lumOff val="0"/>
                  <a:alphaOff val="0"/>
                </a:sysClr>
              </a:solidFill>
              <a:latin typeface="Calibri"/>
              <a:ea typeface="+mn-ea"/>
              <a:cs typeface="+mn-cs"/>
            </a:rPr>
            <a:t>Opravné </a:t>
          </a: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prostriedky</a:t>
          </a:r>
        </a:p>
      </dsp:txBody>
      <dsp:txXfrm>
        <a:off x="4289656" y="856057"/>
        <a:ext cx="866439" cy="577626"/>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C23ED-27AD-49CF-A83D-515470964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8CC471-6EED-40FC-8B48-123ECD38DB4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4.xml><?xml version="1.0" encoding="utf-8"?>
<ds:datastoreItem xmlns:ds="http://schemas.openxmlformats.org/officeDocument/2006/customXml" ds:itemID="{CB6CBFAF-36F7-4969-ABD5-29D932CC1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34</Pages>
  <Words>14099</Words>
  <Characters>80366</Characters>
  <Application>Microsoft Office Word</Application>
  <DocSecurity>0</DocSecurity>
  <Lines>669</Lines>
  <Paragraphs>188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94277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OM</cp:lastModifiedBy>
  <cp:revision>86</cp:revision>
  <cp:lastPrinted>2019-05-23T08:34:00Z</cp:lastPrinted>
  <dcterms:created xsi:type="dcterms:W3CDTF">2018-11-27T12:39:00Z</dcterms:created>
  <dcterms:modified xsi:type="dcterms:W3CDTF">2020-06-26T07:06:00Z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